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455CA4" w14:textId="77777777" w:rsidR="000B4129" w:rsidRPr="00FE6D93" w:rsidRDefault="000B4129" w:rsidP="00427CDB">
      <w:pPr>
        <w:widowControl w:val="0"/>
        <w:ind w:firstLine="567"/>
        <w:contextualSpacing/>
        <w:jc w:val="right"/>
        <w:rPr>
          <w:rFonts w:ascii="GHEA Grapalat" w:hAnsi="GHEA Grapalat" w:cs="Sylfaen"/>
          <w:i/>
        </w:rPr>
      </w:pPr>
      <w:r w:rsidRPr="000B4129">
        <w:rPr>
          <w:rFonts w:ascii="GHEA Grapalat" w:hAnsi="GHEA Grapalat"/>
          <w:i/>
        </w:rPr>
        <w:t>Приложение №</w:t>
      </w:r>
      <w:r w:rsidR="00FE6D93" w:rsidRPr="00FE6D93">
        <w:rPr>
          <w:rFonts w:ascii="GHEA Grapalat" w:hAnsi="GHEA Grapalat"/>
          <w:i/>
        </w:rPr>
        <w:t>12</w:t>
      </w:r>
    </w:p>
    <w:p w14:paraId="1FFFD539" w14:textId="77777777" w:rsidR="000B4129" w:rsidRPr="000B4129" w:rsidRDefault="000B4129" w:rsidP="00427CDB">
      <w:pPr>
        <w:widowControl w:val="0"/>
        <w:ind w:firstLine="567"/>
        <w:contextualSpacing/>
        <w:jc w:val="right"/>
        <w:rPr>
          <w:rFonts w:ascii="GHEA Grapalat" w:hAnsi="GHEA Grapalat" w:cs="Sylfaen"/>
          <w:i/>
        </w:rPr>
      </w:pPr>
      <w:r w:rsidRPr="000B4129">
        <w:rPr>
          <w:rFonts w:ascii="GHEA Grapalat" w:hAnsi="GHEA Grapalat"/>
          <w:i/>
        </w:rPr>
        <w:t xml:space="preserve">к приказу Министра финансов РА </w:t>
      </w:r>
      <w:r w:rsidRPr="000B4129">
        <w:rPr>
          <w:rFonts w:ascii="GHEA Grapalat" w:hAnsi="GHEA Grapalat" w:cs="Sylfaen"/>
          <w:i/>
        </w:rPr>
        <w:br/>
      </w:r>
      <w:r w:rsidRPr="000B4129">
        <w:rPr>
          <w:rFonts w:ascii="GHEA Grapalat" w:hAnsi="GHEA Grapalat"/>
          <w:i/>
        </w:rPr>
        <w:t xml:space="preserve">от </w:t>
      </w:r>
      <w:r w:rsidR="00FE6D93" w:rsidRPr="00FE6D93">
        <w:rPr>
          <w:rFonts w:ascii="GHEA Grapalat" w:hAnsi="GHEA Grapalat"/>
          <w:i/>
        </w:rPr>
        <w:t xml:space="preserve">24 </w:t>
      </w:r>
      <w:r w:rsidR="00FE6D93">
        <w:rPr>
          <w:rFonts w:ascii="GHEA Grapalat" w:hAnsi="GHEA Grapalat"/>
          <w:i/>
        </w:rPr>
        <w:t>марта</w:t>
      </w:r>
      <w:r w:rsidR="007002EE">
        <w:rPr>
          <w:rFonts w:ascii="GHEA Grapalat" w:hAnsi="GHEA Grapalat"/>
          <w:i/>
        </w:rPr>
        <w:t xml:space="preserve"> </w:t>
      </w:r>
      <w:r w:rsidRPr="000B4129">
        <w:rPr>
          <w:rFonts w:ascii="GHEA Grapalat" w:hAnsi="GHEA Grapalat"/>
          <w:i/>
        </w:rPr>
        <w:t>202</w:t>
      </w:r>
      <w:r w:rsidR="00A804F2">
        <w:rPr>
          <w:rFonts w:ascii="GHEA Grapalat" w:hAnsi="GHEA Grapalat"/>
          <w:i/>
        </w:rPr>
        <w:t>5</w:t>
      </w:r>
      <w:r w:rsidRPr="000B4129">
        <w:rPr>
          <w:rFonts w:ascii="GHEA Grapalat" w:hAnsi="GHEA Grapalat"/>
          <w:i/>
        </w:rPr>
        <w:t xml:space="preserve"> года №</w:t>
      </w:r>
      <w:r w:rsidR="00FE6D93">
        <w:rPr>
          <w:rFonts w:ascii="GHEA Grapalat" w:hAnsi="GHEA Grapalat"/>
          <w:i/>
        </w:rPr>
        <w:t>110</w:t>
      </w:r>
      <w:r w:rsidR="007002EE">
        <w:rPr>
          <w:rFonts w:ascii="GHEA Grapalat" w:hAnsi="GHEA Grapalat"/>
          <w:i/>
        </w:rPr>
        <w:t>-</w:t>
      </w:r>
      <w:r w:rsidRPr="000B4129">
        <w:rPr>
          <w:rFonts w:ascii="GHEA Grapalat" w:hAnsi="GHEA Grapalat"/>
          <w:i/>
        </w:rPr>
        <w:t xml:space="preserve">A </w:t>
      </w:r>
    </w:p>
    <w:p w14:paraId="34A3B6C9" w14:textId="77777777" w:rsidR="000B4129" w:rsidRPr="000B4129" w:rsidRDefault="000B4129" w:rsidP="00427CDB">
      <w:pPr>
        <w:widowControl w:val="0"/>
        <w:ind w:firstLine="567"/>
        <w:jc w:val="right"/>
        <w:rPr>
          <w:rFonts w:ascii="GHEA Grapalat" w:hAnsi="GHEA Grapalat" w:cs="Sylfaen"/>
          <w:i/>
        </w:rPr>
      </w:pPr>
    </w:p>
    <w:p w14:paraId="07A81703" w14:textId="77777777" w:rsidR="000B4129" w:rsidRPr="000B4129" w:rsidRDefault="000B4129" w:rsidP="00427CDB">
      <w:pPr>
        <w:widowControl w:val="0"/>
        <w:ind w:right="-7" w:firstLine="567"/>
        <w:jc w:val="right"/>
        <w:rPr>
          <w:rFonts w:ascii="GHEA Grapalat" w:hAnsi="GHEA Grapalat" w:cs="Sylfaen"/>
          <w:i/>
          <w:u w:val="single"/>
        </w:rPr>
      </w:pPr>
      <w:r w:rsidRPr="000B4129">
        <w:rPr>
          <w:rFonts w:ascii="GHEA Grapalat" w:hAnsi="GHEA Grapalat"/>
          <w:i/>
          <w:u w:val="single"/>
        </w:rPr>
        <w:t>Типовая форма</w:t>
      </w:r>
    </w:p>
    <w:p w14:paraId="307291C7" w14:textId="77777777" w:rsidR="00427CDB" w:rsidRPr="002218F2" w:rsidRDefault="00427CDB" w:rsidP="00427CDB">
      <w:pPr>
        <w:pStyle w:val="a3"/>
        <w:widowControl w:val="0"/>
        <w:spacing w:line="240" w:lineRule="auto"/>
        <w:ind w:firstLine="0"/>
        <w:jc w:val="center"/>
        <w:rPr>
          <w:rFonts w:ascii="Sylfaen" w:hAnsi="Sylfaen"/>
          <w:i w:val="0"/>
          <w:sz w:val="22"/>
          <w:szCs w:val="22"/>
        </w:rPr>
      </w:pPr>
      <w:r w:rsidRPr="002218F2">
        <w:rPr>
          <w:rFonts w:ascii="Sylfaen" w:hAnsi="Sylfaen"/>
          <w:i w:val="0"/>
          <w:sz w:val="22"/>
          <w:szCs w:val="22"/>
        </w:rPr>
        <w:t>ОБЪЯВЛЕНИЕ</w:t>
      </w:r>
    </w:p>
    <w:p w14:paraId="364F52D7" w14:textId="77777777" w:rsidR="00427CDB" w:rsidRPr="002218F2" w:rsidRDefault="00427CDB" w:rsidP="00427CDB">
      <w:pPr>
        <w:pStyle w:val="a3"/>
        <w:widowControl w:val="0"/>
        <w:spacing w:line="240" w:lineRule="auto"/>
        <w:ind w:firstLine="0"/>
        <w:jc w:val="center"/>
        <w:rPr>
          <w:rFonts w:ascii="Sylfaen" w:hAnsi="Sylfaen"/>
          <w:i w:val="0"/>
          <w:sz w:val="22"/>
          <w:szCs w:val="22"/>
        </w:rPr>
      </w:pPr>
      <w:r w:rsidRPr="002218F2">
        <w:rPr>
          <w:rFonts w:ascii="Sylfaen" w:hAnsi="Sylfaen"/>
          <w:i w:val="0"/>
          <w:sz w:val="22"/>
          <w:szCs w:val="22"/>
        </w:rPr>
        <w:t>ОБ ЗАПРОСЕ КОТИРОВОК</w:t>
      </w:r>
      <w:r w:rsidRPr="002218F2">
        <w:rPr>
          <w:rStyle w:val="af6"/>
          <w:rFonts w:ascii="Sylfaen" w:hAnsi="Sylfaen"/>
          <w:i w:val="0"/>
          <w:sz w:val="22"/>
          <w:szCs w:val="22"/>
        </w:rPr>
        <w:footnoteReference w:customMarkFollows="1" w:id="1"/>
        <w:t>*</w:t>
      </w:r>
    </w:p>
    <w:p w14:paraId="1C29C9E4" w14:textId="77777777" w:rsidR="00427CDB" w:rsidRPr="002218F2" w:rsidRDefault="00427CDB" w:rsidP="00427CDB">
      <w:pPr>
        <w:pStyle w:val="a3"/>
        <w:widowControl w:val="0"/>
        <w:spacing w:line="240" w:lineRule="auto"/>
        <w:ind w:firstLine="0"/>
        <w:jc w:val="center"/>
        <w:rPr>
          <w:rFonts w:ascii="Sylfaen" w:hAnsi="Sylfaen"/>
          <w:i w:val="0"/>
          <w:sz w:val="22"/>
          <w:szCs w:val="22"/>
        </w:rPr>
      </w:pPr>
      <w:r w:rsidRPr="002218F2">
        <w:rPr>
          <w:rFonts w:ascii="Sylfaen" w:hAnsi="Sylfaen"/>
          <w:i w:val="0"/>
          <w:sz w:val="22"/>
          <w:szCs w:val="22"/>
        </w:rPr>
        <w:t xml:space="preserve">Настоящий текст объявления утвержден Решением Оценочной Комиссии от </w:t>
      </w:r>
    </w:p>
    <w:p w14:paraId="0A32E3C2" w14:textId="6214AADD" w:rsidR="00427CDB" w:rsidRPr="002218F2" w:rsidRDefault="00427CDB" w:rsidP="00427CDB">
      <w:pPr>
        <w:pStyle w:val="a3"/>
        <w:widowControl w:val="0"/>
        <w:spacing w:line="240" w:lineRule="auto"/>
        <w:ind w:firstLine="0"/>
        <w:jc w:val="center"/>
        <w:rPr>
          <w:rFonts w:ascii="Sylfaen" w:hAnsi="Sylfaen"/>
          <w:i w:val="0"/>
          <w:sz w:val="22"/>
          <w:szCs w:val="22"/>
        </w:rPr>
      </w:pPr>
      <w:r w:rsidRPr="002218F2">
        <w:rPr>
          <w:rFonts w:ascii="Sylfaen" w:hAnsi="Sylfaen"/>
          <w:i w:val="0"/>
          <w:sz w:val="22"/>
          <w:szCs w:val="22"/>
        </w:rPr>
        <w:t xml:space="preserve">" </w:t>
      </w:r>
      <w:r w:rsidR="00640E26">
        <w:rPr>
          <w:rFonts w:ascii="Sylfaen" w:hAnsi="Sylfaen"/>
          <w:i w:val="0"/>
          <w:sz w:val="22"/>
          <w:szCs w:val="22"/>
          <w:lang w:val="hy-AM"/>
        </w:rPr>
        <w:t>0</w:t>
      </w:r>
      <w:r w:rsidR="00E24925">
        <w:rPr>
          <w:rFonts w:ascii="Sylfaen" w:hAnsi="Sylfaen"/>
          <w:i w:val="0"/>
          <w:sz w:val="22"/>
          <w:szCs w:val="22"/>
          <w:lang w:val="hy-AM"/>
        </w:rPr>
        <w:t>2</w:t>
      </w:r>
      <w:r w:rsidRPr="002218F2">
        <w:rPr>
          <w:rFonts w:ascii="Sylfaen" w:hAnsi="Sylfaen"/>
          <w:i w:val="0"/>
          <w:sz w:val="22"/>
          <w:szCs w:val="22"/>
          <w:lang w:val="hy-AM"/>
        </w:rPr>
        <w:t xml:space="preserve"> </w:t>
      </w:r>
      <w:r w:rsidRPr="002218F2">
        <w:rPr>
          <w:rFonts w:ascii="Sylfaen" w:hAnsi="Sylfaen"/>
          <w:i w:val="0"/>
          <w:sz w:val="22"/>
          <w:szCs w:val="22"/>
        </w:rPr>
        <w:t>"</w:t>
      </w:r>
      <w:r w:rsidR="00640E26">
        <w:rPr>
          <w:rFonts w:ascii="Sylfaen" w:hAnsi="Sylfaen"/>
          <w:i w:val="0"/>
          <w:sz w:val="22"/>
          <w:szCs w:val="22"/>
        </w:rPr>
        <w:t>апреля</w:t>
      </w:r>
      <w:r w:rsidRPr="002218F2">
        <w:rPr>
          <w:rFonts w:ascii="Sylfaen" w:hAnsi="Sylfaen"/>
          <w:i w:val="0"/>
          <w:sz w:val="22"/>
          <w:szCs w:val="22"/>
        </w:rPr>
        <w:t>" 2025года "01"</w:t>
      </w:r>
    </w:p>
    <w:p w14:paraId="5D58383B" w14:textId="28EEB5DA" w:rsidR="00427CDB" w:rsidRPr="002218F2" w:rsidRDefault="00427CDB" w:rsidP="00427CDB">
      <w:pPr>
        <w:pStyle w:val="a3"/>
        <w:widowControl w:val="0"/>
        <w:spacing w:line="240" w:lineRule="auto"/>
        <w:ind w:firstLine="0"/>
        <w:jc w:val="center"/>
        <w:rPr>
          <w:rFonts w:ascii="Sylfaen" w:hAnsi="Sylfaen"/>
          <w:i w:val="0"/>
          <w:sz w:val="22"/>
          <w:szCs w:val="22"/>
        </w:rPr>
      </w:pPr>
      <w:r w:rsidRPr="002218F2">
        <w:rPr>
          <w:rFonts w:ascii="Sylfaen" w:hAnsi="Sylfaen"/>
          <w:i w:val="0"/>
          <w:sz w:val="22"/>
          <w:szCs w:val="22"/>
        </w:rPr>
        <w:t xml:space="preserve">Код процедуры </w:t>
      </w:r>
      <w:r w:rsidR="00640E26">
        <w:rPr>
          <w:rFonts w:ascii="Sylfaen" w:hAnsi="Sylfaen"/>
          <w:b/>
          <w:i w:val="0"/>
          <w:sz w:val="22"/>
          <w:szCs w:val="22"/>
        </w:rPr>
        <w:t>ԱՄԱՀ-ԳԱՍՖ-ԳՀԾՁԲ-25/18</w:t>
      </w:r>
    </w:p>
    <w:p w14:paraId="244863FD" w14:textId="77777777" w:rsidR="0091042F" w:rsidRPr="009044F1" w:rsidRDefault="0091042F" w:rsidP="00427CDB">
      <w:pPr>
        <w:pStyle w:val="a3"/>
        <w:widowControl w:val="0"/>
        <w:spacing w:line="240" w:lineRule="auto"/>
        <w:rPr>
          <w:rFonts w:ascii="GHEA Grapalat" w:hAnsi="GHEA Grapalat"/>
          <w:i w:val="0"/>
          <w:sz w:val="24"/>
          <w:szCs w:val="24"/>
        </w:rPr>
      </w:pPr>
    </w:p>
    <w:p w14:paraId="224EB8C5" w14:textId="77777777" w:rsidR="00427CDB" w:rsidRPr="002218F2" w:rsidRDefault="00427CDB" w:rsidP="00427CDB">
      <w:pPr>
        <w:pStyle w:val="a3"/>
        <w:widowControl w:val="0"/>
        <w:spacing w:line="240" w:lineRule="auto"/>
        <w:ind w:firstLine="567"/>
        <w:rPr>
          <w:rFonts w:ascii="Sylfaen" w:hAnsi="Sylfaen"/>
          <w:i w:val="0"/>
          <w:sz w:val="22"/>
          <w:szCs w:val="22"/>
        </w:rPr>
      </w:pPr>
      <w:r w:rsidRPr="002218F2">
        <w:rPr>
          <w:rFonts w:ascii="Sylfaen" w:hAnsi="Sylfaen"/>
          <w:i w:val="0"/>
          <w:sz w:val="22"/>
          <w:szCs w:val="22"/>
        </w:rPr>
        <w:t>Заказчик Муниципалитет Аракс  Армавирской  области, находящийся по адресу</w:t>
      </w:r>
      <w:r w:rsidRPr="002218F2">
        <w:rPr>
          <w:rFonts w:ascii="Sylfaen" w:hAnsi="Sylfaen"/>
          <w:i w:val="0"/>
          <w:sz w:val="22"/>
          <w:szCs w:val="22"/>
          <w:lang w:val="hy-AM"/>
        </w:rPr>
        <w:t>:</w:t>
      </w:r>
      <w:r w:rsidRPr="002218F2">
        <w:rPr>
          <w:rFonts w:ascii="Sylfaen" w:hAnsi="Sylfaen"/>
          <w:i w:val="0"/>
          <w:sz w:val="22"/>
          <w:szCs w:val="22"/>
        </w:rPr>
        <w:t xml:space="preserve">Армавирская   область, община Аракс, село Гай, ул. </w:t>
      </w:r>
      <w:proofErr w:type="spellStart"/>
      <w:r w:rsidRPr="002218F2">
        <w:rPr>
          <w:rFonts w:ascii="Sylfaen" w:hAnsi="Sylfaen"/>
          <w:i w:val="0"/>
          <w:sz w:val="22"/>
          <w:szCs w:val="22"/>
        </w:rPr>
        <w:t>А.Хачатряна</w:t>
      </w:r>
      <w:proofErr w:type="spellEnd"/>
      <w:r w:rsidRPr="002218F2">
        <w:rPr>
          <w:rFonts w:ascii="Sylfaen" w:hAnsi="Sylfaen"/>
          <w:i w:val="0"/>
          <w:sz w:val="22"/>
          <w:szCs w:val="22"/>
        </w:rPr>
        <w:t xml:space="preserve"> 1, объявляет   запрос  котировок, который проводится  одним  этапом.</w:t>
      </w:r>
    </w:p>
    <w:p w14:paraId="129BADA8" w14:textId="77777777" w:rsidR="00640E26" w:rsidRPr="0008277B" w:rsidRDefault="00640E26" w:rsidP="00640E26">
      <w:pPr>
        <w:pStyle w:val="a3"/>
        <w:widowControl w:val="0"/>
        <w:spacing w:line="240" w:lineRule="auto"/>
        <w:ind w:firstLine="567"/>
        <w:rPr>
          <w:rFonts w:ascii="Sylfaen" w:hAnsi="Sylfaen"/>
          <w:i w:val="0"/>
          <w:iCs/>
          <w:lang w:val="hy-AM"/>
        </w:rPr>
      </w:pPr>
      <w:r w:rsidRPr="0008277B">
        <w:rPr>
          <w:rFonts w:ascii="Sylfaen" w:hAnsi="Sylfaen"/>
          <w:i w:val="0"/>
          <w:iCs/>
        </w:rPr>
        <w:t xml:space="preserve">В результате данной процедуры выбранному в участнику будет предложено подписать договор на разработку проектно-сметной документации и оказание сметных услуг по асфальтированию участка дороги села Гай от улицы Исаакян до села </w:t>
      </w:r>
      <w:proofErr w:type="spellStart"/>
      <w:r w:rsidRPr="0008277B">
        <w:rPr>
          <w:rFonts w:ascii="Sylfaen" w:hAnsi="Sylfaen"/>
          <w:i w:val="0"/>
          <w:iCs/>
        </w:rPr>
        <w:t>Мецамор</w:t>
      </w:r>
      <w:proofErr w:type="spellEnd"/>
      <w:r w:rsidRPr="0008277B">
        <w:rPr>
          <w:rFonts w:ascii="Sylfaen" w:hAnsi="Sylfaen"/>
          <w:i w:val="0"/>
          <w:iCs/>
        </w:rPr>
        <w:t xml:space="preserve"> общины Аракс Армавирского марза РА (далее - договор).</w:t>
      </w:r>
    </w:p>
    <w:p w14:paraId="404BCE4F" w14:textId="77777777" w:rsidR="00357D48" w:rsidRPr="009044F1" w:rsidRDefault="00A20B69" w:rsidP="00427CDB">
      <w:pPr>
        <w:pStyle w:val="a3"/>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37367322" w14:textId="77777777" w:rsidR="008B069D" w:rsidRDefault="00052084" w:rsidP="00427CDB">
      <w:pPr>
        <w:pStyle w:val="a3"/>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3EEBAF4D" w14:textId="77777777" w:rsidR="00357D48" w:rsidRPr="003F762C" w:rsidRDefault="00EE73A8" w:rsidP="00427CDB">
      <w:pPr>
        <w:pStyle w:val="a3"/>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72B0EF8A" w14:textId="77777777" w:rsidR="00D85563" w:rsidRDefault="000E2427" w:rsidP="00427CDB">
      <w:pPr>
        <w:pStyle w:val="a3"/>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af6"/>
          <w:rFonts w:ascii="GHEA Grapalat" w:hAnsi="GHEA Grapalat"/>
          <w:i w:val="0"/>
          <w:sz w:val="24"/>
          <w:szCs w:val="24"/>
        </w:rPr>
        <w:footnoteReference w:id="2"/>
      </w:r>
    </w:p>
    <w:p w14:paraId="08E287C8" w14:textId="77777777" w:rsidR="0067579A" w:rsidRPr="00D5443D" w:rsidRDefault="00357D48" w:rsidP="00427CDB">
      <w:pPr>
        <w:pStyle w:val="a3"/>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32627F8E" w14:textId="77777777" w:rsidR="00427CDB" w:rsidRPr="002218F2" w:rsidRDefault="00427CDB" w:rsidP="00427CDB">
      <w:pPr>
        <w:pStyle w:val="a3"/>
        <w:widowControl w:val="0"/>
        <w:spacing w:line="240" w:lineRule="auto"/>
        <w:ind w:firstLine="567"/>
        <w:rPr>
          <w:rFonts w:ascii="Sylfaen" w:hAnsi="Sylfaen"/>
          <w:i w:val="0"/>
          <w:sz w:val="22"/>
          <w:szCs w:val="22"/>
        </w:rPr>
      </w:pPr>
      <w:r w:rsidRPr="002218F2">
        <w:rPr>
          <w:rFonts w:ascii="Sylfaen" w:hAnsi="Sylfaen"/>
          <w:i w:val="0"/>
          <w:sz w:val="22"/>
          <w:szCs w:val="22"/>
        </w:rPr>
        <w:t xml:space="preserve">Заявки на запрос котировок необходимо подавать по адресу РА Армавирская область, община  Аракс, село Гай, ул. </w:t>
      </w:r>
      <w:proofErr w:type="spellStart"/>
      <w:r w:rsidRPr="002218F2">
        <w:rPr>
          <w:rFonts w:ascii="Sylfaen" w:hAnsi="Sylfaen"/>
          <w:i w:val="0"/>
          <w:sz w:val="22"/>
          <w:szCs w:val="22"/>
        </w:rPr>
        <w:t>А.Хачатряна</w:t>
      </w:r>
      <w:proofErr w:type="spellEnd"/>
      <w:r w:rsidRPr="002218F2">
        <w:rPr>
          <w:rFonts w:ascii="Sylfaen" w:hAnsi="Sylfaen"/>
          <w:i w:val="0"/>
          <w:sz w:val="22"/>
          <w:szCs w:val="22"/>
        </w:rPr>
        <w:t xml:space="preserve"> 1,  документарной форме,  до 11:00 часов 07-го дня со дня опубликования настоящего объявления. Кроме армянского языка заявки могут быть поданы также на английском или русском языке.</w:t>
      </w:r>
    </w:p>
    <w:p w14:paraId="07C4275B" w14:textId="206E5129" w:rsidR="00427CDB" w:rsidRPr="002218F2" w:rsidRDefault="00427CDB" w:rsidP="00427CDB">
      <w:pPr>
        <w:pStyle w:val="a3"/>
        <w:widowControl w:val="0"/>
        <w:spacing w:line="240" w:lineRule="auto"/>
        <w:ind w:firstLine="567"/>
        <w:rPr>
          <w:rFonts w:ascii="Sylfaen" w:hAnsi="Sylfaen"/>
          <w:i w:val="0"/>
          <w:sz w:val="22"/>
          <w:szCs w:val="22"/>
        </w:rPr>
      </w:pPr>
      <w:r w:rsidRPr="002218F2">
        <w:rPr>
          <w:rFonts w:ascii="Sylfaen" w:hAnsi="Sylfaen"/>
          <w:i w:val="0"/>
          <w:sz w:val="22"/>
          <w:szCs w:val="22"/>
        </w:rPr>
        <w:t xml:space="preserve">Вскрытие заявок будет проводиться по адресу РА, Армавирская область, община  Аракс село Гай, ул. </w:t>
      </w:r>
      <w:proofErr w:type="spellStart"/>
      <w:r w:rsidRPr="002218F2">
        <w:rPr>
          <w:rFonts w:ascii="Sylfaen" w:hAnsi="Sylfaen"/>
          <w:i w:val="0"/>
          <w:sz w:val="22"/>
          <w:szCs w:val="22"/>
        </w:rPr>
        <w:t>А.Хачатряна</w:t>
      </w:r>
      <w:proofErr w:type="spellEnd"/>
      <w:r w:rsidRPr="002218F2">
        <w:rPr>
          <w:rFonts w:ascii="Sylfaen" w:hAnsi="Sylfaen"/>
          <w:i w:val="0"/>
          <w:sz w:val="22"/>
          <w:szCs w:val="22"/>
        </w:rPr>
        <w:t xml:space="preserve"> 1, в   11:00   часов, </w:t>
      </w:r>
      <w:r w:rsidR="00640E26" w:rsidRPr="00FD7D45">
        <w:rPr>
          <w:rFonts w:ascii="Sylfaen" w:hAnsi="Sylfaen"/>
          <w:i w:val="0"/>
          <w:sz w:val="22"/>
          <w:szCs w:val="22"/>
        </w:rPr>
        <w:t>10</w:t>
      </w:r>
      <w:r w:rsidRPr="002218F2">
        <w:rPr>
          <w:rFonts w:ascii="Sylfaen" w:hAnsi="Sylfaen"/>
          <w:i w:val="0"/>
          <w:sz w:val="22"/>
          <w:szCs w:val="22"/>
        </w:rPr>
        <w:t>-ого  апреля 2025 года.</w:t>
      </w:r>
    </w:p>
    <w:p w14:paraId="0B268D74" w14:textId="77777777" w:rsidR="00427CDB" w:rsidRPr="002218F2" w:rsidRDefault="00427CDB" w:rsidP="00427CDB">
      <w:pPr>
        <w:pStyle w:val="a3"/>
        <w:widowControl w:val="0"/>
        <w:spacing w:line="240" w:lineRule="auto"/>
        <w:ind w:firstLine="567"/>
        <w:rPr>
          <w:rFonts w:ascii="Sylfaen" w:hAnsi="Sylfaen"/>
          <w:i w:val="0"/>
          <w:sz w:val="22"/>
          <w:szCs w:val="22"/>
        </w:rPr>
      </w:pPr>
      <w:r w:rsidRPr="002218F2">
        <w:rPr>
          <w:rFonts w:ascii="Sylfaen" w:hAnsi="Sylfaen"/>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14:paraId="610D41E0" w14:textId="77777777" w:rsidR="00427CDB" w:rsidRPr="002218F2" w:rsidRDefault="00427CDB" w:rsidP="00427CDB">
      <w:pPr>
        <w:pStyle w:val="a3"/>
        <w:widowControl w:val="0"/>
        <w:spacing w:line="240" w:lineRule="auto"/>
        <w:ind w:firstLine="567"/>
        <w:rPr>
          <w:rFonts w:ascii="Sylfaen" w:hAnsi="Sylfaen"/>
          <w:i w:val="0"/>
          <w:sz w:val="22"/>
          <w:szCs w:val="22"/>
          <w:lang w:val="hy-AM"/>
        </w:rPr>
      </w:pPr>
      <w:r w:rsidRPr="002218F2">
        <w:rPr>
          <w:rFonts w:ascii="Sylfaen" w:hAnsi="Sylfaen"/>
          <w:i w:val="0"/>
          <w:sz w:val="22"/>
          <w:szCs w:val="22"/>
        </w:rPr>
        <w:t>Для получения дополнительной информации, связанной с настоящим</w:t>
      </w:r>
      <w:r w:rsidRPr="002218F2">
        <w:rPr>
          <w:rFonts w:ascii="Sylfaen" w:hAnsi="Sylfaen" w:cs="Courier New"/>
          <w:i w:val="0"/>
          <w:sz w:val="22"/>
          <w:szCs w:val="22"/>
          <w:lang w:val="en-US"/>
        </w:rPr>
        <w:t> </w:t>
      </w:r>
      <w:r w:rsidRPr="002218F2">
        <w:rPr>
          <w:rFonts w:ascii="Sylfaen" w:hAnsi="Sylfaen"/>
          <w:i w:val="0"/>
          <w:sz w:val="22"/>
          <w:szCs w:val="22"/>
        </w:rPr>
        <w:t xml:space="preserve">объявлением, </w:t>
      </w:r>
      <w:r w:rsidRPr="002218F2">
        <w:rPr>
          <w:rFonts w:ascii="Sylfaen" w:hAnsi="Sylfaen"/>
          <w:i w:val="0"/>
          <w:sz w:val="22"/>
          <w:szCs w:val="22"/>
        </w:rPr>
        <w:lastRenderedPageBreak/>
        <w:t xml:space="preserve">можете обратиться к секретарю Оценочной комиссии </w:t>
      </w:r>
      <w:proofErr w:type="spellStart"/>
      <w:r w:rsidRPr="002218F2">
        <w:rPr>
          <w:rFonts w:ascii="Sylfaen" w:hAnsi="Sylfaen"/>
          <w:i w:val="0"/>
          <w:sz w:val="22"/>
          <w:szCs w:val="22"/>
        </w:rPr>
        <w:t>Грануш</w:t>
      </w:r>
      <w:proofErr w:type="spellEnd"/>
      <w:r w:rsidRPr="002218F2">
        <w:rPr>
          <w:rFonts w:ascii="Sylfaen" w:hAnsi="Sylfaen"/>
          <w:i w:val="0"/>
          <w:sz w:val="22"/>
          <w:szCs w:val="22"/>
        </w:rPr>
        <w:t xml:space="preserve"> Маргарян</w:t>
      </w:r>
      <w:r w:rsidRPr="002218F2">
        <w:rPr>
          <w:rFonts w:ascii="Sylfaen" w:hAnsi="Sylfaen"/>
          <w:i w:val="0"/>
          <w:sz w:val="22"/>
          <w:szCs w:val="22"/>
          <w:lang w:val="hy-AM"/>
        </w:rPr>
        <w:t>.</w:t>
      </w:r>
    </w:p>
    <w:p w14:paraId="54A52B0E" w14:textId="77777777" w:rsidR="00427CDB" w:rsidRPr="009E2B2F" w:rsidRDefault="00427CDB" w:rsidP="00427CDB">
      <w:pPr>
        <w:pStyle w:val="a3"/>
        <w:spacing w:line="240" w:lineRule="auto"/>
        <w:ind w:firstLine="0"/>
        <w:rPr>
          <w:rFonts w:ascii="Sylfaen" w:hAnsi="Sylfaen"/>
          <w:i w:val="0"/>
          <w:sz w:val="22"/>
          <w:szCs w:val="22"/>
        </w:rPr>
      </w:pPr>
      <w:r w:rsidRPr="002218F2">
        <w:rPr>
          <w:rFonts w:ascii="Sylfaen" w:hAnsi="Sylfaen"/>
          <w:i w:val="0"/>
          <w:sz w:val="22"/>
          <w:szCs w:val="22"/>
        </w:rPr>
        <w:t xml:space="preserve">Телефон:                      </w:t>
      </w:r>
      <w:r w:rsidRPr="002218F2">
        <w:rPr>
          <w:rFonts w:ascii="Sylfaen" w:hAnsi="Sylfaen"/>
          <w:i w:val="0"/>
          <w:sz w:val="22"/>
          <w:szCs w:val="22"/>
          <w:lang w:val="hy-AM"/>
        </w:rPr>
        <w:t>0</w:t>
      </w:r>
      <w:r w:rsidRPr="009E2B2F">
        <w:rPr>
          <w:rFonts w:ascii="Sylfaen" w:hAnsi="Sylfaen"/>
          <w:i w:val="0"/>
          <w:sz w:val="22"/>
          <w:szCs w:val="22"/>
        </w:rPr>
        <w:t>94</w:t>
      </w:r>
      <w:r w:rsidRPr="002218F2">
        <w:rPr>
          <w:rFonts w:ascii="Sylfaen" w:hAnsi="Sylfaen"/>
          <w:i w:val="0"/>
          <w:sz w:val="22"/>
          <w:szCs w:val="22"/>
        </w:rPr>
        <w:t xml:space="preserve">  </w:t>
      </w:r>
      <w:r w:rsidRPr="009E2B2F">
        <w:rPr>
          <w:rFonts w:ascii="Sylfaen" w:hAnsi="Sylfaen"/>
          <w:i w:val="0"/>
          <w:sz w:val="22"/>
          <w:szCs w:val="22"/>
        </w:rPr>
        <w:t>313251</w:t>
      </w:r>
    </w:p>
    <w:p w14:paraId="5F719B84" w14:textId="77777777" w:rsidR="00427CDB" w:rsidRPr="002218F2" w:rsidRDefault="00427CDB" w:rsidP="00427CDB">
      <w:pPr>
        <w:pStyle w:val="a3"/>
        <w:widowControl w:val="0"/>
        <w:spacing w:line="240" w:lineRule="auto"/>
        <w:ind w:firstLine="0"/>
        <w:jc w:val="left"/>
        <w:rPr>
          <w:rFonts w:ascii="Sylfaen" w:hAnsi="Sylfaen"/>
          <w:i w:val="0"/>
          <w:iCs/>
          <w:sz w:val="22"/>
          <w:szCs w:val="22"/>
        </w:rPr>
      </w:pPr>
      <w:r w:rsidRPr="002218F2">
        <w:rPr>
          <w:rFonts w:ascii="Sylfaen" w:hAnsi="Sylfaen"/>
          <w:i w:val="0"/>
          <w:sz w:val="22"/>
          <w:szCs w:val="22"/>
        </w:rPr>
        <w:t xml:space="preserve"> Электронная почта:   </w:t>
      </w:r>
      <w:proofErr w:type="spellStart"/>
      <w:r w:rsidRPr="002218F2">
        <w:rPr>
          <w:rFonts w:ascii="Sylfaen" w:hAnsi="Sylfaen"/>
          <w:i w:val="0"/>
          <w:sz w:val="22"/>
          <w:szCs w:val="22"/>
        </w:rPr>
        <w:t>ara</w:t>
      </w:r>
      <w:proofErr w:type="spellEnd"/>
      <w:r w:rsidRPr="002218F2">
        <w:rPr>
          <w:rFonts w:ascii="Sylfaen" w:hAnsi="Sylfaen"/>
          <w:i w:val="0"/>
          <w:sz w:val="22"/>
          <w:szCs w:val="22"/>
          <w:lang w:val="en-US"/>
        </w:rPr>
        <w:t>q</w:t>
      </w:r>
      <w:r w:rsidRPr="002218F2">
        <w:rPr>
          <w:rFonts w:ascii="Sylfaen" w:hAnsi="Sylfaen"/>
          <w:i w:val="0"/>
          <w:sz w:val="22"/>
          <w:szCs w:val="22"/>
        </w:rPr>
        <w:t>s</w:t>
      </w:r>
      <w:proofErr w:type="spellStart"/>
      <w:r w:rsidRPr="002218F2">
        <w:rPr>
          <w:rFonts w:ascii="Sylfaen" w:hAnsi="Sylfaen"/>
          <w:i w:val="0"/>
          <w:sz w:val="22"/>
          <w:szCs w:val="22"/>
          <w:lang w:val="en-US"/>
        </w:rPr>
        <w:t>finans</w:t>
      </w:r>
      <w:proofErr w:type="spellEnd"/>
      <w:r w:rsidRPr="002218F2">
        <w:rPr>
          <w:rFonts w:ascii="Sylfaen" w:hAnsi="Sylfaen"/>
          <w:i w:val="0"/>
          <w:sz w:val="22"/>
          <w:szCs w:val="22"/>
          <w:lang w:val="af-ZA"/>
        </w:rPr>
        <w:t>@mail.</w:t>
      </w:r>
      <w:proofErr w:type="spellStart"/>
      <w:r w:rsidRPr="002218F2">
        <w:rPr>
          <w:rFonts w:ascii="Sylfaen" w:hAnsi="Sylfaen"/>
          <w:i w:val="0"/>
          <w:sz w:val="22"/>
          <w:szCs w:val="22"/>
          <w:lang w:val="en-US"/>
        </w:rPr>
        <w:t>ru</w:t>
      </w:r>
      <w:proofErr w:type="spellEnd"/>
    </w:p>
    <w:p w14:paraId="2467F238" w14:textId="77777777" w:rsidR="00427CDB" w:rsidRPr="002218F2" w:rsidRDefault="00427CDB" w:rsidP="00427CDB">
      <w:pPr>
        <w:pStyle w:val="a3"/>
        <w:widowControl w:val="0"/>
        <w:spacing w:line="240" w:lineRule="auto"/>
        <w:ind w:firstLine="0"/>
        <w:jc w:val="left"/>
        <w:rPr>
          <w:rFonts w:ascii="Sylfaen" w:hAnsi="Sylfaen" w:cs="Sylfaen"/>
          <w:i w:val="0"/>
          <w:iCs/>
          <w:sz w:val="22"/>
          <w:szCs w:val="22"/>
        </w:rPr>
      </w:pPr>
      <w:r w:rsidRPr="002218F2">
        <w:rPr>
          <w:rFonts w:ascii="Sylfaen" w:hAnsi="Sylfaen"/>
          <w:i w:val="0"/>
          <w:iCs/>
          <w:sz w:val="22"/>
          <w:szCs w:val="22"/>
        </w:rPr>
        <w:t xml:space="preserve">  Заказчик:                    М</w:t>
      </w:r>
      <w:r w:rsidRPr="002218F2">
        <w:rPr>
          <w:rFonts w:ascii="Sylfaen" w:hAnsi="Sylfaen" w:cs="Courier New"/>
          <w:i w:val="0"/>
          <w:color w:val="202124"/>
          <w:sz w:val="22"/>
          <w:szCs w:val="22"/>
          <w:lang w:bidi="ar-SA"/>
        </w:rPr>
        <w:t xml:space="preserve">униципалитет  </w:t>
      </w:r>
      <w:r w:rsidRPr="002218F2">
        <w:rPr>
          <w:rFonts w:ascii="Sylfaen" w:hAnsi="Sylfaen"/>
          <w:i w:val="0"/>
          <w:iCs/>
          <w:sz w:val="22"/>
          <w:szCs w:val="22"/>
        </w:rPr>
        <w:t xml:space="preserve">Аракс  </w:t>
      </w:r>
      <w:r w:rsidRPr="002218F2">
        <w:rPr>
          <w:rFonts w:ascii="Sylfaen" w:hAnsi="Sylfaen"/>
          <w:i w:val="0"/>
          <w:sz w:val="22"/>
          <w:szCs w:val="22"/>
        </w:rPr>
        <w:t>Армавирской  области  РА.</w:t>
      </w:r>
    </w:p>
    <w:p w14:paraId="19D11DB4" w14:textId="772DC81A" w:rsidR="00915A97" w:rsidRPr="00D5443D" w:rsidRDefault="00915A97" w:rsidP="00427CDB">
      <w:pPr>
        <w:pStyle w:val="a3"/>
        <w:widowControl w:val="0"/>
        <w:spacing w:line="240" w:lineRule="auto"/>
        <w:ind w:left="3969" w:firstLine="0"/>
        <w:rPr>
          <w:rFonts w:ascii="GHEA Grapalat" w:hAnsi="GHEA Grapalat"/>
          <w:i w:val="0"/>
          <w:sz w:val="16"/>
          <w:szCs w:val="16"/>
        </w:rPr>
      </w:pPr>
      <w:r>
        <w:rPr>
          <w:rFonts w:ascii="GHEA Grapalat" w:hAnsi="GHEA Grapalat" w:cs="Sylfaen"/>
          <w:b/>
        </w:rPr>
        <w:br w:type="page"/>
      </w:r>
    </w:p>
    <w:p w14:paraId="57A2575E" w14:textId="77777777" w:rsidR="00427CDB" w:rsidRPr="002218F2" w:rsidRDefault="00427CDB" w:rsidP="00427CDB">
      <w:pPr>
        <w:pStyle w:val="aa"/>
        <w:widowControl w:val="0"/>
        <w:spacing w:after="0"/>
        <w:ind w:firstLine="567"/>
        <w:jc w:val="right"/>
        <w:rPr>
          <w:rFonts w:ascii="Sylfaen" w:hAnsi="Sylfaen" w:cs="Sylfaen"/>
          <w:i/>
          <w:sz w:val="22"/>
          <w:szCs w:val="22"/>
        </w:rPr>
      </w:pPr>
      <w:r w:rsidRPr="002218F2">
        <w:rPr>
          <w:rFonts w:ascii="Sylfaen" w:hAnsi="Sylfaen"/>
          <w:i/>
          <w:sz w:val="22"/>
          <w:szCs w:val="22"/>
        </w:rPr>
        <w:lastRenderedPageBreak/>
        <w:t>Утверждено</w:t>
      </w:r>
    </w:p>
    <w:p w14:paraId="09FE9AE0" w14:textId="69EDF129" w:rsidR="00427CDB" w:rsidRPr="002218F2" w:rsidRDefault="00427CDB" w:rsidP="00427CDB">
      <w:pPr>
        <w:pStyle w:val="aa"/>
        <w:widowControl w:val="0"/>
        <w:spacing w:after="0"/>
        <w:ind w:firstLine="567"/>
        <w:jc w:val="right"/>
        <w:rPr>
          <w:rFonts w:ascii="Sylfaen" w:hAnsi="Sylfaen"/>
          <w:i/>
          <w:sz w:val="22"/>
          <w:szCs w:val="22"/>
        </w:rPr>
      </w:pPr>
      <w:r w:rsidRPr="002218F2">
        <w:rPr>
          <w:rFonts w:ascii="Sylfaen" w:hAnsi="Sylfaen"/>
          <w:sz w:val="22"/>
          <w:szCs w:val="22"/>
        </w:rPr>
        <w:t>Решением Оценочной комиссии запросе котировок</w:t>
      </w:r>
      <w:r w:rsidRPr="002218F2">
        <w:rPr>
          <w:rFonts w:ascii="Sylfaen" w:hAnsi="Sylfaen" w:cs="Sylfaen"/>
          <w:i/>
          <w:sz w:val="22"/>
          <w:szCs w:val="22"/>
        </w:rPr>
        <w:br/>
      </w:r>
      <w:r w:rsidRPr="002218F2">
        <w:rPr>
          <w:rFonts w:ascii="Sylfaen" w:hAnsi="Sylfaen"/>
          <w:i/>
          <w:sz w:val="22"/>
          <w:szCs w:val="22"/>
        </w:rPr>
        <w:t xml:space="preserve">под кодом </w:t>
      </w:r>
      <w:r w:rsidR="00640E26">
        <w:rPr>
          <w:rFonts w:ascii="Sylfaen" w:hAnsi="Sylfaen"/>
          <w:b/>
          <w:i/>
          <w:sz w:val="22"/>
          <w:szCs w:val="22"/>
        </w:rPr>
        <w:t>ԱՄԱՀ-ԳԱՍՖ-ԳՀԾՁԲ-25/18</w:t>
      </w:r>
      <w:r w:rsidRPr="002218F2">
        <w:rPr>
          <w:rFonts w:ascii="Sylfaen" w:hAnsi="Sylfaen" w:cs="Times Armenian"/>
          <w:i/>
          <w:sz w:val="22"/>
          <w:szCs w:val="22"/>
        </w:rPr>
        <w:br/>
      </w:r>
      <w:r w:rsidRPr="002218F2">
        <w:rPr>
          <w:rFonts w:ascii="Sylfaen" w:hAnsi="Sylfaen"/>
          <w:i/>
          <w:sz w:val="22"/>
          <w:szCs w:val="22"/>
        </w:rPr>
        <w:t xml:space="preserve">№ 01  от  </w:t>
      </w:r>
      <w:r w:rsidR="00640E26">
        <w:rPr>
          <w:rFonts w:ascii="Sylfaen" w:hAnsi="Sylfaen"/>
          <w:i/>
          <w:sz w:val="22"/>
          <w:szCs w:val="22"/>
        </w:rPr>
        <w:t>0</w:t>
      </w:r>
      <w:r w:rsidR="00E24925">
        <w:rPr>
          <w:rFonts w:ascii="Sylfaen" w:hAnsi="Sylfaen"/>
          <w:i/>
          <w:sz w:val="22"/>
          <w:szCs w:val="22"/>
          <w:lang w:val="en-US"/>
        </w:rPr>
        <w:t>2</w:t>
      </w:r>
      <w:r w:rsidRPr="002218F2">
        <w:rPr>
          <w:rFonts w:ascii="Sylfaen" w:hAnsi="Sylfaen"/>
          <w:i/>
          <w:sz w:val="22"/>
          <w:szCs w:val="22"/>
        </w:rPr>
        <w:t xml:space="preserve"> </w:t>
      </w:r>
      <w:r w:rsidR="00640E26">
        <w:rPr>
          <w:rFonts w:ascii="Sylfaen" w:hAnsi="Sylfaen"/>
          <w:i/>
          <w:sz w:val="22"/>
          <w:szCs w:val="22"/>
        </w:rPr>
        <w:t>апреля</w:t>
      </w:r>
      <w:r w:rsidRPr="002218F2">
        <w:rPr>
          <w:rFonts w:ascii="Sylfaen" w:hAnsi="Sylfaen"/>
          <w:i/>
          <w:sz w:val="22"/>
          <w:szCs w:val="22"/>
        </w:rPr>
        <w:t xml:space="preserve"> 2025 г.</w:t>
      </w:r>
    </w:p>
    <w:p w14:paraId="12BB6CB7" w14:textId="77777777" w:rsidR="00096865" w:rsidRPr="009044F1" w:rsidRDefault="00096865" w:rsidP="00427CDB">
      <w:pPr>
        <w:pStyle w:val="aa"/>
        <w:widowControl w:val="0"/>
        <w:spacing w:after="0"/>
        <w:ind w:right="-7" w:firstLine="567"/>
        <w:jc w:val="center"/>
        <w:rPr>
          <w:rFonts w:ascii="GHEA Grapalat" w:hAnsi="GHEA Grapalat"/>
        </w:rPr>
      </w:pPr>
    </w:p>
    <w:p w14:paraId="3B466313" w14:textId="77777777" w:rsidR="00096865" w:rsidRPr="003A1EBB" w:rsidRDefault="00096865" w:rsidP="00427CDB">
      <w:pPr>
        <w:pStyle w:val="aa"/>
        <w:widowControl w:val="0"/>
        <w:spacing w:after="0"/>
        <w:ind w:right="-7" w:firstLine="567"/>
        <w:jc w:val="center"/>
        <w:rPr>
          <w:rFonts w:ascii="GHEA Grapalat" w:hAnsi="GHEA Grapalat"/>
        </w:rPr>
      </w:pPr>
    </w:p>
    <w:p w14:paraId="1653AB65" w14:textId="77777777" w:rsidR="000763E5" w:rsidRPr="003A1EBB" w:rsidRDefault="000763E5" w:rsidP="00427CDB">
      <w:pPr>
        <w:pStyle w:val="aa"/>
        <w:widowControl w:val="0"/>
        <w:spacing w:after="0"/>
        <w:ind w:right="-7" w:firstLine="567"/>
        <w:jc w:val="center"/>
        <w:rPr>
          <w:rFonts w:ascii="GHEA Grapalat" w:hAnsi="GHEA Grapalat"/>
        </w:rPr>
      </w:pPr>
    </w:p>
    <w:p w14:paraId="22E2ECDA" w14:textId="77777777" w:rsidR="00D12E3B" w:rsidRDefault="00D12E3B" w:rsidP="00427CDB">
      <w:pPr>
        <w:pStyle w:val="aa"/>
        <w:widowControl w:val="0"/>
        <w:spacing w:after="0"/>
        <w:ind w:right="-7" w:firstLine="567"/>
        <w:jc w:val="center"/>
        <w:rPr>
          <w:rFonts w:ascii="GHEA Grapalat" w:hAnsi="GHEA Grapalat"/>
          <w:i/>
        </w:rPr>
      </w:pPr>
    </w:p>
    <w:p w14:paraId="76A532A5" w14:textId="77777777" w:rsidR="00D12E3B" w:rsidRDefault="00D12E3B" w:rsidP="00427CDB">
      <w:pPr>
        <w:pStyle w:val="aa"/>
        <w:widowControl w:val="0"/>
        <w:spacing w:after="0"/>
        <w:ind w:right="-7" w:firstLine="567"/>
        <w:jc w:val="center"/>
        <w:rPr>
          <w:rFonts w:ascii="GHEA Grapalat" w:hAnsi="GHEA Grapalat"/>
          <w:i/>
        </w:rPr>
      </w:pPr>
    </w:p>
    <w:p w14:paraId="3A94E0C6" w14:textId="77777777" w:rsidR="00D12E3B" w:rsidRDefault="00D12E3B" w:rsidP="00427CDB">
      <w:pPr>
        <w:pStyle w:val="aa"/>
        <w:widowControl w:val="0"/>
        <w:spacing w:after="0"/>
        <w:ind w:right="-7" w:firstLine="567"/>
        <w:jc w:val="center"/>
        <w:rPr>
          <w:rFonts w:ascii="GHEA Grapalat" w:hAnsi="GHEA Grapalat"/>
          <w:i/>
        </w:rPr>
      </w:pPr>
    </w:p>
    <w:p w14:paraId="7C7FD714" w14:textId="77777777" w:rsidR="00D12E3B" w:rsidRDefault="00D12E3B" w:rsidP="00427CDB">
      <w:pPr>
        <w:pStyle w:val="aa"/>
        <w:widowControl w:val="0"/>
        <w:spacing w:after="0"/>
        <w:ind w:right="-7" w:firstLine="567"/>
        <w:jc w:val="center"/>
        <w:rPr>
          <w:rFonts w:ascii="GHEA Grapalat" w:hAnsi="GHEA Grapalat"/>
          <w:i/>
        </w:rPr>
      </w:pPr>
    </w:p>
    <w:p w14:paraId="05276772" w14:textId="77777777" w:rsidR="00427CDB" w:rsidRPr="002218F2" w:rsidRDefault="00427CDB" w:rsidP="00427CDB">
      <w:pPr>
        <w:pStyle w:val="aa"/>
        <w:widowControl w:val="0"/>
        <w:spacing w:after="160"/>
        <w:ind w:right="-7" w:firstLine="567"/>
        <w:jc w:val="center"/>
        <w:rPr>
          <w:rFonts w:ascii="Sylfaen" w:hAnsi="Sylfaen"/>
          <w:b/>
          <w:sz w:val="22"/>
          <w:szCs w:val="22"/>
        </w:rPr>
      </w:pPr>
      <w:r w:rsidRPr="002218F2">
        <w:rPr>
          <w:rFonts w:ascii="Sylfaen" w:hAnsi="Sylfaen"/>
          <w:b/>
          <w:sz w:val="22"/>
          <w:szCs w:val="22"/>
        </w:rPr>
        <w:t>МУНИЦИПАЛИТЕТ  АРАКС  АРМАВИРСКОЙ  ОБЛАСТИ</w:t>
      </w:r>
    </w:p>
    <w:p w14:paraId="5BF45321" w14:textId="77777777" w:rsidR="00096865" w:rsidRPr="003A1EBB" w:rsidRDefault="00096865" w:rsidP="00427CDB">
      <w:pPr>
        <w:pStyle w:val="aa"/>
        <w:widowControl w:val="0"/>
        <w:spacing w:after="0"/>
        <w:ind w:right="-7" w:firstLine="567"/>
        <w:jc w:val="center"/>
        <w:rPr>
          <w:rFonts w:ascii="GHEA Grapalat" w:hAnsi="GHEA Grapalat"/>
        </w:rPr>
      </w:pPr>
    </w:p>
    <w:p w14:paraId="4725F872" w14:textId="77777777" w:rsidR="000763E5" w:rsidRPr="003A1EBB" w:rsidRDefault="000763E5" w:rsidP="00427CDB">
      <w:pPr>
        <w:pStyle w:val="aa"/>
        <w:widowControl w:val="0"/>
        <w:spacing w:after="0"/>
        <w:ind w:right="-7" w:firstLine="567"/>
        <w:jc w:val="center"/>
        <w:rPr>
          <w:rFonts w:ascii="GHEA Grapalat" w:hAnsi="GHEA Grapalat"/>
        </w:rPr>
      </w:pPr>
    </w:p>
    <w:p w14:paraId="16B916FE" w14:textId="77777777" w:rsidR="000763E5" w:rsidRPr="003A1EBB" w:rsidRDefault="000763E5" w:rsidP="00427CDB">
      <w:pPr>
        <w:pStyle w:val="aa"/>
        <w:widowControl w:val="0"/>
        <w:spacing w:after="0"/>
        <w:ind w:right="-7" w:firstLine="567"/>
        <w:jc w:val="center"/>
        <w:rPr>
          <w:rFonts w:ascii="GHEA Grapalat" w:hAnsi="GHEA Grapalat"/>
        </w:rPr>
      </w:pPr>
    </w:p>
    <w:p w14:paraId="55B3BF20" w14:textId="77777777" w:rsidR="00096865" w:rsidRPr="009044F1" w:rsidRDefault="000763E5" w:rsidP="00427CDB">
      <w:pPr>
        <w:pStyle w:val="aa"/>
        <w:widowControl w:val="0"/>
        <w:spacing w:after="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6BB818F2" w14:textId="77777777" w:rsidR="00096865" w:rsidRPr="009044F1" w:rsidRDefault="00096865" w:rsidP="00427CDB">
      <w:pPr>
        <w:pStyle w:val="aa"/>
        <w:widowControl w:val="0"/>
        <w:spacing w:after="0"/>
        <w:ind w:right="-7" w:firstLine="567"/>
        <w:jc w:val="center"/>
        <w:rPr>
          <w:rFonts w:ascii="GHEA Grapalat" w:hAnsi="GHEA Grapalat" w:cs="Sylfaen"/>
        </w:rPr>
      </w:pPr>
    </w:p>
    <w:p w14:paraId="10A1F274" w14:textId="77777777" w:rsidR="00096865" w:rsidRPr="009044F1" w:rsidRDefault="00096865" w:rsidP="00427CDB">
      <w:pPr>
        <w:pStyle w:val="aa"/>
        <w:widowControl w:val="0"/>
        <w:spacing w:after="0"/>
        <w:ind w:right="-7" w:firstLine="567"/>
        <w:jc w:val="center"/>
        <w:rPr>
          <w:rFonts w:ascii="GHEA Grapalat" w:hAnsi="GHEA Grapalat" w:cs="Sylfaen"/>
        </w:rPr>
      </w:pPr>
    </w:p>
    <w:p w14:paraId="3423ED7C" w14:textId="77777777" w:rsidR="00FD7D45" w:rsidRPr="00945C1D" w:rsidRDefault="00FD7D45" w:rsidP="00FD7D45">
      <w:pPr>
        <w:pStyle w:val="aa"/>
        <w:widowControl w:val="0"/>
        <w:spacing w:after="0"/>
        <w:ind w:right="-7"/>
        <w:jc w:val="center"/>
        <w:rPr>
          <w:rFonts w:ascii="Sylfaen" w:hAnsi="Sylfaen"/>
          <w:sz w:val="22"/>
          <w:szCs w:val="22"/>
        </w:rPr>
      </w:pPr>
      <w:r w:rsidRPr="00945C1D">
        <w:rPr>
          <w:rFonts w:ascii="Sylfaen" w:hAnsi="Sylfaen" w:cs="Arial"/>
          <w:color w:val="000000"/>
          <w:sz w:val="22"/>
          <w:szCs w:val="22"/>
        </w:rPr>
        <w:t>УСЛУГ</w:t>
      </w:r>
      <w:r w:rsidRPr="00945C1D">
        <w:rPr>
          <w:rFonts w:ascii="Sylfaen" w:hAnsi="Sylfaen"/>
          <w:sz w:val="22"/>
          <w:szCs w:val="22"/>
        </w:rPr>
        <w:t>А</w:t>
      </w:r>
      <w:r w:rsidRPr="00945C1D">
        <w:rPr>
          <w:rFonts w:ascii="Sylfaen" w:hAnsi="Sylfaen" w:cs="Arial"/>
          <w:color w:val="000000"/>
          <w:sz w:val="22"/>
          <w:szCs w:val="22"/>
        </w:rPr>
        <w:t xml:space="preserve"> </w:t>
      </w:r>
      <w:r w:rsidRPr="00945C1D">
        <w:rPr>
          <w:rFonts w:ascii="Sylfaen" w:hAnsi="Sylfaen" w:cs="Arial"/>
          <w:color w:val="000000"/>
          <w:sz w:val="22"/>
          <w:szCs w:val="22"/>
          <w:lang w:val="hy-AM"/>
        </w:rPr>
        <w:t>НА</w:t>
      </w:r>
      <w:r w:rsidRPr="00945C1D">
        <w:rPr>
          <w:rStyle w:val="y2iqfc"/>
          <w:rFonts w:ascii="Sylfaen" w:hAnsi="Sylfaen"/>
          <w:color w:val="202124"/>
          <w:sz w:val="22"/>
          <w:szCs w:val="22"/>
        </w:rPr>
        <w:t xml:space="preserve"> </w:t>
      </w:r>
      <w:r w:rsidRPr="00945C1D">
        <w:rPr>
          <w:rFonts w:ascii="Sylfaen" w:hAnsi="Sylfaen"/>
          <w:sz w:val="22"/>
          <w:szCs w:val="22"/>
        </w:rPr>
        <w:t>РАЗРАБОТК</w:t>
      </w:r>
      <w:r w:rsidRPr="00945C1D">
        <w:rPr>
          <w:rFonts w:ascii="Sylfaen" w:hAnsi="Sylfaen"/>
          <w:sz w:val="22"/>
          <w:szCs w:val="22"/>
          <w:lang w:val="hy-AM"/>
        </w:rPr>
        <w:t>У</w:t>
      </w:r>
      <w:r w:rsidRPr="00945C1D">
        <w:rPr>
          <w:rFonts w:ascii="Sylfaen" w:hAnsi="Sylfaen"/>
          <w:sz w:val="22"/>
          <w:szCs w:val="22"/>
        </w:rPr>
        <w:t xml:space="preserve"> </w:t>
      </w:r>
      <w:r w:rsidRPr="0008277B">
        <w:rPr>
          <w:rFonts w:ascii="Sylfaen" w:hAnsi="Sylfaen"/>
          <w:sz w:val="22"/>
          <w:szCs w:val="22"/>
        </w:rPr>
        <w:t xml:space="preserve"> </w:t>
      </w:r>
      <w:r w:rsidRPr="00945C1D">
        <w:rPr>
          <w:rFonts w:ascii="Sylfaen" w:hAnsi="Sylfaen"/>
          <w:sz w:val="22"/>
          <w:szCs w:val="22"/>
        </w:rPr>
        <w:t>ПРОЕКТНО-СМЕТНОЙ ДОКУМЕНТАЦИИ И ОКАЗАНИЕ СМЕТНЫХ УСЛУГ ПО АСФАЛЬТИРОВАНИЮ УЧАСТКА ДОРОГИ СЕЛА ГАЙ ОТ УЛИЦЫ ИСААКЯН</w:t>
      </w:r>
      <w:r>
        <w:rPr>
          <w:rFonts w:ascii="Sylfaen" w:hAnsi="Sylfaen"/>
          <w:sz w:val="22"/>
          <w:szCs w:val="22"/>
        </w:rPr>
        <w:t>А</w:t>
      </w:r>
      <w:r w:rsidRPr="00945C1D">
        <w:rPr>
          <w:rFonts w:ascii="Sylfaen" w:hAnsi="Sylfaen"/>
          <w:sz w:val="22"/>
          <w:szCs w:val="22"/>
        </w:rPr>
        <w:t xml:space="preserve"> ДО СЕЛА МЕЦАМОР</w:t>
      </w:r>
      <w:r w:rsidRPr="00945C1D">
        <w:rPr>
          <w:rStyle w:val="y2iqfc"/>
          <w:rFonts w:ascii="Sylfaen" w:hAnsi="Sylfaen"/>
          <w:color w:val="202124"/>
          <w:sz w:val="22"/>
          <w:szCs w:val="22"/>
        </w:rPr>
        <w:t xml:space="preserve"> </w:t>
      </w:r>
      <w:r w:rsidRPr="00945C1D">
        <w:rPr>
          <w:rFonts w:ascii="Sylfaen" w:hAnsi="Sylfaen"/>
          <w:spacing w:val="6"/>
          <w:sz w:val="22"/>
          <w:szCs w:val="22"/>
        </w:rPr>
        <w:t>ОБЩИНЫ АРАКС АРМАВИРСКОЙ ОБЛАСТИ РА</w:t>
      </w:r>
    </w:p>
    <w:p w14:paraId="1B120A47" w14:textId="77777777" w:rsidR="00CE0D95" w:rsidRPr="009044F1" w:rsidRDefault="00CE0D95" w:rsidP="00427CDB">
      <w:pPr>
        <w:pStyle w:val="aa"/>
        <w:widowControl w:val="0"/>
        <w:spacing w:after="0"/>
        <w:ind w:right="-7" w:firstLine="567"/>
        <w:jc w:val="center"/>
        <w:rPr>
          <w:rFonts w:ascii="GHEA Grapalat" w:hAnsi="GHEA Grapalat"/>
        </w:rPr>
      </w:pPr>
    </w:p>
    <w:p w14:paraId="1E2101D0" w14:textId="77777777" w:rsidR="00CE0D95" w:rsidRPr="009044F1" w:rsidRDefault="00CE0D95" w:rsidP="00427CDB">
      <w:pPr>
        <w:pStyle w:val="aa"/>
        <w:widowControl w:val="0"/>
        <w:spacing w:after="0"/>
        <w:ind w:right="-7" w:firstLine="567"/>
        <w:jc w:val="center"/>
        <w:rPr>
          <w:rFonts w:ascii="GHEA Grapalat" w:hAnsi="GHEA Grapalat"/>
        </w:rPr>
      </w:pPr>
    </w:p>
    <w:p w14:paraId="734F4EFE" w14:textId="77777777" w:rsidR="000763E5" w:rsidRDefault="000763E5" w:rsidP="00427CDB">
      <w:pPr>
        <w:rPr>
          <w:rFonts w:ascii="GHEA Grapalat" w:hAnsi="GHEA Grapalat"/>
        </w:rPr>
      </w:pPr>
      <w:r>
        <w:rPr>
          <w:rFonts w:ascii="GHEA Grapalat" w:hAnsi="GHEA Grapalat"/>
        </w:rPr>
        <w:br w:type="page"/>
      </w:r>
    </w:p>
    <w:p w14:paraId="44965C96" w14:textId="77777777" w:rsidR="001A43A4" w:rsidRPr="009044F1" w:rsidRDefault="00096865" w:rsidP="00427CDB">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576AB923" w14:textId="77777777" w:rsidR="00160AE4" w:rsidRPr="009044F1" w:rsidRDefault="00994A77" w:rsidP="00427CDB">
      <w:pPr>
        <w:widowControl w:val="0"/>
        <w:ind w:firstLine="567"/>
        <w:jc w:val="center"/>
        <w:rPr>
          <w:rFonts w:ascii="GHEA Grapalat" w:hAnsi="GHEA Grapalat" w:cs="Sylfaen"/>
          <w:b/>
        </w:rPr>
      </w:pPr>
      <w:r w:rsidRPr="009044F1">
        <w:rPr>
          <w:rFonts w:ascii="GHEA Grapalat" w:hAnsi="GHEA Grapalat"/>
        </w:rPr>
        <w:br w:type="page"/>
      </w:r>
    </w:p>
    <w:p w14:paraId="344D5AF8" w14:textId="77777777" w:rsidR="00160AE4" w:rsidRPr="009044F1" w:rsidRDefault="00160AE4" w:rsidP="00427CDB">
      <w:pPr>
        <w:widowControl w:val="0"/>
        <w:jc w:val="center"/>
        <w:rPr>
          <w:rFonts w:ascii="GHEA Grapalat" w:hAnsi="GHEA Grapalat"/>
          <w:b/>
        </w:rPr>
      </w:pPr>
      <w:r w:rsidRPr="009044F1">
        <w:rPr>
          <w:rFonts w:ascii="GHEA Grapalat" w:hAnsi="GHEA Grapalat"/>
          <w:b/>
        </w:rPr>
        <w:lastRenderedPageBreak/>
        <w:t>СОДЕРЖАНИЕ</w:t>
      </w:r>
    </w:p>
    <w:p w14:paraId="16A79B1C" w14:textId="77777777" w:rsidR="00160AE4" w:rsidRPr="009044F1" w:rsidRDefault="00160AE4" w:rsidP="00427CDB">
      <w:pPr>
        <w:widowControl w:val="0"/>
        <w:ind w:firstLine="567"/>
        <w:jc w:val="center"/>
        <w:rPr>
          <w:rFonts w:ascii="GHEA Grapalat" w:hAnsi="GHEA Grapalat"/>
          <w:i/>
        </w:rPr>
      </w:pPr>
    </w:p>
    <w:p w14:paraId="2D244BB8" w14:textId="77777777" w:rsidR="00FD7D45" w:rsidRPr="00945C1D" w:rsidRDefault="00FD7D45" w:rsidP="00FD7D45">
      <w:pPr>
        <w:pStyle w:val="aa"/>
        <w:widowControl w:val="0"/>
        <w:spacing w:after="0"/>
        <w:ind w:right="-7"/>
        <w:jc w:val="center"/>
        <w:rPr>
          <w:rFonts w:ascii="Sylfaen" w:hAnsi="Sylfaen"/>
          <w:sz w:val="22"/>
          <w:szCs w:val="22"/>
        </w:rPr>
      </w:pPr>
      <w:r w:rsidRPr="00945C1D">
        <w:rPr>
          <w:rFonts w:ascii="Sylfaen" w:hAnsi="Sylfaen" w:cs="Arial"/>
          <w:color w:val="000000"/>
          <w:sz w:val="22"/>
          <w:szCs w:val="22"/>
        </w:rPr>
        <w:t>УСЛУГ</w:t>
      </w:r>
      <w:r w:rsidRPr="00945C1D">
        <w:rPr>
          <w:rFonts w:ascii="Sylfaen" w:hAnsi="Sylfaen"/>
          <w:sz w:val="22"/>
          <w:szCs w:val="22"/>
        </w:rPr>
        <w:t>А</w:t>
      </w:r>
      <w:r w:rsidRPr="00945C1D">
        <w:rPr>
          <w:rFonts w:ascii="Sylfaen" w:hAnsi="Sylfaen" w:cs="Arial"/>
          <w:color w:val="000000"/>
          <w:sz w:val="22"/>
          <w:szCs w:val="22"/>
        </w:rPr>
        <w:t xml:space="preserve"> </w:t>
      </w:r>
      <w:r w:rsidRPr="00945C1D">
        <w:rPr>
          <w:rFonts w:ascii="Sylfaen" w:hAnsi="Sylfaen" w:cs="Arial"/>
          <w:color w:val="000000"/>
          <w:sz w:val="22"/>
          <w:szCs w:val="22"/>
          <w:lang w:val="hy-AM"/>
        </w:rPr>
        <w:t>НА</w:t>
      </w:r>
      <w:r w:rsidRPr="00945C1D">
        <w:rPr>
          <w:rStyle w:val="y2iqfc"/>
          <w:rFonts w:ascii="Sylfaen" w:hAnsi="Sylfaen"/>
          <w:color w:val="202124"/>
          <w:sz w:val="22"/>
          <w:szCs w:val="22"/>
        </w:rPr>
        <w:t xml:space="preserve"> </w:t>
      </w:r>
      <w:r w:rsidRPr="00945C1D">
        <w:rPr>
          <w:rFonts w:ascii="Sylfaen" w:hAnsi="Sylfaen"/>
          <w:sz w:val="22"/>
          <w:szCs w:val="22"/>
        </w:rPr>
        <w:t>РАЗРАБОТК</w:t>
      </w:r>
      <w:r w:rsidRPr="00945C1D">
        <w:rPr>
          <w:rFonts w:ascii="Sylfaen" w:hAnsi="Sylfaen"/>
          <w:sz w:val="22"/>
          <w:szCs w:val="22"/>
          <w:lang w:val="hy-AM"/>
        </w:rPr>
        <w:t>У</w:t>
      </w:r>
      <w:r w:rsidRPr="00945C1D">
        <w:rPr>
          <w:rFonts w:ascii="Sylfaen" w:hAnsi="Sylfaen"/>
          <w:sz w:val="22"/>
          <w:szCs w:val="22"/>
        </w:rPr>
        <w:t xml:space="preserve"> </w:t>
      </w:r>
      <w:r w:rsidRPr="0008277B">
        <w:rPr>
          <w:rFonts w:ascii="Sylfaen" w:hAnsi="Sylfaen"/>
          <w:sz w:val="22"/>
          <w:szCs w:val="22"/>
        </w:rPr>
        <w:t xml:space="preserve"> </w:t>
      </w:r>
      <w:r w:rsidRPr="00945C1D">
        <w:rPr>
          <w:rFonts w:ascii="Sylfaen" w:hAnsi="Sylfaen"/>
          <w:sz w:val="22"/>
          <w:szCs w:val="22"/>
        </w:rPr>
        <w:t>ПРОЕКТНО-СМЕТНОЙ ДОКУМЕНТАЦИИ И ОКАЗАНИЕ СМЕТНЫХ УСЛУГ ПО АСФАЛЬТИРОВАНИЮ УЧАСТКА ДОРОГИ СЕЛА ГАЙ ОТ УЛИЦЫ ИСААКЯН</w:t>
      </w:r>
      <w:r>
        <w:rPr>
          <w:rFonts w:ascii="Sylfaen" w:hAnsi="Sylfaen"/>
          <w:sz w:val="22"/>
          <w:szCs w:val="22"/>
        </w:rPr>
        <w:t>А</w:t>
      </w:r>
      <w:r w:rsidRPr="00945C1D">
        <w:rPr>
          <w:rFonts w:ascii="Sylfaen" w:hAnsi="Sylfaen"/>
          <w:sz w:val="22"/>
          <w:szCs w:val="22"/>
        </w:rPr>
        <w:t xml:space="preserve"> ДО СЕЛА МЕЦАМОР</w:t>
      </w:r>
      <w:r w:rsidRPr="00945C1D">
        <w:rPr>
          <w:rStyle w:val="y2iqfc"/>
          <w:rFonts w:ascii="Sylfaen" w:hAnsi="Sylfaen"/>
          <w:color w:val="202124"/>
          <w:sz w:val="22"/>
          <w:szCs w:val="22"/>
        </w:rPr>
        <w:t xml:space="preserve"> </w:t>
      </w:r>
      <w:r w:rsidRPr="00945C1D">
        <w:rPr>
          <w:rFonts w:ascii="Sylfaen" w:hAnsi="Sylfaen"/>
          <w:spacing w:val="6"/>
          <w:sz w:val="22"/>
          <w:szCs w:val="22"/>
        </w:rPr>
        <w:t>ОБЩИНЫ АРАКС АРМАВИРСКОЙ ОБЛАСТИ РА</w:t>
      </w:r>
    </w:p>
    <w:p w14:paraId="18AB56C3" w14:textId="77777777" w:rsidR="00C67E80" w:rsidRPr="009044F1" w:rsidRDefault="00C67E80" w:rsidP="00427CDB">
      <w:pPr>
        <w:widowControl w:val="0"/>
        <w:jc w:val="center"/>
        <w:rPr>
          <w:rFonts w:ascii="GHEA Grapalat" w:hAnsi="GHEA Grapalat" w:cs="Sylfaen"/>
          <w:b/>
        </w:rPr>
      </w:pPr>
    </w:p>
    <w:p w14:paraId="002C454B" w14:textId="77777777" w:rsidR="00096865" w:rsidRPr="008842CE" w:rsidRDefault="00096865" w:rsidP="00427CDB">
      <w:pPr>
        <w:widowControl w:val="0"/>
        <w:jc w:val="center"/>
        <w:rPr>
          <w:rFonts w:ascii="GHEA Grapalat" w:hAnsi="GHEA Grapalat"/>
          <w:b/>
        </w:rPr>
      </w:pPr>
      <w:r w:rsidRPr="009044F1">
        <w:rPr>
          <w:rFonts w:ascii="GHEA Grapalat" w:hAnsi="GHEA Grapalat"/>
          <w:b/>
        </w:rPr>
        <w:t>ЧАСТЬ I.</w:t>
      </w:r>
    </w:p>
    <w:p w14:paraId="3D6B088A" w14:textId="77777777" w:rsidR="002E069D" w:rsidRPr="008842CE" w:rsidRDefault="002E069D" w:rsidP="00427CDB">
      <w:pPr>
        <w:widowControl w:val="0"/>
        <w:jc w:val="center"/>
        <w:rPr>
          <w:rFonts w:ascii="GHEA Grapalat" w:hAnsi="GHEA Grapalat"/>
        </w:rPr>
      </w:pPr>
    </w:p>
    <w:p w14:paraId="4E337C1C" w14:textId="77777777" w:rsidR="00096865" w:rsidRPr="009044F1" w:rsidRDefault="00096865" w:rsidP="00427CDB">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282D2E91" w14:textId="77777777" w:rsidR="00DA22D7" w:rsidRDefault="00096865" w:rsidP="00427CDB">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E1078E">
        <w:rPr>
          <w:rFonts w:ascii="GHEA Grapalat" w:hAnsi="GHEA Grapalat"/>
        </w:rPr>
        <w:t xml:space="preserve">. </w:t>
      </w:r>
      <w:r w:rsidR="00E1078E" w:rsidRPr="008C1FF8">
        <w:rPr>
          <w:rFonts w:ascii="GHEA Grapalat" w:hAnsi="GHEA Grapalat"/>
        </w:rPr>
        <w:t>квалификационные критерии</w:t>
      </w:r>
      <w:r w:rsidR="00543BAE">
        <w:rPr>
          <w:rFonts w:ascii="GHEA Grapalat" w:hAnsi="GHEA Grapalat"/>
        </w:rPr>
        <w:t xml:space="preserve"> и порядок их оценки</w:t>
      </w:r>
    </w:p>
    <w:p w14:paraId="686035D5" w14:textId="77777777" w:rsidR="00096865" w:rsidRPr="00543BAE" w:rsidRDefault="00096865" w:rsidP="00427CDB">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4DFE1F52" w14:textId="77777777" w:rsidR="00087A30" w:rsidRPr="009044F1" w:rsidRDefault="00096865" w:rsidP="00427CDB">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290458B1" w14:textId="77777777" w:rsidR="00096865" w:rsidRPr="009044F1" w:rsidRDefault="00543BAE" w:rsidP="00427CDB">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26CB5837" w14:textId="77777777" w:rsidR="00096865" w:rsidRPr="009044F1" w:rsidRDefault="00087A30" w:rsidP="00427CDB">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62040E9E" w14:textId="2281BCE0" w:rsidR="00096865" w:rsidRPr="009044F1" w:rsidRDefault="00087A30" w:rsidP="00427CDB">
      <w:pPr>
        <w:widowControl w:val="0"/>
        <w:tabs>
          <w:tab w:val="left" w:pos="1134"/>
        </w:tabs>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 xml:space="preserve"> </w:t>
      </w:r>
    </w:p>
    <w:p w14:paraId="50B1BF08" w14:textId="77777777" w:rsidR="00096865" w:rsidRPr="008842CE" w:rsidRDefault="00087A30" w:rsidP="00427CDB">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4DFA6481" w14:textId="77777777" w:rsidR="00096865" w:rsidRPr="003A1EBB" w:rsidRDefault="00087A30" w:rsidP="00427CDB">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19EE9776" w14:textId="77777777" w:rsidR="00096865" w:rsidRPr="009044F1" w:rsidRDefault="00087A30" w:rsidP="00427CDB">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2E4FA5">
        <w:rPr>
          <w:rFonts w:ascii="GHEA Grapalat" w:hAnsi="GHEA Grapalat"/>
        </w:rPr>
        <w:t>Обеспечение</w:t>
      </w:r>
      <w:r w:rsidR="00174DAB">
        <w:rPr>
          <w:rFonts w:ascii="GHEA Grapalat" w:hAnsi="GHEA Grapalat"/>
        </w:rPr>
        <w:t xml:space="preserve"> </w:t>
      </w:r>
      <w:r w:rsidR="00543BAE">
        <w:rPr>
          <w:rFonts w:ascii="GHEA Grapalat" w:hAnsi="GHEA Grapalat"/>
        </w:rPr>
        <w:t>договора</w:t>
      </w:r>
      <w:r w:rsidRPr="009044F1">
        <w:rPr>
          <w:rFonts w:ascii="GHEA Grapalat" w:hAnsi="GHEA Grapalat"/>
        </w:rPr>
        <w:t xml:space="preserve"> </w:t>
      </w:r>
    </w:p>
    <w:p w14:paraId="7135413D" w14:textId="77777777" w:rsidR="00096865" w:rsidRPr="003A1EBB" w:rsidRDefault="00096865" w:rsidP="00427CDB">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2314A3EB" w14:textId="77777777" w:rsidR="00096865" w:rsidRPr="00543BAE" w:rsidRDefault="00096865" w:rsidP="00427CDB">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69E1316E" w14:textId="77777777" w:rsidR="00520F57" w:rsidRDefault="00520F57" w:rsidP="00427CDB">
      <w:pPr>
        <w:widowControl w:val="0"/>
        <w:jc w:val="center"/>
        <w:rPr>
          <w:rFonts w:ascii="GHEA Grapalat" w:hAnsi="GHEA Grapalat"/>
          <w:b/>
        </w:rPr>
      </w:pPr>
    </w:p>
    <w:p w14:paraId="7F32389A" w14:textId="77777777" w:rsidR="00520F57" w:rsidRDefault="00520F57" w:rsidP="00427CDB">
      <w:pPr>
        <w:widowControl w:val="0"/>
        <w:jc w:val="center"/>
        <w:rPr>
          <w:rFonts w:ascii="GHEA Grapalat" w:hAnsi="GHEA Grapalat"/>
          <w:b/>
        </w:rPr>
      </w:pPr>
    </w:p>
    <w:p w14:paraId="44B25E83" w14:textId="77777777" w:rsidR="008842CE" w:rsidRPr="00374F4A" w:rsidRDefault="00CA590C" w:rsidP="00427CDB">
      <w:pPr>
        <w:widowControl w:val="0"/>
        <w:jc w:val="center"/>
        <w:rPr>
          <w:rFonts w:ascii="GHEA Grapalat" w:hAnsi="GHEA Grapalat"/>
          <w:b/>
        </w:rPr>
      </w:pPr>
      <w:r>
        <w:rPr>
          <w:rFonts w:ascii="GHEA Grapalat" w:hAnsi="GHEA Grapalat"/>
          <w:b/>
        </w:rPr>
        <w:t xml:space="preserve">ЧАСТЬ II. </w:t>
      </w:r>
    </w:p>
    <w:p w14:paraId="09E09718" w14:textId="77777777" w:rsidR="008842CE" w:rsidRPr="00374F4A" w:rsidRDefault="008842CE" w:rsidP="00427CDB">
      <w:pPr>
        <w:widowControl w:val="0"/>
        <w:jc w:val="center"/>
        <w:rPr>
          <w:rFonts w:ascii="GHEA Grapalat" w:hAnsi="GHEA Grapalat"/>
          <w:b/>
        </w:rPr>
      </w:pPr>
    </w:p>
    <w:p w14:paraId="08111C7C" w14:textId="00D2D33B" w:rsidR="00096865" w:rsidRDefault="00096865" w:rsidP="00427CDB">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0B089E">
        <w:rPr>
          <w:rFonts w:ascii="GHEA Grapalat" w:hAnsi="GHEA Grapalat"/>
          <w:b/>
        </w:rPr>
        <w:t>ЗАПРОСЕ КОТИРОВОК</w:t>
      </w:r>
    </w:p>
    <w:p w14:paraId="137E6D55" w14:textId="77777777" w:rsidR="00520F57" w:rsidRPr="008842CE" w:rsidRDefault="00520F57" w:rsidP="00427CDB">
      <w:pPr>
        <w:widowControl w:val="0"/>
        <w:jc w:val="center"/>
        <w:rPr>
          <w:rFonts w:ascii="GHEA Grapalat" w:hAnsi="GHEA Grapalat"/>
          <w:b/>
        </w:rPr>
      </w:pPr>
    </w:p>
    <w:p w14:paraId="743516C4" w14:textId="77777777" w:rsidR="00096865" w:rsidRPr="003A1EBB" w:rsidRDefault="00096865" w:rsidP="00427CDB">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33B74295" w14:textId="77777777" w:rsidR="00096865" w:rsidRPr="003A1EBB" w:rsidRDefault="00543BAE" w:rsidP="00427CDB">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18821ED4" w14:textId="77777777" w:rsidR="0061522D" w:rsidRPr="00625529" w:rsidRDefault="00450C30" w:rsidP="00427CDB">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52E5768B" w14:textId="77777777" w:rsidR="00E17B7F" w:rsidRDefault="00E17B7F" w:rsidP="00427CDB">
      <w:pPr>
        <w:rPr>
          <w:rFonts w:ascii="GHEA Grapalat" w:hAnsi="GHEA Grapalat"/>
          <w:spacing w:val="-6"/>
        </w:rPr>
      </w:pPr>
      <w:r>
        <w:rPr>
          <w:rFonts w:ascii="GHEA Grapalat" w:hAnsi="GHEA Grapalat"/>
          <w:spacing w:val="-6"/>
        </w:rPr>
        <w:br w:type="page"/>
      </w:r>
    </w:p>
    <w:p w14:paraId="48018FEE" w14:textId="2AAF8F92" w:rsidR="00096865" w:rsidRPr="006D2DF7" w:rsidRDefault="00E17B7F" w:rsidP="00427CDB">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0B089E">
        <w:rPr>
          <w:rFonts w:ascii="GHEA Grapalat" w:hAnsi="GHEA Grapalat"/>
          <w:spacing w:val="-6"/>
        </w:rPr>
        <w:t>запрос котировок</w:t>
      </w:r>
      <w:r w:rsidR="00096865" w:rsidRPr="006D2DF7">
        <w:rPr>
          <w:rFonts w:ascii="GHEA Grapalat" w:hAnsi="GHEA Grapalat"/>
          <w:spacing w:val="-6"/>
        </w:rPr>
        <w:t xml:space="preserve">, проводимом под кодом </w:t>
      </w:r>
      <w:r w:rsidR="00640E26">
        <w:rPr>
          <w:rFonts w:ascii="GHEA Grapalat" w:hAnsi="GHEA Grapalat"/>
          <w:spacing w:val="-6"/>
        </w:rPr>
        <w:t>ԱՄԱՀ-ԳԱՍՖ-ԳՀԾՁԲ-25/18</w:t>
      </w:r>
      <w:r w:rsidR="00427CDB">
        <w:rPr>
          <w:rFonts w:ascii="GHEA Grapalat" w:hAnsi="GHEA Grapalat"/>
          <w:spacing w:val="-6"/>
        </w:rPr>
        <w:t xml:space="preserve"> </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7EFB8AB4" w14:textId="695C0701" w:rsidR="00096865" w:rsidRPr="000B2CFA" w:rsidRDefault="00096865" w:rsidP="00427CDB">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w:t>
      </w:r>
      <w:r w:rsidR="00427CDB" w:rsidRPr="00427CDB">
        <w:rPr>
          <w:rFonts w:ascii="Sylfaen" w:hAnsi="Sylfaen"/>
          <w:sz w:val="22"/>
          <w:szCs w:val="22"/>
        </w:rPr>
        <w:t xml:space="preserve"> </w:t>
      </w:r>
      <w:r w:rsidR="00427CDB" w:rsidRPr="002218F2">
        <w:rPr>
          <w:rFonts w:ascii="Sylfaen" w:hAnsi="Sylfaen"/>
          <w:sz w:val="22"/>
          <w:szCs w:val="22"/>
        </w:rPr>
        <w:t>Муниципалитет  Аракс  Армавирской  области РА</w:t>
      </w:r>
      <w:r w:rsidR="00427CDB" w:rsidRPr="000B2CFA">
        <w:rPr>
          <w:rFonts w:ascii="GHEA Grapalat" w:hAnsi="GHEA Grapalat"/>
        </w:rPr>
        <w:t xml:space="preserve"> </w:t>
      </w:r>
      <w:r w:rsidRPr="000B2CFA">
        <w:rPr>
          <w:rFonts w:ascii="GHEA Grapalat" w:hAnsi="GHEA Grapalat"/>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3051527" w14:textId="77777777" w:rsidR="00096865" w:rsidRPr="009044F1" w:rsidRDefault="00096865" w:rsidP="00427CDB">
      <w:pPr>
        <w:widowControl w:val="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45093316" w14:textId="77777777" w:rsidR="00096865" w:rsidRPr="009044F1" w:rsidRDefault="00096865" w:rsidP="00427CDB">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63C0FE05" w14:textId="17A2C282" w:rsidR="00096865" w:rsidRPr="009044F1" w:rsidRDefault="00A81DD5" w:rsidP="00427CDB">
      <w:pPr>
        <w:pStyle w:val="23"/>
        <w:widowControl w:val="0"/>
        <w:spacing w:line="240" w:lineRule="auto"/>
        <w:ind w:firstLine="567"/>
        <w:rPr>
          <w:rFonts w:ascii="GHEA Grapalat" w:hAnsi="GHEA Grapalat"/>
        </w:rPr>
      </w:pPr>
      <w:r w:rsidRPr="009044F1">
        <w:rPr>
          <w:rFonts w:ascii="GHEA Grapalat" w:hAnsi="GHEA Grapalat"/>
          <w:sz w:val="24"/>
          <w:szCs w:val="24"/>
        </w:rPr>
        <w:t>Адрес электронной почты секретаря оценочной комиссии "</w:t>
      </w:r>
      <w:r w:rsidR="00427CDB" w:rsidRPr="00427CDB">
        <w:rPr>
          <w:rFonts w:ascii="Sylfaen" w:hAnsi="Sylfaen"/>
          <w:sz w:val="22"/>
          <w:szCs w:val="22"/>
        </w:rPr>
        <w:t xml:space="preserve"> </w:t>
      </w:r>
      <w:proofErr w:type="spellStart"/>
      <w:r w:rsidR="00427CDB" w:rsidRPr="002218F2">
        <w:rPr>
          <w:rFonts w:ascii="Sylfaen" w:hAnsi="Sylfaen"/>
          <w:sz w:val="22"/>
          <w:szCs w:val="22"/>
        </w:rPr>
        <w:t>ara</w:t>
      </w:r>
      <w:r w:rsidR="00427CDB" w:rsidRPr="002218F2">
        <w:rPr>
          <w:rFonts w:ascii="Sylfaen" w:hAnsi="Sylfaen"/>
          <w:sz w:val="22"/>
          <w:szCs w:val="22"/>
          <w:lang w:val="en-US"/>
        </w:rPr>
        <w:t>qsfinans</w:t>
      </w:r>
      <w:proofErr w:type="spellEnd"/>
      <w:r w:rsidR="00427CDB" w:rsidRPr="002218F2">
        <w:rPr>
          <w:rFonts w:ascii="Sylfaen" w:hAnsi="Sylfaen"/>
          <w:sz w:val="22"/>
          <w:szCs w:val="22"/>
        </w:rPr>
        <w:t>@</w:t>
      </w:r>
      <w:r w:rsidR="00427CDB" w:rsidRPr="002218F2">
        <w:rPr>
          <w:rFonts w:ascii="Sylfaen" w:hAnsi="Sylfaen"/>
          <w:sz w:val="22"/>
          <w:szCs w:val="22"/>
          <w:lang w:val="en-US"/>
        </w:rPr>
        <w:t>ma</w:t>
      </w:r>
      <w:proofErr w:type="spellStart"/>
      <w:r w:rsidR="00427CDB" w:rsidRPr="002218F2">
        <w:rPr>
          <w:rFonts w:ascii="Sylfaen" w:hAnsi="Sylfaen"/>
          <w:sz w:val="22"/>
          <w:szCs w:val="22"/>
        </w:rPr>
        <w:t>il</w:t>
      </w:r>
      <w:proofErr w:type="spellEnd"/>
      <w:r w:rsidR="00427CDB" w:rsidRPr="002218F2">
        <w:rPr>
          <w:rFonts w:ascii="Sylfaen" w:hAnsi="Sylfaen"/>
          <w:sz w:val="22"/>
          <w:szCs w:val="22"/>
        </w:rPr>
        <w:t>.</w:t>
      </w:r>
      <w:proofErr w:type="spellStart"/>
      <w:r w:rsidR="00427CDB" w:rsidRPr="002218F2">
        <w:rPr>
          <w:rFonts w:ascii="Sylfaen" w:hAnsi="Sylfaen"/>
          <w:sz w:val="22"/>
          <w:szCs w:val="22"/>
          <w:lang w:val="en-US"/>
        </w:rPr>
        <w:t>ru</w:t>
      </w:r>
      <w:proofErr w:type="spellEnd"/>
      <w:r w:rsidR="00427CDB" w:rsidRPr="002218F2">
        <w:rPr>
          <w:rFonts w:ascii="Sylfaen" w:hAnsi="Sylfaen"/>
          <w:sz w:val="22"/>
          <w:szCs w:val="22"/>
        </w:rPr>
        <w:t>"</w:t>
      </w:r>
      <w:r w:rsidR="00F5653D" w:rsidRPr="009044F1">
        <w:rPr>
          <w:rFonts w:ascii="GHEA Grapalat" w:hAnsi="GHEA Grapalat"/>
        </w:rPr>
        <w:br w:type="page"/>
      </w:r>
    </w:p>
    <w:p w14:paraId="7DDDF442" w14:textId="77777777" w:rsidR="00096865" w:rsidRPr="009044F1" w:rsidRDefault="00096865" w:rsidP="00427CDB">
      <w:pPr>
        <w:pStyle w:val="3"/>
        <w:keepNext w:val="0"/>
        <w:widowControl w:val="0"/>
        <w:spacing w:line="240" w:lineRule="auto"/>
        <w:rPr>
          <w:rFonts w:ascii="GHEA Grapalat" w:hAnsi="GHEA Grapalat"/>
          <w:sz w:val="24"/>
          <w:szCs w:val="24"/>
        </w:rPr>
      </w:pPr>
    </w:p>
    <w:p w14:paraId="46F07E23" w14:textId="77777777" w:rsidR="00096865" w:rsidRPr="009044F1" w:rsidRDefault="00F63BBB" w:rsidP="00427CDB">
      <w:pPr>
        <w:widowControl w:val="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7E6256F2" w14:textId="46FEBCDE" w:rsidR="00427CDB" w:rsidRPr="002218F2" w:rsidRDefault="00845AA5" w:rsidP="00427CDB">
      <w:pPr>
        <w:pStyle w:val="3"/>
        <w:keepNext w:val="0"/>
        <w:widowControl w:val="0"/>
        <w:tabs>
          <w:tab w:val="left" w:pos="1134"/>
        </w:tabs>
        <w:spacing w:line="240" w:lineRule="auto"/>
        <w:ind w:firstLine="567"/>
        <w:jc w:val="both"/>
        <w:rPr>
          <w:rFonts w:ascii="Sylfaen" w:hAnsi="Sylfaen"/>
          <w:i w:val="0"/>
          <w:sz w:val="22"/>
          <w:szCs w:val="22"/>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427CDB" w:rsidRPr="002218F2">
        <w:rPr>
          <w:rFonts w:ascii="Sylfaen" w:hAnsi="Sylfaen"/>
          <w:i w:val="0"/>
          <w:sz w:val="22"/>
          <w:szCs w:val="22"/>
        </w:rPr>
        <w:t xml:space="preserve">Предметом закупки является приобретение </w:t>
      </w:r>
      <w:r w:rsidR="00427CDB" w:rsidRPr="002218F2">
        <w:rPr>
          <w:rFonts w:ascii="Sylfaen" w:hAnsi="Sylfaen"/>
          <w:i w:val="0"/>
          <w:spacing w:val="6"/>
          <w:sz w:val="22"/>
          <w:szCs w:val="22"/>
        </w:rPr>
        <w:t>оказание услуг</w:t>
      </w:r>
      <w:r w:rsidR="00427CDB" w:rsidRPr="002218F2">
        <w:rPr>
          <w:rFonts w:ascii="Sylfaen" w:hAnsi="Sylfaen"/>
          <w:i w:val="0"/>
          <w:spacing w:val="6"/>
          <w:sz w:val="22"/>
          <w:szCs w:val="22"/>
          <w:lang w:val="hy-AM"/>
        </w:rPr>
        <w:t xml:space="preserve"> </w:t>
      </w:r>
      <w:r w:rsidR="00FD7D45" w:rsidRPr="0008277B">
        <w:rPr>
          <w:rFonts w:ascii="Sylfaen" w:hAnsi="Sylfaen"/>
          <w:i w:val="0"/>
          <w:iCs/>
        </w:rPr>
        <w:t xml:space="preserve">разработку проектно-сметной документации и оказание сметных услуг по асфальтированию участка дороги села Гай от улицы Исаакян до села </w:t>
      </w:r>
      <w:proofErr w:type="spellStart"/>
      <w:r w:rsidR="00FD7D45" w:rsidRPr="0008277B">
        <w:rPr>
          <w:rFonts w:ascii="Sylfaen" w:hAnsi="Sylfaen"/>
          <w:i w:val="0"/>
          <w:iCs/>
        </w:rPr>
        <w:t>Мецамор</w:t>
      </w:r>
      <w:proofErr w:type="spellEnd"/>
      <w:r w:rsidR="00FD7D45" w:rsidRPr="00AC2C65">
        <w:rPr>
          <w:rStyle w:val="y2iqfc"/>
          <w:rFonts w:ascii="Sylfaen" w:hAnsi="Sylfaen"/>
          <w:i w:val="0"/>
          <w:color w:val="202124"/>
          <w:sz w:val="22"/>
          <w:szCs w:val="22"/>
        </w:rPr>
        <w:t xml:space="preserve"> общины Аракс Армавирской</w:t>
      </w:r>
      <w:r w:rsidR="00FD7D45" w:rsidRPr="00D6700E">
        <w:rPr>
          <w:rFonts w:ascii="Sylfaen" w:hAnsi="Sylfaen"/>
          <w:i w:val="0"/>
          <w:sz w:val="22"/>
          <w:szCs w:val="22"/>
        </w:rPr>
        <w:t xml:space="preserve"> </w:t>
      </w:r>
      <w:r w:rsidR="00FD7D45" w:rsidRPr="00D6700E">
        <w:rPr>
          <w:rFonts w:ascii="Sylfaen" w:hAnsi="Sylfaen"/>
          <w:i w:val="0"/>
          <w:sz w:val="22"/>
          <w:szCs w:val="22"/>
          <w:lang w:val="hy-AM"/>
        </w:rPr>
        <w:t>области</w:t>
      </w:r>
      <w:r w:rsidR="00FD7D45" w:rsidRPr="00D6700E">
        <w:rPr>
          <w:rFonts w:ascii="Sylfaen" w:hAnsi="Sylfaen"/>
          <w:i w:val="0"/>
          <w:sz w:val="22"/>
          <w:szCs w:val="22"/>
        </w:rPr>
        <w:t xml:space="preserve"> РА</w:t>
      </w:r>
      <w:r w:rsidR="00427CDB" w:rsidRPr="002218F2">
        <w:rPr>
          <w:rFonts w:ascii="Sylfaen" w:hAnsi="Sylfaen"/>
          <w:i w:val="0"/>
          <w:sz w:val="22"/>
          <w:szCs w:val="22"/>
        </w:rPr>
        <w:t xml:space="preserve"> (далее — также услуга), которые сгруппированы в лоты "один":</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600"/>
      </w:tblGrid>
      <w:tr w:rsidR="00970424" w:rsidRPr="009044F1" w14:paraId="49599302" w14:textId="77777777" w:rsidTr="00F32DDC">
        <w:trPr>
          <w:jc w:val="center"/>
        </w:trPr>
        <w:tc>
          <w:tcPr>
            <w:tcW w:w="2634" w:type="dxa"/>
            <w:gridSpan w:val="2"/>
            <w:vAlign w:val="center"/>
          </w:tcPr>
          <w:p w14:paraId="64B2E183" w14:textId="77777777" w:rsidR="00970424" w:rsidRPr="009044F1" w:rsidRDefault="00970424" w:rsidP="00427CDB">
            <w:pPr>
              <w:pStyle w:val="23"/>
              <w:widowControl w:val="0"/>
              <w:spacing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14:paraId="3D824338" w14:textId="77777777" w:rsidR="00970424" w:rsidRPr="009044F1" w:rsidRDefault="00970424" w:rsidP="00427CDB">
            <w:pPr>
              <w:pStyle w:val="23"/>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14:paraId="72A49D5E" w14:textId="77777777" w:rsidTr="00970424">
        <w:trPr>
          <w:jc w:val="center"/>
        </w:trPr>
        <w:tc>
          <w:tcPr>
            <w:tcW w:w="1216" w:type="dxa"/>
            <w:vAlign w:val="center"/>
          </w:tcPr>
          <w:p w14:paraId="0C69A180" w14:textId="77777777" w:rsidR="00970424" w:rsidRPr="009044F1" w:rsidRDefault="00970424" w:rsidP="00427CDB">
            <w:pPr>
              <w:pStyle w:val="23"/>
              <w:widowControl w:val="0"/>
              <w:spacing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14:paraId="4B6562F2" w14:textId="77777777" w:rsidR="00970424" w:rsidRPr="00970424" w:rsidRDefault="00970424" w:rsidP="00427CDB">
            <w:pPr>
              <w:pStyle w:val="23"/>
              <w:widowControl w:val="0"/>
              <w:spacing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600" w:type="dxa"/>
            <w:vMerge/>
            <w:vAlign w:val="center"/>
          </w:tcPr>
          <w:p w14:paraId="0B91C7A4" w14:textId="77777777" w:rsidR="00970424" w:rsidRPr="009044F1" w:rsidRDefault="00970424" w:rsidP="00427CDB">
            <w:pPr>
              <w:pStyle w:val="23"/>
              <w:widowControl w:val="0"/>
              <w:spacing w:line="240" w:lineRule="auto"/>
              <w:ind w:firstLine="0"/>
              <w:rPr>
                <w:rFonts w:ascii="GHEA Grapalat" w:hAnsi="GHEA Grapalat"/>
                <w:sz w:val="24"/>
                <w:szCs w:val="24"/>
                <w:u w:val="single"/>
              </w:rPr>
            </w:pPr>
          </w:p>
        </w:tc>
      </w:tr>
      <w:tr w:rsidR="00FD7D45" w:rsidRPr="009044F1" w14:paraId="5F58A0BC" w14:textId="77777777" w:rsidTr="00970424">
        <w:trPr>
          <w:jc w:val="center"/>
        </w:trPr>
        <w:tc>
          <w:tcPr>
            <w:tcW w:w="1216" w:type="dxa"/>
            <w:vAlign w:val="center"/>
          </w:tcPr>
          <w:p w14:paraId="3036013B" w14:textId="77777777" w:rsidR="00FD7D45" w:rsidRPr="009044F1" w:rsidRDefault="00FD7D45" w:rsidP="00FD7D45">
            <w:pPr>
              <w:pStyle w:val="23"/>
              <w:widowControl w:val="0"/>
              <w:spacing w:line="240" w:lineRule="auto"/>
              <w:ind w:firstLine="0"/>
              <w:jc w:val="center"/>
              <w:rPr>
                <w:rFonts w:ascii="GHEA Grapalat" w:hAnsi="GHEA Grapalat"/>
                <w:sz w:val="24"/>
                <w:szCs w:val="24"/>
              </w:rPr>
            </w:pPr>
            <w:r w:rsidRPr="009044F1">
              <w:rPr>
                <w:rFonts w:ascii="GHEA Grapalat" w:hAnsi="GHEA Grapalat"/>
                <w:sz w:val="24"/>
                <w:szCs w:val="24"/>
              </w:rPr>
              <w:t>1</w:t>
            </w:r>
          </w:p>
        </w:tc>
        <w:tc>
          <w:tcPr>
            <w:tcW w:w="1418" w:type="dxa"/>
            <w:vAlign w:val="center"/>
          </w:tcPr>
          <w:p w14:paraId="22DA056F" w14:textId="4653D6A7" w:rsidR="00FD7D45" w:rsidRPr="009044F1" w:rsidRDefault="00FD7D45" w:rsidP="00FD7D45">
            <w:pPr>
              <w:pStyle w:val="23"/>
              <w:widowControl w:val="0"/>
              <w:spacing w:line="240" w:lineRule="auto"/>
              <w:ind w:firstLine="0"/>
              <w:jc w:val="center"/>
              <w:rPr>
                <w:rFonts w:ascii="GHEA Grapalat" w:hAnsi="GHEA Grapalat"/>
                <w:sz w:val="24"/>
                <w:szCs w:val="24"/>
              </w:rPr>
            </w:pPr>
            <w:r>
              <w:rPr>
                <w:rFonts w:ascii="Sylfaen" w:hAnsi="Sylfaen"/>
              </w:rPr>
              <w:t>150</w:t>
            </w:r>
            <w:r>
              <w:rPr>
                <w:rFonts w:ascii="Sylfaen" w:hAnsi="Sylfaen"/>
                <w:lang w:val="hy-AM"/>
              </w:rPr>
              <w:t>0 000</w:t>
            </w:r>
          </w:p>
        </w:tc>
        <w:tc>
          <w:tcPr>
            <w:tcW w:w="6600" w:type="dxa"/>
            <w:vAlign w:val="center"/>
          </w:tcPr>
          <w:p w14:paraId="210F345D" w14:textId="5CCBA038" w:rsidR="00FD7D45" w:rsidRPr="009044F1" w:rsidRDefault="00FD7D45" w:rsidP="00FD7D45">
            <w:pPr>
              <w:pStyle w:val="23"/>
              <w:widowControl w:val="0"/>
              <w:spacing w:line="240" w:lineRule="auto"/>
              <w:ind w:firstLine="0"/>
              <w:rPr>
                <w:rFonts w:ascii="GHEA Grapalat" w:hAnsi="GHEA Grapalat"/>
                <w:sz w:val="24"/>
                <w:szCs w:val="24"/>
                <w:u w:val="single"/>
                <w:vertAlign w:val="subscript"/>
              </w:rPr>
            </w:pPr>
            <w:r w:rsidRPr="00E04A80">
              <w:rPr>
                <w:rStyle w:val="y2iqfc"/>
                <w:rFonts w:ascii="Sylfaen" w:hAnsi="Sylfaen"/>
                <w:color w:val="202124"/>
              </w:rPr>
              <w:t xml:space="preserve">Услуга </w:t>
            </w:r>
            <w:r w:rsidRPr="00E04A80">
              <w:rPr>
                <w:rFonts w:ascii="Sylfaen" w:hAnsi="Sylfaen"/>
                <w:spacing w:val="6"/>
              </w:rPr>
              <w:t xml:space="preserve">на </w:t>
            </w:r>
            <w:r w:rsidRPr="00E04A80">
              <w:rPr>
                <w:rFonts w:ascii="Sylfaen" w:hAnsi="Sylfaen"/>
                <w:color w:val="202124"/>
              </w:rPr>
              <w:t xml:space="preserve">разработку проектно-сметной документации и оказание сметных услуг </w:t>
            </w:r>
            <w:r w:rsidRPr="00E04A80">
              <w:rPr>
                <w:rFonts w:ascii="Sylfaen" w:hAnsi="Sylfaen"/>
                <w:color w:val="202124"/>
                <w:lang w:val="hy-AM"/>
              </w:rPr>
              <w:t xml:space="preserve"> по</w:t>
            </w:r>
            <w:r w:rsidRPr="00E04A80">
              <w:rPr>
                <w:rStyle w:val="y2iqfc"/>
                <w:rFonts w:ascii="Sylfaen" w:hAnsi="Sylfaen"/>
                <w:color w:val="202124"/>
              </w:rPr>
              <w:t xml:space="preserve"> строительств</w:t>
            </w:r>
            <w:r w:rsidRPr="00E04A80">
              <w:rPr>
                <w:rStyle w:val="y2iqfc"/>
                <w:rFonts w:ascii="Sylfaen" w:hAnsi="Sylfaen"/>
                <w:color w:val="202124"/>
                <w:lang w:val="hy-AM"/>
              </w:rPr>
              <w:t xml:space="preserve">у </w:t>
            </w:r>
            <w:r w:rsidRPr="0008277B">
              <w:rPr>
                <w:rFonts w:ascii="Sylfaen" w:hAnsi="Sylfaen"/>
              </w:rPr>
              <w:t xml:space="preserve">асфальтированию участка дороги села Гай от улицы Исаакян до села </w:t>
            </w:r>
            <w:proofErr w:type="spellStart"/>
            <w:r w:rsidRPr="0008277B">
              <w:rPr>
                <w:rFonts w:ascii="Sylfaen" w:hAnsi="Sylfaen"/>
              </w:rPr>
              <w:t>Мецамор</w:t>
            </w:r>
            <w:proofErr w:type="spellEnd"/>
            <w:r w:rsidRPr="00E04A80">
              <w:rPr>
                <w:rStyle w:val="y2iqfc"/>
                <w:rFonts w:ascii="Sylfaen" w:hAnsi="Sylfaen"/>
                <w:color w:val="202124"/>
              </w:rPr>
              <w:t xml:space="preserve"> </w:t>
            </w:r>
            <w:r w:rsidRPr="00E04A80">
              <w:rPr>
                <w:rFonts w:ascii="Sylfaen" w:hAnsi="Sylfaen"/>
              </w:rPr>
              <w:t>общины Аракс Армавирской  области РА</w:t>
            </w:r>
          </w:p>
        </w:tc>
      </w:tr>
    </w:tbl>
    <w:p w14:paraId="19B4BA08" w14:textId="77777777" w:rsidR="00096865" w:rsidRPr="009044F1" w:rsidRDefault="00816505" w:rsidP="00427CDB">
      <w:pPr>
        <w:pStyle w:val="23"/>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14:paraId="2A341A2C" w14:textId="77777777" w:rsidR="00096865" w:rsidRPr="009044F1" w:rsidRDefault="00096865" w:rsidP="00427CDB">
      <w:pPr>
        <w:widowControl w:val="0"/>
        <w:ind w:firstLine="567"/>
        <w:jc w:val="center"/>
        <w:rPr>
          <w:rFonts w:ascii="GHEA Grapalat" w:hAnsi="GHEA Grapalat" w:cs="Sylfaen"/>
          <w:i/>
        </w:rPr>
      </w:pPr>
    </w:p>
    <w:p w14:paraId="2BDCDD4F" w14:textId="77777777" w:rsidR="00BD2C67" w:rsidRPr="001115E9" w:rsidRDefault="00693101" w:rsidP="00427CDB">
      <w:pPr>
        <w:widowControl w:val="0"/>
        <w:jc w:val="center"/>
        <w:rPr>
          <w:rFonts w:ascii="GHEA Grapalat" w:hAnsi="GHEA Grapalat"/>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50029">
        <w:rPr>
          <w:rFonts w:ascii="GHEA Grapalat" w:hAnsi="GHEA Grapalat"/>
          <w:b/>
        </w:rPr>
        <w:t>ПОРЯДОК ИХ ОЦЕНКИ, УСЛОВИЯ ПРЕДСТАВЛЕНИЯ ОБЕСПЕЧЕНИЯ КВАЛИФИКАЦИИ В СЛУЧАЕ ПРИЗНАНИЯ ОТОБРАННЫМ  УЧАСТНИКОМ</w:t>
      </w:r>
      <w:r w:rsidR="00550029">
        <w:rPr>
          <w:rFonts w:ascii="GHEA Grapalat" w:hAnsi="GHEA Grapalat"/>
          <w:b/>
        </w:rPr>
        <w:br/>
      </w:r>
    </w:p>
    <w:p w14:paraId="5322E994" w14:textId="77777777" w:rsidR="00753E6E" w:rsidRPr="009044F1" w:rsidRDefault="00096865" w:rsidP="00427CDB">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7D67B059" w14:textId="77777777" w:rsidR="00753E6E" w:rsidRPr="009044F1" w:rsidRDefault="00753E6E" w:rsidP="00427CDB">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0DE54184" w14:textId="77777777" w:rsidR="00753E6E" w:rsidRPr="003240F7" w:rsidRDefault="00753E6E" w:rsidP="00427CDB">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14:paraId="2F0F301C" w14:textId="77777777" w:rsidR="00753E6E" w:rsidRPr="009044F1" w:rsidRDefault="00753E6E" w:rsidP="00427CDB">
      <w:pPr>
        <w:widowControl w:val="0"/>
        <w:tabs>
          <w:tab w:val="left" w:pos="1134"/>
        </w:tabs>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14:paraId="74B55CC3" w14:textId="77777777" w:rsidR="00753E6E" w:rsidRPr="009044F1" w:rsidRDefault="00753E6E" w:rsidP="00427CDB">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6CB4A6B0" w14:textId="77777777" w:rsidR="00753E6E" w:rsidRPr="009044F1" w:rsidRDefault="00753E6E" w:rsidP="00427CDB">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696BA5E5" w14:textId="77777777" w:rsidR="00990561" w:rsidRDefault="00990561" w:rsidP="00427CDB">
      <w:pPr>
        <w:widowControl w:val="0"/>
        <w:tabs>
          <w:tab w:val="left" w:pos="1134"/>
        </w:tabs>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61C83B0D" w14:textId="77777777" w:rsidR="004004A3" w:rsidRPr="004004A3" w:rsidRDefault="004004A3" w:rsidP="00427CDB">
      <w:pPr>
        <w:widowControl w:val="0"/>
        <w:tabs>
          <w:tab w:val="left" w:pos="1134"/>
        </w:tabs>
        <w:ind w:firstLine="567"/>
        <w:contextualSpacing/>
        <w:rPr>
          <w:rFonts w:ascii="GHEA Grapalat" w:hAnsi="GHEA Grapalat" w:cs="Sylfaen"/>
        </w:rPr>
      </w:pPr>
      <w:r w:rsidRPr="004004A3">
        <w:rPr>
          <w:rFonts w:ascii="GHEA Grapalat" w:hAnsi="GHEA Grapalat" w:cs="Sylfaen"/>
        </w:rPr>
        <w:lastRenderedPageBreak/>
        <w:t>Участник включается в список участников, не имеющих права на участие в процессе закупок (далее также список), если:</w:t>
      </w:r>
    </w:p>
    <w:p w14:paraId="598E3B09" w14:textId="77777777" w:rsidR="004004A3" w:rsidRDefault="004004A3" w:rsidP="00427CDB">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w:t>
      </w:r>
      <w:r w:rsidR="006F7DEE" w:rsidRPr="004004A3">
        <w:rPr>
          <w:rFonts w:ascii="GHEA Grapalat" w:hAnsi="GHEA Grapalat" w:cs="Sylfaen"/>
        </w:rPr>
        <w:t xml:space="preserve">обеспечения </w:t>
      </w:r>
      <w:r w:rsidRPr="004004A3">
        <w:rPr>
          <w:rFonts w:ascii="GHEA Grapalat" w:hAnsi="GHEA Grapalat" w:cs="Sylfaen"/>
        </w:rPr>
        <w:t>заявки</w:t>
      </w:r>
      <w:r w:rsidR="006F7DEE">
        <w:rPr>
          <w:rFonts w:ascii="GHEA Grapalat" w:hAnsi="GHEA Grapalat" w:cs="Sylfaen"/>
        </w:rPr>
        <w:t xml:space="preserve"> или </w:t>
      </w:r>
      <w:r w:rsidRPr="004004A3">
        <w:rPr>
          <w:rFonts w:ascii="GHEA Grapalat" w:hAnsi="GHEA Grapalat" w:cs="Sylfaen"/>
        </w:rPr>
        <w:t>договора;</w:t>
      </w:r>
    </w:p>
    <w:p w14:paraId="64FDBBB3" w14:textId="77777777" w:rsidR="004004A3" w:rsidRPr="004004A3" w:rsidRDefault="004004A3" w:rsidP="00427CDB">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14:paraId="0303FBAE" w14:textId="77777777" w:rsidR="00753E6E" w:rsidRPr="009044F1" w:rsidRDefault="00753E6E" w:rsidP="00427CDB">
      <w:pPr>
        <w:widowControl w:val="0"/>
        <w:tabs>
          <w:tab w:val="left" w:pos="1134"/>
        </w:tabs>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ADB04F9" w14:textId="77777777" w:rsidR="00106256" w:rsidRDefault="00BA3554" w:rsidP="00427CDB">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106256">
        <w:rPr>
          <w:rFonts w:ascii="GHEA Grapalat" w:hAnsi="GHEA Grapalat"/>
        </w:rPr>
        <w:t>.</w:t>
      </w:r>
    </w:p>
    <w:p w14:paraId="4F5A983B" w14:textId="77777777" w:rsidR="00BA3554" w:rsidRPr="009044F1" w:rsidRDefault="00BA3554" w:rsidP="00427CDB">
      <w:pPr>
        <w:widowControl w:val="0"/>
        <w:tabs>
          <w:tab w:val="left" w:pos="1134"/>
        </w:tabs>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18EDCC2" w14:textId="77777777" w:rsidR="00D5674E" w:rsidRPr="009044F1" w:rsidRDefault="009F18D0" w:rsidP="00427CDB">
      <w:pPr>
        <w:pStyle w:val="af4"/>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14:paraId="40B7E9B3" w14:textId="77777777" w:rsidR="00D5674E" w:rsidRPr="009044F1" w:rsidRDefault="00D5674E" w:rsidP="00427CDB">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6A8D4F17" w14:textId="77777777" w:rsidR="00D5674E" w:rsidRPr="009044F1" w:rsidRDefault="00D5674E" w:rsidP="00427CDB">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A20281B" w14:textId="77777777" w:rsidR="00D5674E" w:rsidRPr="009044F1" w:rsidRDefault="00D5674E" w:rsidP="00427CDB">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4EAF6C39" w14:textId="77777777" w:rsidR="00D5674E" w:rsidRPr="009044F1" w:rsidRDefault="00D5674E" w:rsidP="00427CDB">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AD7AD6F" w14:textId="77777777" w:rsidR="00D5674E" w:rsidRPr="009044F1" w:rsidRDefault="00D5674E" w:rsidP="00427CDB">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7F255649" w14:textId="77777777" w:rsidR="00D5674E" w:rsidRPr="009044F1" w:rsidRDefault="00D5674E" w:rsidP="00427CDB">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сотрудником юридического лица, который работает под непосредственным руководством исполнительного директора либо имеет </w:t>
      </w:r>
      <w:r w:rsidRPr="009044F1">
        <w:rPr>
          <w:rFonts w:ascii="GHEA Grapalat" w:hAnsi="GHEA Grapalat"/>
          <w:color w:val="000000"/>
        </w:rPr>
        <w:lastRenderedPageBreak/>
        <w:t>существенное влияние в вопросе принятия решений органами управления юридического лица;</w:t>
      </w:r>
    </w:p>
    <w:p w14:paraId="566C1BFD" w14:textId="77777777" w:rsidR="00D5674E" w:rsidRPr="008842CE" w:rsidRDefault="00D5674E" w:rsidP="00427CDB">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0C7AA14A" w14:textId="77777777" w:rsidR="00D5674E" w:rsidRPr="009044F1" w:rsidRDefault="00D5674E" w:rsidP="00427CDB">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578A4855" w14:textId="77777777" w:rsidR="00D5674E" w:rsidRPr="009044F1" w:rsidRDefault="00D5674E" w:rsidP="00427CDB">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F05C469" w14:textId="77777777" w:rsidR="00D5674E" w:rsidRPr="001115E9" w:rsidRDefault="00D5674E" w:rsidP="00427CDB">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4B4CE0B0" w14:textId="77777777" w:rsidR="00D5674E" w:rsidRPr="009044F1" w:rsidRDefault="00D5674E" w:rsidP="00427CDB">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5F54932E" w14:textId="77777777" w:rsidR="00D5674E" w:rsidRPr="009044F1" w:rsidRDefault="00D5674E" w:rsidP="00427CDB">
      <w:pPr>
        <w:widowControl w:val="0"/>
        <w:tabs>
          <w:tab w:val="left" w:pos="1134"/>
        </w:tabs>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4A9F4458" w14:textId="77777777" w:rsidR="009F6CC6" w:rsidRPr="009044F1" w:rsidRDefault="00096865" w:rsidP="00427CDB">
      <w:pPr>
        <w:widowControl w:val="0"/>
        <w:tabs>
          <w:tab w:val="left" w:pos="1134"/>
        </w:tabs>
        <w:ind w:firstLine="567"/>
        <w:jc w:val="both"/>
        <w:rPr>
          <w:rFonts w:ascii="GHEA Grapalat" w:hAnsi="GHEA Grapalat" w:cs="Arial"/>
        </w:rPr>
      </w:pPr>
      <w:r w:rsidRPr="00CC18C4">
        <w:rPr>
          <w:rFonts w:ascii="GHEA Grapalat" w:hAnsi="GHEA Grapalat"/>
        </w:rPr>
        <w:t>2.4</w:t>
      </w:r>
      <w:r w:rsidR="00D13662" w:rsidRPr="00CC18C4">
        <w:rPr>
          <w:rFonts w:ascii="GHEA Grapalat" w:hAnsi="GHEA Grapalat"/>
        </w:rPr>
        <w:t>.</w:t>
      </w:r>
      <w:r w:rsidR="00BB60F9" w:rsidRPr="00BB60F9">
        <w:rPr>
          <w:rFonts w:ascii="GHEA Grapalat" w:hAnsi="GHEA Grapalat"/>
          <w:vertAlign w:val="superscript"/>
        </w:rPr>
        <w:t>4</w:t>
      </w:r>
      <w:r w:rsidR="00BB60F9">
        <w:rPr>
          <w:rFonts w:ascii="GHEA Grapalat" w:hAnsi="GHEA Grapalat"/>
        </w:rPr>
        <w:t xml:space="preserve"> </w:t>
      </w:r>
      <w:r w:rsidR="009F6CC6" w:rsidRPr="009044F1">
        <w:rPr>
          <w:rFonts w:ascii="GHEA Grapalat" w:hAnsi="GHEA Grapalat"/>
        </w:rPr>
        <w:t>Участник должен иметь требуемые для исполнения предусмотренных заключаемым договором обязательств:</w:t>
      </w:r>
    </w:p>
    <w:p w14:paraId="5B0DCEBE" w14:textId="77777777" w:rsidR="009F6CC6" w:rsidRPr="009044F1" w:rsidRDefault="009F6CC6" w:rsidP="00427CDB">
      <w:pPr>
        <w:widowControl w:val="0"/>
        <w:tabs>
          <w:tab w:val="left" w:pos="1134"/>
        </w:tabs>
        <w:ind w:firstLine="567"/>
        <w:jc w:val="both"/>
        <w:rPr>
          <w:rFonts w:ascii="GHEA Grapalat" w:hAnsi="GHEA Grapalat" w:cs="Arial"/>
        </w:rPr>
      </w:pPr>
      <w:r w:rsidRPr="009044F1">
        <w:rPr>
          <w:rFonts w:ascii="GHEA Grapalat" w:hAnsi="GHEA Grapalat"/>
        </w:rPr>
        <w:t>1)</w:t>
      </w:r>
      <w:r w:rsidRPr="003A1EBB">
        <w:rPr>
          <w:rFonts w:ascii="GHEA Grapalat" w:hAnsi="GHEA Grapalat"/>
        </w:rPr>
        <w:tab/>
      </w:r>
      <w:r w:rsidRPr="009044F1">
        <w:rPr>
          <w:rFonts w:ascii="GHEA Grapalat" w:hAnsi="GHEA Grapalat"/>
        </w:rPr>
        <w:t>профессиональный опыт,</w:t>
      </w:r>
    </w:p>
    <w:p w14:paraId="7B5AE2B0" w14:textId="35987710" w:rsidR="009F6CC6" w:rsidRPr="009044F1" w:rsidRDefault="009F6CC6" w:rsidP="00CD3C2C">
      <w:pPr>
        <w:widowControl w:val="0"/>
        <w:tabs>
          <w:tab w:val="left" w:pos="1134"/>
        </w:tabs>
        <w:ind w:firstLine="567"/>
        <w:jc w:val="both"/>
        <w:rPr>
          <w:rFonts w:ascii="GHEA Grapalat" w:hAnsi="GHEA Grapalat" w:cs="Arial"/>
        </w:rPr>
      </w:pPr>
      <w:r w:rsidRPr="009044F1">
        <w:rPr>
          <w:rFonts w:ascii="GHEA Grapalat" w:hAnsi="GHEA Grapalat"/>
        </w:rPr>
        <w:t>2)</w:t>
      </w:r>
      <w:r w:rsidRPr="003A1EBB">
        <w:rPr>
          <w:rFonts w:ascii="GHEA Grapalat" w:hAnsi="GHEA Grapalat"/>
        </w:rPr>
        <w:tab/>
      </w:r>
      <w:r w:rsidR="00CD3C2C" w:rsidRPr="009044F1">
        <w:rPr>
          <w:rFonts w:ascii="GHEA Grapalat" w:hAnsi="GHEA Grapalat"/>
        </w:rPr>
        <w:t>трудовые ресурсы</w:t>
      </w:r>
    </w:p>
    <w:p w14:paraId="3C77823D" w14:textId="77777777" w:rsidR="009F6CC6" w:rsidRPr="009044F1" w:rsidRDefault="009F6CC6" w:rsidP="00427CDB">
      <w:pPr>
        <w:widowControl w:val="0"/>
        <w:tabs>
          <w:tab w:val="left" w:pos="1134"/>
        </w:tabs>
        <w:ind w:firstLine="567"/>
        <w:jc w:val="both"/>
        <w:rPr>
          <w:rFonts w:ascii="GHEA Grapalat" w:hAnsi="GHEA Grapalat" w:cs="Arial"/>
        </w:rPr>
      </w:pPr>
      <w:r>
        <w:rPr>
          <w:rFonts w:ascii="GHEA Grapalat" w:hAnsi="GHEA Grapalat"/>
        </w:rPr>
        <w:t xml:space="preserve">2.4.1 </w:t>
      </w:r>
      <w:r w:rsidRPr="009044F1">
        <w:rPr>
          <w:rFonts w:ascii="GHEA Grapalat" w:hAnsi="GHEA Grapalat"/>
        </w:rPr>
        <w:t>Предъявляемые к участнику:</w:t>
      </w:r>
      <w:r w:rsidRPr="008C1FF8">
        <w:rPr>
          <w:rFonts w:ascii="GHEA Grapalat" w:hAnsi="GHEA Grapalat"/>
          <w:vertAlign w:val="superscript"/>
        </w:rPr>
        <w:t>4.1</w:t>
      </w:r>
    </w:p>
    <w:p w14:paraId="4FCC3826" w14:textId="77777777" w:rsidR="009F6CC6" w:rsidRPr="009044F1" w:rsidRDefault="009F6CC6" w:rsidP="00427CDB">
      <w:pPr>
        <w:widowControl w:val="0"/>
        <w:tabs>
          <w:tab w:val="left" w:pos="1134"/>
        </w:tabs>
        <w:ind w:firstLine="567"/>
        <w:jc w:val="both"/>
        <w:rPr>
          <w:rFonts w:ascii="GHEA Grapalat" w:hAnsi="GHEA Grapalat" w:cs="Arial Armenian"/>
        </w:rPr>
      </w:pPr>
      <w:r w:rsidRPr="009044F1">
        <w:rPr>
          <w:rFonts w:ascii="GHEA Grapalat" w:hAnsi="GHEA Grapalat"/>
        </w:rPr>
        <w:t>1)</w:t>
      </w:r>
      <w:r w:rsidRPr="003A1EBB">
        <w:rPr>
          <w:rFonts w:ascii="GHEA Grapalat" w:hAnsi="GHEA Grapalat"/>
        </w:rPr>
        <w:tab/>
      </w:r>
      <w:r w:rsidRPr="009044F1">
        <w:rPr>
          <w:rFonts w:ascii="GHEA Grapalat" w:hAnsi="GHEA Grapalat"/>
        </w:rPr>
        <w:t>квалификационный критерий "Профессиональный опыт" устанавливается и оценивается в следующем порядке:</w:t>
      </w:r>
    </w:p>
    <w:tbl>
      <w:tblPr>
        <w:tblStyle w:val="afe"/>
        <w:tblW w:w="0" w:type="auto"/>
        <w:tblLook w:val="04A0" w:firstRow="1" w:lastRow="0" w:firstColumn="1" w:lastColumn="0" w:noHBand="0" w:noVBand="1"/>
      </w:tblPr>
      <w:tblGrid>
        <w:gridCol w:w="654"/>
        <w:gridCol w:w="3027"/>
        <w:gridCol w:w="2977"/>
        <w:gridCol w:w="2403"/>
      </w:tblGrid>
      <w:tr w:rsidR="009F6CC6" w14:paraId="575852D1" w14:textId="77777777" w:rsidTr="001E3A19">
        <w:tc>
          <w:tcPr>
            <w:tcW w:w="654" w:type="dxa"/>
          </w:tcPr>
          <w:p w14:paraId="6892E969" w14:textId="77777777" w:rsidR="009F6CC6" w:rsidRDefault="009F6CC6" w:rsidP="00427CDB">
            <w:pPr>
              <w:widowControl w:val="0"/>
              <w:tabs>
                <w:tab w:val="left" w:pos="1134"/>
              </w:tabs>
              <w:jc w:val="both"/>
              <w:rPr>
                <w:rFonts w:ascii="GHEA Grapalat" w:hAnsi="GHEA Grapalat"/>
                <w:color w:val="000000"/>
              </w:rPr>
            </w:pPr>
            <w:r>
              <w:rPr>
                <w:rFonts w:ascii="GHEA Grapalat" w:hAnsi="GHEA Grapalat" w:cs="Arial Armenian"/>
                <w:sz w:val="20"/>
              </w:rPr>
              <w:t>N</w:t>
            </w:r>
          </w:p>
        </w:tc>
        <w:tc>
          <w:tcPr>
            <w:tcW w:w="3027" w:type="dxa"/>
          </w:tcPr>
          <w:p w14:paraId="671158A7" w14:textId="77777777" w:rsidR="009F6CC6" w:rsidRPr="008C1FF8" w:rsidRDefault="009F6CC6" w:rsidP="00427CDB">
            <w:pPr>
              <w:widowControl w:val="0"/>
              <w:tabs>
                <w:tab w:val="left" w:pos="1134"/>
              </w:tabs>
              <w:jc w:val="both"/>
              <w:rPr>
                <w:rFonts w:ascii="GHEA Grapalat" w:hAnsi="GHEA Grapalat"/>
              </w:rPr>
            </w:pPr>
            <w:r w:rsidRPr="008C1FF8">
              <w:rPr>
                <w:rFonts w:ascii="GHEA Grapalat" w:hAnsi="GHEA Grapalat"/>
              </w:rPr>
              <w:t>Условия, представленные к опыту</w:t>
            </w:r>
          </w:p>
        </w:tc>
        <w:tc>
          <w:tcPr>
            <w:tcW w:w="2977" w:type="dxa"/>
          </w:tcPr>
          <w:p w14:paraId="1F82F402" w14:textId="77777777" w:rsidR="009F6CC6" w:rsidRPr="008C1FF8" w:rsidRDefault="009F6CC6" w:rsidP="00427CDB">
            <w:pPr>
              <w:widowControl w:val="0"/>
              <w:tabs>
                <w:tab w:val="left" w:pos="1134"/>
              </w:tabs>
              <w:jc w:val="both"/>
              <w:rPr>
                <w:rFonts w:ascii="GHEA Grapalat" w:hAnsi="GHEA Grapalat"/>
              </w:rPr>
            </w:pPr>
            <w:r w:rsidRPr="008C1FF8">
              <w:rPr>
                <w:rFonts w:ascii="GHEA Grapalat" w:hAnsi="GHEA Grapalat"/>
              </w:rPr>
              <w:t>Требуемые документы и условия к последним</w:t>
            </w:r>
          </w:p>
        </w:tc>
        <w:tc>
          <w:tcPr>
            <w:tcW w:w="2403" w:type="dxa"/>
          </w:tcPr>
          <w:p w14:paraId="7DD7B56F" w14:textId="77777777" w:rsidR="009F6CC6" w:rsidRPr="00DE0D4A" w:rsidRDefault="009F6CC6" w:rsidP="00427CDB">
            <w:pPr>
              <w:widowControl w:val="0"/>
              <w:tabs>
                <w:tab w:val="left" w:pos="1134"/>
              </w:tabs>
              <w:jc w:val="both"/>
              <w:rPr>
                <w:rFonts w:ascii="GHEA Grapalat" w:hAnsi="GHEA Grapalat"/>
                <w:color w:val="000000"/>
              </w:rPr>
            </w:pPr>
            <w:r>
              <w:rPr>
                <w:rFonts w:ascii="GHEA Grapalat" w:hAnsi="GHEA Grapalat"/>
                <w:color w:val="000000"/>
              </w:rPr>
              <w:t>Аналогичность</w:t>
            </w:r>
          </w:p>
        </w:tc>
      </w:tr>
      <w:tr w:rsidR="009E0C4A" w14:paraId="5B81D421" w14:textId="77777777" w:rsidTr="001E3A19">
        <w:trPr>
          <w:trHeight w:val="230"/>
        </w:trPr>
        <w:tc>
          <w:tcPr>
            <w:tcW w:w="654" w:type="dxa"/>
          </w:tcPr>
          <w:p w14:paraId="726E008D" w14:textId="711C0D1A" w:rsidR="009E0C4A" w:rsidRPr="001E3A19" w:rsidRDefault="009E0C4A" w:rsidP="009E0C4A">
            <w:pPr>
              <w:widowControl w:val="0"/>
              <w:tabs>
                <w:tab w:val="left" w:pos="1134"/>
              </w:tabs>
              <w:jc w:val="both"/>
              <w:rPr>
                <w:rFonts w:ascii="GHEA Grapalat" w:hAnsi="GHEA Grapalat"/>
                <w:color w:val="000000"/>
                <w:sz w:val="16"/>
                <w:szCs w:val="16"/>
                <w:lang w:val="en-US"/>
              </w:rPr>
            </w:pPr>
            <w:r w:rsidRPr="001E3A19">
              <w:rPr>
                <w:rFonts w:ascii="GHEA Grapalat" w:hAnsi="GHEA Grapalat"/>
                <w:color w:val="000000"/>
                <w:sz w:val="16"/>
                <w:szCs w:val="16"/>
              </w:rPr>
              <w:t>1</w:t>
            </w:r>
            <w:r w:rsidR="001E3A19">
              <w:rPr>
                <w:rFonts w:ascii="GHEA Grapalat" w:hAnsi="GHEA Grapalat"/>
                <w:color w:val="000000"/>
                <w:sz w:val="16"/>
                <w:szCs w:val="16"/>
                <w:lang w:val="en-US"/>
              </w:rPr>
              <w:t>.</w:t>
            </w:r>
          </w:p>
        </w:tc>
        <w:tc>
          <w:tcPr>
            <w:tcW w:w="3027" w:type="dxa"/>
          </w:tcPr>
          <w:p w14:paraId="65077239" w14:textId="77777777" w:rsidR="009E0C4A" w:rsidRPr="001E3A19" w:rsidRDefault="009E0C4A" w:rsidP="009E0C4A">
            <w:pPr>
              <w:widowControl w:val="0"/>
              <w:tabs>
                <w:tab w:val="left" w:pos="1134"/>
              </w:tabs>
              <w:jc w:val="both"/>
              <w:rPr>
                <w:rFonts w:ascii="GHEA Grapalat" w:hAnsi="GHEA Grapalat" w:cs="Arial Armenian"/>
                <w:b/>
                <w:sz w:val="18"/>
                <w:szCs w:val="18"/>
              </w:rPr>
            </w:pPr>
            <w:r w:rsidRPr="001E3A19">
              <w:rPr>
                <w:rFonts w:ascii="GHEA Grapalat" w:hAnsi="GHEA Grapalat" w:cs="Arial Armenian"/>
                <w:b/>
                <w:sz w:val="18"/>
                <w:szCs w:val="18"/>
              </w:rPr>
              <w:t>Участник должен представить как минимум один аналогичный договор, надлежащим образом оформленный в течение года подачи заявки и двух предшествующих ему лет.</w:t>
            </w:r>
          </w:p>
          <w:p w14:paraId="01181F42" w14:textId="77777777" w:rsidR="009E0C4A" w:rsidRPr="001E3A19" w:rsidRDefault="009E0C4A" w:rsidP="009E0C4A">
            <w:pPr>
              <w:widowControl w:val="0"/>
              <w:tabs>
                <w:tab w:val="left" w:pos="1134"/>
              </w:tabs>
              <w:jc w:val="both"/>
              <w:rPr>
                <w:rFonts w:ascii="GHEA Grapalat" w:hAnsi="GHEA Grapalat" w:cs="Arial Armenian"/>
                <w:b/>
                <w:sz w:val="18"/>
                <w:szCs w:val="18"/>
              </w:rPr>
            </w:pPr>
          </w:p>
        </w:tc>
        <w:tc>
          <w:tcPr>
            <w:tcW w:w="2977" w:type="dxa"/>
          </w:tcPr>
          <w:p w14:paraId="6948E124" w14:textId="77777777" w:rsidR="00CD3C2C" w:rsidRPr="00CD3C2C" w:rsidRDefault="00CD3C2C" w:rsidP="00CD3C2C">
            <w:pPr>
              <w:widowControl w:val="0"/>
              <w:tabs>
                <w:tab w:val="left" w:pos="1134"/>
              </w:tabs>
              <w:jc w:val="both"/>
              <w:rPr>
                <w:rFonts w:ascii="GHEA Grapalat" w:hAnsi="GHEA Grapalat" w:cs="Arial Armenian"/>
                <w:b/>
                <w:sz w:val="18"/>
                <w:szCs w:val="18"/>
              </w:rPr>
            </w:pPr>
            <w:r w:rsidRPr="00CD3C2C">
              <w:rPr>
                <w:rFonts w:ascii="GHEA Grapalat" w:hAnsi="GHEA Grapalat" w:cs="Arial Armenian"/>
                <w:b/>
                <w:sz w:val="18"/>
                <w:szCs w:val="18"/>
              </w:rPr>
              <w:t xml:space="preserve">Выдан на основании постановления Правительства РА N 2106 от 30 ноября 2023 года. </w:t>
            </w:r>
          </w:p>
          <w:p w14:paraId="2BF2140C" w14:textId="77777777" w:rsidR="00CD3C2C" w:rsidRPr="00CD3C2C" w:rsidRDefault="00CD3C2C" w:rsidP="00CD3C2C">
            <w:pPr>
              <w:widowControl w:val="0"/>
              <w:tabs>
                <w:tab w:val="left" w:pos="1134"/>
              </w:tabs>
              <w:jc w:val="both"/>
              <w:rPr>
                <w:rFonts w:ascii="GHEA Grapalat" w:hAnsi="GHEA Grapalat" w:cs="Arial Armenian"/>
                <w:b/>
                <w:sz w:val="18"/>
                <w:szCs w:val="18"/>
              </w:rPr>
            </w:pPr>
            <w:r w:rsidRPr="00CD3C2C">
              <w:rPr>
                <w:rFonts w:ascii="GHEA Grapalat" w:hAnsi="GHEA Grapalat" w:cs="Arial Armenian"/>
                <w:b/>
                <w:sz w:val="18"/>
                <w:szCs w:val="18"/>
              </w:rPr>
              <w:t xml:space="preserve">Лицензия не ниже 2 класса «Составление градостроительной документации, за исключением конструктивных и архитектурных частей».  </w:t>
            </w:r>
          </w:p>
          <w:p w14:paraId="00F7CE67" w14:textId="77777777" w:rsidR="00CD3C2C" w:rsidRPr="00CD3C2C" w:rsidRDefault="00CD3C2C" w:rsidP="00CD3C2C">
            <w:pPr>
              <w:widowControl w:val="0"/>
              <w:tabs>
                <w:tab w:val="left" w:pos="1134"/>
              </w:tabs>
              <w:jc w:val="both"/>
              <w:rPr>
                <w:rFonts w:ascii="GHEA Grapalat" w:hAnsi="GHEA Grapalat" w:cs="Arial Armenian"/>
                <w:b/>
                <w:sz w:val="18"/>
                <w:szCs w:val="18"/>
              </w:rPr>
            </w:pPr>
            <w:r w:rsidRPr="00CD3C2C">
              <w:rPr>
                <w:rFonts w:ascii="GHEA Grapalat" w:hAnsi="GHEA Grapalat" w:cs="Arial Armenian"/>
                <w:b/>
                <w:sz w:val="18"/>
                <w:szCs w:val="18"/>
              </w:rPr>
              <w:t>ЛИЦЕНЗИОННЫЕ ИНВЕСТИЦИИ</w:t>
            </w:r>
          </w:p>
          <w:p w14:paraId="3DB6082E" w14:textId="77777777" w:rsidR="00CD3C2C" w:rsidRPr="00CD3C2C" w:rsidRDefault="00CD3C2C" w:rsidP="00CD3C2C">
            <w:pPr>
              <w:widowControl w:val="0"/>
              <w:tabs>
                <w:tab w:val="left" w:pos="1134"/>
              </w:tabs>
              <w:jc w:val="both"/>
              <w:rPr>
                <w:rFonts w:ascii="GHEA Grapalat" w:hAnsi="GHEA Grapalat" w:cs="Arial Armenian"/>
                <w:b/>
                <w:sz w:val="18"/>
                <w:szCs w:val="18"/>
                <w:lang w:val="hy-AM"/>
              </w:rPr>
            </w:pPr>
            <w:r w:rsidRPr="00CD3C2C">
              <w:rPr>
                <w:rFonts w:ascii="GHEA Grapalat" w:hAnsi="GHEA Grapalat" w:cs="Arial Armenian"/>
                <w:b/>
                <w:sz w:val="18"/>
                <w:szCs w:val="18"/>
              </w:rPr>
              <w:t xml:space="preserve">Транспортные маршруты (автомагистрали, </w:t>
            </w:r>
            <w:r w:rsidRPr="00CD3C2C">
              <w:rPr>
                <w:rFonts w:ascii="GHEA Grapalat" w:hAnsi="GHEA Grapalat" w:cs="Arial Armenian"/>
                <w:b/>
                <w:sz w:val="18"/>
                <w:szCs w:val="18"/>
              </w:rPr>
              <w:lastRenderedPageBreak/>
              <w:t>железнодорожные линии и аэропорты, искусственные сооружения: мосты, тоннели, эстакады, эстакады, подпорные стены и т.п.)</w:t>
            </w:r>
          </w:p>
          <w:p w14:paraId="1573C82C" w14:textId="77777777" w:rsidR="009E0C4A" w:rsidRPr="001E3A19" w:rsidRDefault="009E0C4A" w:rsidP="009E0C4A">
            <w:pPr>
              <w:widowControl w:val="0"/>
              <w:tabs>
                <w:tab w:val="left" w:pos="1134"/>
              </w:tabs>
              <w:jc w:val="both"/>
              <w:rPr>
                <w:rFonts w:ascii="GHEA Grapalat" w:hAnsi="GHEA Grapalat" w:cs="Arial Armenian"/>
                <w:b/>
                <w:sz w:val="18"/>
                <w:szCs w:val="18"/>
              </w:rPr>
            </w:pPr>
          </w:p>
        </w:tc>
        <w:tc>
          <w:tcPr>
            <w:tcW w:w="2403" w:type="dxa"/>
            <w:vAlign w:val="center"/>
          </w:tcPr>
          <w:p w14:paraId="19CB8763" w14:textId="07AC5F39" w:rsidR="009E0C4A" w:rsidRPr="009E0C4A" w:rsidRDefault="009E0C4A" w:rsidP="009E0C4A">
            <w:pPr>
              <w:widowControl w:val="0"/>
              <w:tabs>
                <w:tab w:val="left" w:pos="1134"/>
              </w:tabs>
              <w:jc w:val="both"/>
              <w:rPr>
                <w:rFonts w:ascii="GHEA Grapalat" w:hAnsi="GHEA Grapalat" w:cs="Arial Armenian"/>
                <w:b/>
                <w:sz w:val="18"/>
                <w:szCs w:val="18"/>
                <w:lang w:val="hy-AM"/>
              </w:rPr>
            </w:pPr>
            <w:r w:rsidRPr="009E0C4A">
              <w:rPr>
                <w:rFonts w:ascii="GHEA Grapalat" w:hAnsi="GHEA Grapalat" w:cs="Arial Armenian"/>
                <w:b/>
                <w:sz w:val="18"/>
                <w:szCs w:val="18"/>
              </w:rPr>
              <w:lastRenderedPageBreak/>
              <w:t>Аналогичным (или аналогичным) является договор (или договоры) на оказание услуг, выполняемых «Трактором».</w:t>
            </w:r>
            <w:r>
              <w:t xml:space="preserve"> </w:t>
            </w:r>
            <w:r w:rsidRPr="009E0C4A">
              <w:rPr>
                <w:rFonts w:ascii="GHEA Grapalat" w:hAnsi="GHEA Grapalat" w:cs="Arial Armenian"/>
                <w:b/>
                <w:sz w:val="18"/>
                <w:szCs w:val="18"/>
              </w:rPr>
              <w:t xml:space="preserve">При этом ранее заключенный договор оценивается как аналогичный, если объем оказанных в его рамках услуг (общий объем) в денежном выражении </w:t>
            </w:r>
            <w:r w:rsidRPr="009E0C4A">
              <w:rPr>
                <w:rFonts w:ascii="GHEA Grapalat" w:hAnsi="GHEA Grapalat" w:cs="Arial Armenian"/>
                <w:b/>
                <w:sz w:val="18"/>
                <w:szCs w:val="18"/>
              </w:rPr>
              <w:lastRenderedPageBreak/>
              <w:t>составляет не менее восьмидесяти процентов покупной цены предмета закупки в рамках данной процедуры закупки, из них объем услуг, оказанных в рамках хотя бы одного договора, в денежном выражении составляет не менее сорока процентов покупной цены предмета закупки в рамках данной процедуры закупки.</w:t>
            </w:r>
          </w:p>
          <w:p w14:paraId="15D3055F" w14:textId="4C4F5061" w:rsidR="009E0C4A" w:rsidRDefault="009E0C4A" w:rsidP="009E0C4A">
            <w:pPr>
              <w:widowControl w:val="0"/>
              <w:tabs>
                <w:tab w:val="left" w:pos="1134"/>
              </w:tabs>
              <w:jc w:val="both"/>
              <w:rPr>
                <w:rFonts w:ascii="GHEA Grapalat" w:hAnsi="GHEA Grapalat"/>
                <w:color w:val="000000"/>
              </w:rPr>
            </w:pPr>
          </w:p>
        </w:tc>
      </w:tr>
      <w:tr w:rsidR="009E0C4A" w14:paraId="4797E9AB" w14:textId="77777777" w:rsidTr="001E3A19">
        <w:trPr>
          <w:trHeight w:val="308"/>
        </w:trPr>
        <w:tc>
          <w:tcPr>
            <w:tcW w:w="654" w:type="dxa"/>
          </w:tcPr>
          <w:p w14:paraId="1EB3EA8B" w14:textId="77777777" w:rsidR="009E0C4A" w:rsidRDefault="009E0C4A" w:rsidP="009E0C4A">
            <w:pPr>
              <w:widowControl w:val="0"/>
              <w:tabs>
                <w:tab w:val="left" w:pos="1134"/>
              </w:tabs>
              <w:jc w:val="both"/>
              <w:rPr>
                <w:rFonts w:ascii="GHEA Grapalat" w:hAnsi="GHEA Grapalat"/>
                <w:color w:val="000000"/>
              </w:rPr>
            </w:pPr>
          </w:p>
        </w:tc>
        <w:tc>
          <w:tcPr>
            <w:tcW w:w="3027" w:type="dxa"/>
          </w:tcPr>
          <w:p w14:paraId="77398B8B" w14:textId="77777777" w:rsidR="009E0C4A" w:rsidRDefault="009E0C4A" w:rsidP="009E0C4A">
            <w:pPr>
              <w:widowControl w:val="0"/>
              <w:tabs>
                <w:tab w:val="left" w:pos="1134"/>
              </w:tabs>
              <w:jc w:val="both"/>
              <w:rPr>
                <w:rFonts w:ascii="GHEA Grapalat" w:hAnsi="GHEA Grapalat"/>
                <w:color w:val="000000"/>
              </w:rPr>
            </w:pPr>
          </w:p>
        </w:tc>
        <w:tc>
          <w:tcPr>
            <w:tcW w:w="2977" w:type="dxa"/>
          </w:tcPr>
          <w:p w14:paraId="75AB4469" w14:textId="77777777" w:rsidR="009E0C4A" w:rsidRDefault="009E0C4A" w:rsidP="009E0C4A">
            <w:pPr>
              <w:widowControl w:val="0"/>
              <w:tabs>
                <w:tab w:val="left" w:pos="1134"/>
              </w:tabs>
              <w:jc w:val="both"/>
              <w:rPr>
                <w:rFonts w:ascii="GHEA Grapalat" w:hAnsi="GHEA Grapalat"/>
                <w:color w:val="000000"/>
              </w:rPr>
            </w:pPr>
          </w:p>
        </w:tc>
        <w:tc>
          <w:tcPr>
            <w:tcW w:w="2403" w:type="dxa"/>
          </w:tcPr>
          <w:p w14:paraId="466C6628" w14:textId="77777777" w:rsidR="009E0C4A" w:rsidRDefault="009E0C4A" w:rsidP="009E0C4A">
            <w:pPr>
              <w:widowControl w:val="0"/>
              <w:tabs>
                <w:tab w:val="left" w:pos="1134"/>
              </w:tabs>
              <w:jc w:val="both"/>
              <w:rPr>
                <w:rFonts w:ascii="GHEA Grapalat" w:hAnsi="GHEA Grapalat"/>
                <w:color w:val="000000"/>
              </w:rPr>
            </w:pPr>
          </w:p>
        </w:tc>
      </w:tr>
    </w:tbl>
    <w:p w14:paraId="29EC167F" w14:textId="77777777" w:rsidR="009F6CC6" w:rsidRDefault="009F6CC6" w:rsidP="00427CDB">
      <w:pPr>
        <w:jc w:val="both"/>
        <w:rPr>
          <w:rFonts w:ascii="GHEA Grapalat" w:hAnsi="GHEA Grapalat"/>
        </w:rPr>
      </w:pPr>
      <w:r>
        <w:rPr>
          <w:rFonts w:ascii="GHEA Grapalat" w:hAnsi="GHEA Grapalat"/>
        </w:rPr>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6127C3A7" w14:textId="77777777" w:rsidR="009F6CC6" w:rsidRDefault="009F6CC6" w:rsidP="00427CDB">
      <w:pPr>
        <w:jc w:val="both"/>
        <w:rPr>
          <w:rFonts w:ascii="GHEA Grapalat" w:hAnsi="GHEA Grapalat"/>
        </w:rPr>
      </w:pPr>
      <w:r>
        <w:rPr>
          <w:rFonts w:ascii="GHEA Grapalat" w:hAnsi="GHEA Grapalat"/>
        </w:rPr>
        <w:t>-----------------------------------------</w:t>
      </w:r>
    </w:p>
    <w:p w14:paraId="4D89BC60" w14:textId="77777777" w:rsidR="009F6CC6" w:rsidRPr="00BB60F9" w:rsidRDefault="009F6CC6" w:rsidP="00427CDB">
      <w:pPr>
        <w:widowControl w:val="0"/>
        <w:tabs>
          <w:tab w:val="left" w:pos="1134"/>
        </w:tabs>
        <w:ind w:firstLine="567"/>
        <w:jc w:val="both"/>
        <w:rPr>
          <w:rStyle w:val="ezkurwreuab5ozgtqnkl"/>
          <w:i/>
          <w:sz w:val="20"/>
          <w:szCs w:val="20"/>
        </w:rPr>
      </w:pPr>
      <w:r w:rsidRPr="00BB60F9">
        <w:rPr>
          <w:rStyle w:val="ezkurwreuab5ozgtqnkl"/>
          <w:i/>
          <w:sz w:val="20"/>
          <w:szCs w:val="20"/>
          <w:vertAlign w:val="superscript"/>
        </w:rPr>
        <w:t>4</w:t>
      </w:r>
      <w:r w:rsidRPr="00BB60F9">
        <w:rPr>
          <w:rStyle w:val="ezkurwreuab5ozgtqnkl"/>
          <w:i/>
          <w:sz w:val="20"/>
          <w:szCs w:val="20"/>
        </w:rPr>
        <w:t>Квалификационные</w:t>
      </w:r>
      <w:r w:rsidRPr="00BB60F9">
        <w:rPr>
          <w:i/>
          <w:sz w:val="20"/>
          <w:szCs w:val="20"/>
        </w:rPr>
        <w:t xml:space="preserve"> </w:t>
      </w:r>
      <w:r w:rsidRPr="00BB60F9">
        <w:rPr>
          <w:rStyle w:val="ezkurwreuab5ozgtqnkl"/>
          <w:i/>
          <w:sz w:val="20"/>
          <w:szCs w:val="20"/>
        </w:rPr>
        <w:t>критерии/ критер</w:t>
      </w:r>
      <w:r w:rsidR="00BB60F9" w:rsidRPr="00BB60F9">
        <w:rPr>
          <w:rStyle w:val="ezkurwreuab5ozgtqnkl"/>
          <w:i/>
          <w:sz w:val="20"/>
          <w:szCs w:val="20"/>
        </w:rPr>
        <w:t>ий</w:t>
      </w:r>
      <w:r w:rsidRPr="00BB60F9">
        <w:rPr>
          <w:rStyle w:val="ezkurwreuab5ozgtqnkl"/>
          <w:i/>
          <w:sz w:val="20"/>
          <w:szCs w:val="20"/>
        </w:rPr>
        <w:t xml:space="preserve"> / устанавливаются</w:t>
      </w:r>
      <w:r w:rsidRPr="00BB60F9">
        <w:rPr>
          <w:i/>
          <w:sz w:val="20"/>
          <w:szCs w:val="20"/>
        </w:rPr>
        <w:t xml:space="preserve"> </w:t>
      </w:r>
      <w:r w:rsidRPr="00BB60F9">
        <w:rPr>
          <w:rStyle w:val="ezkurwreuab5ozgtqnkl"/>
          <w:i/>
          <w:sz w:val="20"/>
          <w:szCs w:val="20"/>
        </w:rPr>
        <w:t>заказчиком</w:t>
      </w:r>
      <w:r w:rsidRPr="00BB60F9">
        <w:rPr>
          <w:i/>
          <w:sz w:val="20"/>
          <w:szCs w:val="20"/>
        </w:rPr>
        <w:t xml:space="preserve"> </w:t>
      </w:r>
      <w:r w:rsidRPr="00BB60F9">
        <w:rPr>
          <w:rStyle w:val="ezkurwreuab5ozgtqnkl"/>
          <w:i/>
          <w:sz w:val="20"/>
          <w:szCs w:val="20"/>
        </w:rPr>
        <w:t>по</w:t>
      </w:r>
      <w:r w:rsidRPr="00BB60F9">
        <w:rPr>
          <w:i/>
          <w:sz w:val="20"/>
          <w:szCs w:val="20"/>
        </w:rPr>
        <w:t xml:space="preserve"> </w:t>
      </w:r>
      <w:r w:rsidRPr="00BB60F9">
        <w:rPr>
          <w:rStyle w:val="ezkurwreuab5ozgtqnkl"/>
          <w:i/>
          <w:sz w:val="20"/>
          <w:szCs w:val="20"/>
        </w:rPr>
        <w:t>мере необходимости..</w:t>
      </w:r>
    </w:p>
    <w:p w14:paraId="380C9F7E" w14:textId="77777777" w:rsidR="009F6CC6" w:rsidRPr="00BB60F9" w:rsidRDefault="009F6CC6" w:rsidP="00427CDB">
      <w:pPr>
        <w:widowControl w:val="0"/>
        <w:tabs>
          <w:tab w:val="left" w:pos="1134"/>
        </w:tabs>
        <w:ind w:firstLine="567"/>
        <w:jc w:val="both"/>
        <w:rPr>
          <w:rFonts w:ascii="GHEA Grapalat" w:hAnsi="GHEA Grapalat"/>
          <w:i/>
          <w:sz w:val="20"/>
          <w:szCs w:val="20"/>
        </w:rPr>
      </w:pPr>
      <w:r w:rsidRPr="00BB60F9">
        <w:rPr>
          <w:rStyle w:val="ezkurwreuab5ozgtqnkl"/>
          <w:i/>
          <w:sz w:val="20"/>
          <w:szCs w:val="20"/>
          <w:vertAlign w:val="superscript"/>
        </w:rPr>
        <w:t>4.1</w:t>
      </w:r>
      <w:r w:rsidRPr="00BB60F9">
        <w:rPr>
          <w:rStyle w:val="ezkurwreuab5ozgtqnkl"/>
          <w:i/>
          <w:sz w:val="20"/>
          <w:szCs w:val="20"/>
        </w:rPr>
        <w:t xml:space="preserve"> Требования, предъявляемые к квалификационным критериям, предусмотренным пунктом 2.4.1</w:t>
      </w:r>
      <w:r w:rsidRPr="00BB60F9">
        <w:rPr>
          <w:i/>
          <w:sz w:val="20"/>
          <w:szCs w:val="20"/>
        </w:rPr>
        <w:t xml:space="preserve">, </w:t>
      </w:r>
      <w:r w:rsidRPr="00BB60F9">
        <w:rPr>
          <w:rStyle w:val="ezkurwreuab5ozgtqnkl"/>
          <w:i/>
          <w:sz w:val="20"/>
          <w:szCs w:val="20"/>
        </w:rPr>
        <w:t>и порядок</w:t>
      </w:r>
      <w:r w:rsidRPr="00BB60F9">
        <w:rPr>
          <w:i/>
          <w:sz w:val="20"/>
          <w:szCs w:val="20"/>
        </w:rPr>
        <w:t xml:space="preserve"> </w:t>
      </w:r>
      <w:r w:rsidRPr="00BB60F9">
        <w:rPr>
          <w:rStyle w:val="ezkurwreuab5ozgtqnkl"/>
          <w:i/>
          <w:sz w:val="20"/>
          <w:szCs w:val="20"/>
        </w:rPr>
        <w:t>их оценки, в том</w:t>
      </w:r>
      <w:r w:rsidRPr="00BB60F9">
        <w:rPr>
          <w:i/>
          <w:sz w:val="20"/>
          <w:szCs w:val="20"/>
        </w:rPr>
        <w:t xml:space="preserve"> </w:t>
      </w:r>
      <w:r w:rsidRPr="00BB60F9">
        <w:rPr>
          <w:rStyle w:val="ezkurwreuab5ozgtqnkl"/>
          <w:i/>
          <w:sz w:val="20"/>
          <w:szCs w:val="20"/>
        </w:rPr>
        <w:t>числе</w:t>
      </w:r>
      <w:r w:rsidRPr="00BB60F9">
        <w:rPr>
          <w:i/>
          <w:sz w:val="20"/>
          <w:szCs w:val="20"/>
        </w:rPr>
        <w:t xml:space="preserve"> </w:t>
      </w:r>
      <w:r w:rsidRPr="00BB60F9">
        <w:rPr>
          <w:rStyle w:val="ezkurwreuab5ozgtqnkl"/>
          <w:i/>
          <w:sz w:val="20"/>
          <w:szCs w:val="20"/>
        </w:rPr>
        <w:t>документы, предусмотренные</w:t>
      </w:r>
      <w:r w:rsidRPr="00BB60F9">
        <w:rPr>
          <w:i/>
          <w:sz w:val="20"/>
          <w:szCs w:val="20"/>
        </w:rPr>
        <w:t xml:space="preserve"> </w:t>
      </w:r>
      <w:r w:rsidRPr="00BB60F9">
        <w:rPr>
          <w:rStyle w:val="ezkurwreuab5ozgtqnkl"/>
          <w:i/>
          <w:sz w:val="20"/>
          <w:szCs w:val="20"/>
        </w:rPr>
        <w:t>пунктом</w:t>
      </w:r>
      <w:r w:rsidRPr="00BB60F9">
        <w:rPr>
          <w:i/>
          <w:sz w:val="20"/>
          <w:szCs w:val="20"/>
        </w:rPr>
        <w:t xml:space="preserve"> </w:t>
      </w:r>
      <w:r w:rsidRPr="00BB60F9">
        <w:rPr>
          <w:rStyle w:val="ezkurwreuab5ozgtqnkl"/>
          <w:i/>
          <w:sz w:val="20"/>
          <w:szCs w:val="20"/>
        </w:rPr>
        <w:t>2.2.1 части</w:t>
      </w:r>
      <w:r w:rsidRPr="00BB60F9">
        <w:rPr>
          <w:i/>
          <w:sz w:val="20"/>
          <w:szCs w:val="20"/>
        </w:rPr>
        <w:t xml:space="preserve"> </w:t>
      </w:r>
      <w:r w:rsidRPr="00BB60F9">
        <w:rPr>
          <w:rStyle w:val="ezkurwreuab5ozgtqnkl"/>
          <w:i/>
          <w:sz w:val="20"/>
          <w:szCs w:val="20"/>
        </w:rPr>
        <w:t>2</w:t>
      </w:r>
      <w:r w:rsidRPr="00BB60F9">
        <w:rPr>
          <w:i/>
          <w:sz w:val="20"/>
          <w:szCs w:val="20"/>
        </w:rPr>
        <w:t xml:space="preserve"> </w:t>
      </w:r>
      <w:r w:rsidRPr="00BB60F9">
        <w:rPr>
          <w:rStyle w:val="ezkurwreuab5ozgtqnkl"/>
          <w:i/>
          <w:sz w:val="20"/>
          <w:szCs w:val="20"/>
        </w:rPr>
        <w:t>настоящего</w:t>
      </w:r>
      <w:r w:rsidRPr="00BB60F9">
        <w:rPr>
          <w:i/>
          <w:sz w:val="20"/>
          <w:szCs w:val="20"/>
        </w:rPr>
        <w:t xml:space="preserve"> </w:t>
      </w:r>
      <w:r w:rsidRPr="00BB60F9">
        <w:rPr>
          <w:rStyle w:val="ezkurwreuab5ozgtqnkl"/>
          <w:i/>
          <w:sz w:val="20"/>
          <w:szCs w:val="20"/>
        </w:rPr>
        <w:t>приглашения, являются</w:t>
      </w:r>
      <w:r w:rsidRPr="00BB60F9">
        <w:rPr>
          <w:i/>
          <w:sz w:val="20"/>
          <w:szCs w:val="20"/>
        </w:rPr>
        <w:t xml:space="preserve"> </w:t>
      </w:r>
      <w:r w:rsidRPr="00BB60F9">
        <w:rPr>
          <w:rStyle w:val="ezkurwreuab5ozgtqnkl"/>
          <w:i/>
          <w:sz w:val="20"/>
          <w:szCs w:val="20"/>
        </w:rPr>
        <w:t>условными</w:t>
      </w:r>
      <w:r w:rsidRPr="00BB60F9">
        <w:rPr>
          <w:i/>
          <w:sz w:val="20"/>
          <w:szCs w:val="20"/>
        </w:rPr>
        <w:t xml:space="preserve"> </w:t>
      </w:r>
      <w:r w:rsidRPr="00BB60F9">
        <w:rPr>
          <w:rStyle w:val="ezkurwreuab5ozgtqnkl"/>
          <w:i/>
          <w:sz w:val="20"/>
          <w:szCs w:val="20"/>
        </w:rPr>
        <w:t>примерами</w:t>
      </w:r>
      <w:r w:rsidRPr="00BB60F9">
        <w:rPr>
          <w:i/>
          <w:sz w:val="20"/>
          <w:szCs w:val="20"/>
        </w:rPr>
        <w:t xml:space="preserve"> </w:t>
      </w:r>
      <w:r w:rsidRPr="00BB60F9">
        <w:rPr>
          <w:rStyle w:val="ezkurwreuab5ozgtqnkl"/>
          <w:i/>
          <w:sz w:val="20"/>
          <w:szCs w:val="20"/>
        </w:rPr>
        <w:t>и</w:t>
      </w:r>
      <w:r w:rsidRPr="00BB60F9">
        <w:rPr>
          <w:i/>
          <w:sz w:val="20"/>
          <w:szCs w:val="20"/>
        </w:rPr>
        <w:t xml:space="preserve"> </w:t>
      </w:r>
      <w:r w:rsidRPr="00BB60F9">
        <w:rPr>
          <w:rStyle w:val="ezkurwreuab5ozgtqnkl"/>
          <w:i/>
          <w:sz w:val="20"/>
          <w:szCs w:val="20"/>
        </w:rPr>
        <w:t>могут</w:t>
      </w:r>
      <w:r w:rsidRPr="00BB60F9">
        <w:rPr>
          <w:i/>
          <w:sz w:val="20"/>
          <w:szCs w:val="20"/>
        </w:rPr>
        <w:t xml:space="preserve"> </w:t>
      </w:r>
      <w:r w:rsidRPr="00BB60F9">
        <w:rPr>
          <w:rStyle w:val="ezkurwreuab5ozgtqnkl"/>
          <w:i/>
          <w:sz w:val="20"/>
          <w:szCs w:val="20"/>
        </w:rPr>
        <w:t>быть отредактированы</w:t>
      </w:r>
      <w:r w:rsidRPr="00BB60F9">
        <w:rPr>
          <w:i/>
          <w:sz w:val="20"/>
          <w:szCs w:val="20"/>
        </w:rPr>
        <w:t xml:space="preserve"> </w:t>
      </w:r>
      <w:r w:rsidRPr="00BB60F9">
        <w:rPr>
          <w:rStyle w:val="ezkurwreuab5ozgtqnkl"/>
          <w:i/>
          <w:sz w:val="20"/>
          <w:szCs w:val="20"/>
        </w:rPr>
        <w:t>в соответствии с</w:t>
      </w:r>
      <w:r w:rsidRPr="00BB60F9">
        <w:rPr>
          <w:i/>
          <w:sz w:val="20"/>
          <w:szCs w:val="20"/>
        </w:rPr>
        <w:t xml:space="preserve"> </w:t>
      </w:r>
      <w:r w:rsidRPr="00BB60F9">
        <w:rPr>
          <w:rStyle w:val="ezkurwreuab5ozgtqnkl"/>
          <w:i/>
          <w:sz w:val="20"/>
          <w:szCs w:val="20"/>
        </w:rPr>
        <w:t>требованиями, установленными заказчиком.</w:t>
      </w:r>
    </w:p>
    <w:p w14:paraId="574F7ED6" w14:textId="77777777" w:rsidR="00BB60F9" w:rsidRDefault="00BB60F9" w:rsidP="00427CDB">
      <w:pPr>
        <w:widowControl w:val="0"/>
        <w:tabs>
          <w:tab w:val="left" w:pos="1134"/>
        </w:tabs>
        <w:ind w:firstLine="567"/>
        <w:jc w:val="both"/>
        <w:rPr>
          <w:rFonts w:ascii="GHEA Grapalat" w:hAnsi="GHEA Grapalat"/>
        </w:rPr>
      </w:pPr>
    </w:p>
    <w:p w14:paraId="45780F14" w14:textId="3AAEEA5F" w:rsidR="009F6CC6" w:rsidRDefault="009F6CC6" w:rsidP="00CD3C2C">
      <w:pPr>
        <w:widowControl w:val="0"/>
        <w:tabs>
          <w:tab w:val="left" w:pos="1134"/>
        </w:tabs>
        <w:ind w:firstLine="567"/>
        <w:jc w:val="both"/>
        <w:rPr>
          <w:rFonts w:ascii="GHEA Grapalat" w:hAnsi="GHEA Grapalat"/>
        </w:rPr>
      </w:pPr>
      <w:r w:rsidRPr="009044F1">
        <w:rPr>
          <w:rFonts w:ascii="GHEA Grapalat" w:hAnsi="GHEA Grapalat"/>
        </w:rPr>
        <w:t>2)квалификационный критерий "Трудовые ресурсы" устанавливается и оценивается в следующем порядке:</w:t>
      </w:r>
    </w:p>
    <w:p w14:paraId="29E74FC7" w14:textId="77777777" w:rsidR="009F6CC6" w:rsidRDefault="009F6CC6" w:rsidP="00427CDB">
      <w:pPr>
        <w:widowControl w:val="0"/>
        <w:tabs>
          <w:tab w:val="left" w:pos="1134"/>
        </w:tabs>
        <w:ind w:firstLine="567"/>
        <w:jc w:val="both"/>
        <w:rPr>
          <w:rFonts w:ascii="GHEA Grapalat" w:hAnsi="GHEA Grapalat"/>
        </w:rPr>
      </w:pPr>
      <w:r w:rsidRPr="009044F1">
        <w:rPr>
          <w:rFonts w:ascii="GHEA Grapalat" w:hAnsi="GHEA Grapalat"/>
        </w:rPr>
        <w:t xml:space="preserve">для исполнения договора требуются следующие </w:t>
      </w:r>
      <w:r>
        <w:rPr>
          <w:rFonts w:ascii="GHEA Grapalat" w:hAnsi="GHEA Grapalat"/>
        </w:rPr>
        <w:t>трудовые ресурсы</w:t>
      </w:r>
    </w:p>
    <w:tbl>
      <w:tblPr>
        <w:tblW w:w="1063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4"/>
        <w:gridCol w:w="2200"/>
        <w:gridCol w:w="2082"/>
        <w:gridCol w:w="5388"/>
      </w:tblGrid>
      <w:tr w:rsidR="009F6CC6" w:rsidRPr="005E1F72" w14:paraId="7B032A0F" w14:textId="77777777" w:rsidTr="00D120C3">
        <w:tc>
          <w:tcPr>
            <w:tcW w:w="964" w:type="dxa"/>
            <w:tcBorders>
              <w:top w:val="single" w:sz="4" w:space="0" w:color="auto"/>
              <w:left w:val="single" w:sz="4" w:space="0" w:color="auto"/>
              <w:bottom w:val="single" w:sz="4" w:space="0" w:color="auto"/>
              <w:right w:val="single" w:sz="4" w:space="0" w:color="auto"/>
            </w:tcBorders>
            <w:vAlign w:val="center"/>
          </w:tcPr>
          <w:p w14:paraId="29EC5325" w14:textId="77777777" w:rsidR="009F6CC6" w:rsidRPr="00095DBD" w:rsidRDefault="009F6CC6" w:rsidP="00427CDB">
            <w:pPr>
              <w:jc w:val="center"/>
              <w:rPr>
                <w:rFonts w:ascii="GHEA Grapalat" w:hAnsi="GHEA Grapalat"/>
              </w:rPr>
            </w:pPr>
            <w:r w:rsidRPr="00095DBD">
              <w:rPr>
                <w:rFonts w:ascii="GHEA Grapalat" w:hAnsi="GHEA Grapalat"/>
              </w:rPr>
              <w:t>N</w:t>
            </w:r>
          </w:p>
        </w:tc>
        <w:tc>
          <w:tcPr>
            <w:tcW w:w="9670" w:type="dxa"/>
            <w:gridSpan w:val="3"/>
            <w:tcBorders>
              <w:top w:val="single" w:sz="4" w:space="0" w:color="auto"/>
              <w:left w:val="single" w:sz="4" w:space="0" w:color="auto"/>
              <w:bottom w:val="single" w:sz="4" w:space="0" w:color="auto"/>
              <w:right w:val="single" w:sz="4" w:space="0" w:color="auto"/>
            </w:tcBorders>
            <w:vAlign w:val="center"/>
          </w:tcPr>
          <w:p w14:paraId="6A3E81B7" w14:textId="77777777" w:rsidR="009F6CC6" w:rsidRPr="00095DBD" w:rsidRDefault="009F6CC6" w:rsidP="00427CDB">
            <w:pPr>
              <w:jc w:val="center"/>
              <w:rPr>
                <w:rFonts w:ascii="GHEA Grapalat" w:hAnsi="GHEA Grapalat"/>
              </w:rPr>
            </w:pPr>
            <w:r w:rsidRPr="009044F1">
              <w:rPr>
                <w:rFonts w:ascii="GHEA Grapalat" w:hAnsi="GHEA Grapalat"/>
              </w:rPr>
              <w:t>Специалисты</w:t>
            </w:r>
          </w:p>
        </w:tc>
      </w:tr>
      <w:tr w:rsidR="009F6CC6" w:rsidRPr="005E1F72" w14:paraId="68E5DA00" w14:textId="77777777" w:rsidTr="00D120C3">
        <w:tblPrEx>
          <w:tblLook w:val="01E0" w:firstRow="1" w:lastRow="1" w:firstColumn="1" w:lastColumn="1" w:noHBand="0" w:noVBand="0"/>
        </w:tblPrEx>
        <w:tc>
          <w:tcPr>
            <w:tcW w:w="964" w:type="dxa"/>
            <w:vMerge w:val="restart"/>
            <w:tcBorders>
              <w:left w:val="single" w:sz="4" w:space="0" w:color="auto"/>
              <w:right w:val="single" w:sz="4" w:space="0" w:color="auto"/>
            </w:tcBorders>
            <w:vAlign w:val="center"/>
          </w:tcPr>
          <w:p w14:paraId="437186D2" w14:textId="77777777" w:rsidR="009F6CC6" w:rsidRPr="005E1F72" w:rsidRDefault="009F6CC6" w:rsidP="00427CDB">
            <w:pPr>
              <w:jc w:val="center"/>
              <w:rPr>
                <w:rFonts w:ascii="GHEA Grapalat" w:hAnsi="GHEA Grapalat" w:cs="Arial"/>
                <w:sz w:val="20"/>
              </w:rPr>
            </w:pPr>
          </w:p>
        </w:tc>
        <w:tc>
          <w:tcPr>
            <w:tcW w:w="2200" w:type="dxa"/>
            <w:vMerge w:val="restart"/>
            <w:tcBorders>
              <w:left w:val="single" w:sz="4" w:space="0" w:color="auto"/>
            </w:tcBorders>
          </w:tcPr>
          <w:p w14:paraId="754E0C6A" w14:textId="77777777" w:rsidR="009F6CC6" w:rsidRPr="005E1F72" w:rsidRDefault="009F6CC6" w:rsidP="00427CDB">
            <w:pPr>
              <w:jc w:val="center"/>
              <w:rPr>
                <w:rFonts w:ascii="GHEA Grapalat" w:hAnsi="GHEA Grapalat" w:cs="Arial"/>
                <w:sz w:val="20"/>
              </w:rPr>
            </w:pPr>
            <w:r w:rsidRPr="009044F1">
              <w:rPr>
                <w:rFonts w:ascii="GHEA Grapalat" w:hAnsi="GHEA Grapalat"/>
              </w:rPr>
              <w:t>квалификация</w:t>
            </w:r>
          </w:p>
        </w:tc>
        <w:tc>
          <w:tcPr>
            <w:tcW w:w="7470" w:type="dxa"/>
            <w:gridSpan w:val="2"/>
          </w:tcPr>
          <w:p w14:paraId="4E3F2E73" w14:textId="77777777" w:rsidR="009F6CC6" w:rsidRPr="005E1F72" w:rsidRDefault="009F6CC6" w:rsidP="00427CDB">
            <w:pPr>
              <w:ind w:left="27"/>
              <w:rPr>
                <w:rFonts w:ascii="GHEA Grapalat" w:hAnsi="GHEA Grapalat" w:cs="Arial"/>
                <w:sz w:val="20"/>
              </w:rPr>
            </w:pPr>
            <w:r>
              <w:rPr>
                <w:rFonts w:ascii="GHEA Grapalat" w:hAnsi="GHEA Grapalat"/>
                <w:lang w:val="hy-AM"/>
              </w:rPr>
              <w:t xml:space="preserve">                        </w:t>
            </w:r>
            <w:r w:rsidRPr="009044F1">
              <w:rPr>
                <w:rFonts w:ascii="GHEA Grapalat" w:hAnsi="GHEA Grapalat"/>
              </w:rPr>
              <w:t>трудовой опыт</w:t>
            </w:r>
          </w:p>
        </w:tc>
      </w:tr>
      <w:tr w:rsidR="009F6CC6" w:rsidRPr="005E1F72" w14:paraId="0BB7AC51" w14:textId="77777777" w:rsidTr="00D120C3">
        <w:tblPrEx>
          <w:tblLook w:val="01E0" w:firstRow="1" w:lastRow="1" w:firstColumn="1" w:lastColumn="1" w:noHBand="0" w:noVBand="0"/>
        </w:tblPrEx>
        <w:tc>
          <w:tcPr>
            <w:tcW w:w="964" w:type="dxa"/>
            <w:vMerge/>
            <w:tcBorders>
              <w:left w:val="single" w:sz="4" w:space="0" w:color="auto"/>
              <w:right w:val="single" w:sz="4" w:space="0" w:color="auto"/>
            </w:tcBorders>
          </w:tcPr>
          <w:p w14:paraId="54E9253D" w14:textId="77777777" w:rsidR="009F6CC6" w:rsidRPr="005E1F72" w:rsidRDefault="009F6CC6" w:rsidP="00427CDB">
            <w:pPr>
              <w:ind w:firstLine="567"/>
              <w:jc w:val="both"/>
              <w:rPr>
                <w:rFonts w:ascii="GHEA Grapalat" w:hAnsi="GHEA Grapalat" w:cs="Arial Armenian"/>
                <w:sz w:val="20"/>
              </w:rPr>
            </w:pPr>
          </w:p>
        </w:tc>
        <w:tc>
          <w:tcPr>
            <w:tcW w:w="2200" w:type="dxa"/>
            <w:vMerge/>
            <w:tcBorders>
              <w:left w:val="single" w:sz="4" w:space="0" w:color="auto"/>
            </w:tcBorders>
          </w:tcPr>
          <w:p w14:paraId="0F467CF0" w14:textId="77777777" w:rsidR="009F6CC6" w:rsidRPr="005E1F72" w:rsidRDefault="009F6CC6" w:rsidP="00427CDB">
            <w:pPr>
              <w:jc w:val="center"/>
              <w:rPr>
                <w:rFonts w:ascii="GHEA Grapalat" w:hAnsi="GHEA Grapalat" w:cs="Arial"/>
                <w:sz w:val="20"/>
              </w:rPr>
            </w:pPr>
          </w:p>
        </w:tc>
        <w:tc>
          <w:tcPr>
            <w:tcW w:w="2082" w:type="dxa"/>
          </w:tcPr>
          <w:p w14:paraId="1E33CC9F" w14:textId="77777777" w:rsidR="009F6CC6" w:rsidRPr="005E1F72" w:rsidRDefault="009F6CC6" w:rsidP="00427CDB">
            <w:pPr>
              <w:jc w:val="center"/>
              <w:rPr>
                <w:rFonts w:ascii="GHEA Grapalat" w:hAnsi="GHEA Grapalat" w:cs="Arial"/>
                <w:sz w:val="20"/>
              </w:rPr>
            </w:pPr>
            <w:r w:rsidRPr="009044F1">
              <w:rPr>
                <w:rFonts w:ascii="GHEA Grapalat" w:hAnsi="GHEA Grapalat"/>
              </w:rPr>
              <w:t>период</w:t>
            </w:r>
          </w:p>
        </w:tc>
        <w:tc>
          <w:tcPr>
            <w:tcW w:w="5388" w:type="dxa"/>
            <w:vAlign w:val="center"/>
          </w:tcPr>
          <w:p w14:paraId="443DA38A" w14:textId="77777777" w:rsidR="009F6CC6" w:rsidRPr="005E1F72" w:rsidRDefault="009F6CC6" w:rsidP="00427CDB">
            <w:pPr>
              <w:jc w:val="center"/>
              <w:rPr>
                <w:rFonts w:ascii="GHEA Grapalat" w:hAnsi="GHEA Grapalat" w:cs="Arial"/>
                <w:sz w:val="20"/>
              </w:rPr>
            </w:pPr>
            <w:r w:rsidRPr="009044F1">
              <w:rPr>
                <w:rFonts w:ascii="GHEA Grapalat" w:hAnsi="GHEA Grapalat"/>
              </w:rPr>
              <w:t>сфера деятельности и выполненная работа</w:t>
            </w:r>
          </w:p>
        </w:tc>
      </w:tr>
      <w:tr w:rsidR="009F6CC6" w:rsidRPr="005E1F72" w14:paraId="417D89F8" w14:textId="77777777" w:rsidTr="00D120C3">
        <w:tblPrEx>
          <w:tblLook w:val="01E0" w:firstRow="1" w:lastRow="1" w:firstColumn="1" w:lastColumn="1" w:noHBand="0" w:noVBand="0"/>
        </w:tblPrEx>
        <w:tc>
          <w:tcPr>
            <w:tcW w:w="964" w:type="dxa"/>
          </w:tcPr>
          <w:p w14:paraId="205A6855" w14:textId="2D5F7A6C" w:rsidR="009F6CC6" w:rsidRPr="005E1F72" w:rsidRDefault="00D120C3" w:rsidP="00427CDB">
            <w:pPr>
              <w:ind w:firstLine="567"/>
              <w:jc w:val="both"/>
              <w:rPr>
                <w:rFonts w:ascii="GHEA Grapalat" w:hAnsi="GHEA Grapalat" w:cs="Arial Armenian"/>
                <w:sz w:val="20"/>
              </w:rPr>
            </w:pPr>
            <w:r>
              <w:rPr>
                <w:rFonts w:ascii="GHEA Grapalat" w:hAnsi="GHEA Grapalat" w:cs="Arial Armenian"/>
                <w:sz w:val="20"/>
              </w:rPr>
              <w:t>1</w:t>
            </w:r>
          </w:p>
        </w:tc>
        <w:tc>
          <w:tcPr>
            <w:tcW w:w="2200" w:type="dxa"/>
          </w:tcPr>
          <w:p w14:paraId="4824116E" w14:textId="77777777" w:rsidR="00CD3C2C" w:rsidRPr="00CD3C2C" w:rsidRDefault="00CD3C2C" w:rsidP="00CD3C2C">
            <w:pPr>
              <w:ind w:firstLine="567"/>
              <w:jc w:val="both"/>
              <w:rPr>
                <w:rFonts w:ascii="GHEA Grapalat" w:hAnsi="GHEA Grapalat" w:cs="Arial Armenian"/>
                <w:sz w:val="20"/>
                <w:lang w:val="hy-AM"/>
              </w:rPr>
            </w:pPr>
            <w:r w:rsidRPr="00CD3C2C">
              <w:rPr>
                <w:rFonts w:ascii="GHEA Grapalat" w:hAnsi="GHEA Grapalat" w:cs="Arial Armenian"/>
                <w:sz w:val="20"/>
              </w:rPr>
              <w:t>автомобильные дороги, железнодорожные пути и аэропорты, искусственные сооружения: мосты, тоннели, эстакады, эстакады, подпорные стены</w:t>
            </w:r>
          </w:p>
          <w:p w14:paraId="4761549A" w14:textId="0CAF9CEE" w:rsidR="009F6CC6" w:rsidRPr="00CD3C2C" w:rsidRDefault="009F6CC6" w:rsidP="00427CDB">
            <w:pPr>
              <w:ind w:firstLine="567"/>
              <w:jc w:val="both"/>
              <w:rPr>
                <w:rFonts w:ascii="GHEA Grapalat" w:hAnsi="GHEA Grapalat" w:cs="Arial Armenian"/>
                <w:sz w:val="20"/>
                <w:lang w:val="hy-AM"/>
              </w:rPr>
            </w:pPr>
          </w:p>
        </w:tc>
        <w:tc>
          <w:tcPr>
            <w:tcW w:w="2082" w:type="dxa"/>
          </w:tcPr>
          <w:p w14:paraId="7BF77BF9" w14:textId="65C1CEC6" w:rsidR="009F6CC6" w:rsidRPr="005E1F72" w:rsidRDefault="00D120C3" w:rsidP="00427CDB">
            <w:pPr>
              <w:ind w:firstLine="567"/>
              <w:jc w:val="both"/>
              <w:rPr>
                <w:rFonts w:ascii="GHEA Grapalat" w:hAnsi="GHEA Grapalat" w:cs="Arial Armenian"/>
                <w:sz w:val="20"/>
              </w:rPr>
            </w:pPr>
            <w:r w:rsidRPr="00D120C3">
              <w:rPr>
                <w:rFonts w:ascii="GHEA Grapalat" w:hAnsi="GHEA Grapalat" w:cs="Arial Armenian"/>
                <w:sz w:val="20"/>
              </w:rPr>
              <w:t>До 3 лет</w:t>
            </w:r>
          </w:p>
        </w:tc>
        <w:tc>
          <w:tcPr>
            <w:tcW w:w="5388" w:type="dxa"/>
          </w:tcPr>
          <w:p w14:paraId="605BEC1A" w14:textId="4484EBA1" w:rsidR="009F6CC6" w:rsidRPr="005E1F72" w:rsidRDefault="00D120C3" w:rsidP="00D120C3">
            <w:pPr>
              <w:jc w:val="both"/>
              <w:rPr>
                <w:rFonts w:ascii="GHEA Grapalat" w:hAnsi="GHEA Grapalat" w:cs="Arial Armenian"/>
                <w:sz w:val="20"/>
              </w:rPr>
            </w:pPr>
            <w:r w:rsidRPr="00D120C3">
              <w:rPr>
                <w:rFonts w:ascii="GHEA Grapalat" w:hAnsi="GHEA Grapalat" w:cs="Arial Armenian"/>
                <w:sz w:val="20"/>
              </w:rPr>
              <w:t xml:space="preserve">по крайней мере </w:t>
            </w:r>
            <w:r w:rsidR="00CD3C2C">
              <w:rPr>
                <w:rFonts w:ascii="GHEA Grapalat" w:hAnsi="GHEA Grapalat" w:cs="Arial Armenian"/>
                <w:sz w:val="20"/>
              </w:rPr>
              <w:t>два</w:t>
            </w:r>
            <w:r w:rsidRPr="00D120C3">
              <w:rPr>
                <w:rFonts w:ascii="GHEA Grapalat" w:hAnsi="GHEA Grapalat" w:cs="Arial Armenian"/>
                <w:sz w:val="20"/>
              </w:rPr>
              <w:t xml:space="preserve"> аналогичный контракт, надлежащим образом оформленный в течение двух лет</w:t>
            </w:r>
          </w:p>
        </w:tc>
      </w:tr>
      <w:tr w:rsidR="009F6CC6" w:rsidRPr="005E1F72" w14:paraId="67F9ED3F" w14:textId="77777777" w:rsidTr="00D120C3">
        <w:tblPrEx>
          <w:tblLook w:val="01E0" w:firstRow="1" w:lastRow="1" w:firstColumn="1" w:lastColumn="1" w:noHBand="0" w:noVBand="0"/>
        </w:tblPrEx>
        <w:tc>
          <w:tcPr>
            <w:tcW w:w="964" w:type="dxa"/>
          </w:tcPr>
          <w:p w14:paraId="0822D7D9" w14:textId="22BE8FAD" w:rsidR="009F6CC6" w:rsidRPr="006C5F43" w:rsidRDefault="006C5F43" w:rsidP="00427CDB">
            <w:pPr>
              <w:ind w:firstLine="567"/>
              <w:jc w:val="both"/>
              <w:rPr>
                <w:rFonts w:ascii="GHEA Grapalat" w:hAnsi="GHEA Grapalat" w:cs="Arial Armenian"/>
                <w:sz w:val="20"/>
                <w:lang w:val="en-US"/>
              </w:rPr>
            </w:pPr>
            <w:r>
              <w:rPr>
                <w:rFonts w:ascii="GHEA Grapalat" w:hAnsi="GHEA Grapalat" w:cs="Arial Armenian"/>
                <w:sz w:val="20"/>
                <w:lang w:val="en-US"/>
              </w:rPr>
              <w:t>2</w:t>
            </w:r>
          </w:p>
        </w:tc>
        <w:tc>
          <w:tcPr>
            <w:tcW w:w="2200" w:type="dxa"/>
          </w:tcPr>
          <w:p w14:paraId="3BBF50C3" w14:textId="439D8797" w:rsidR="009F6CC6" w:rsidRPr="00CD3C2C" w:rsidRDefault="006C5F43" w:rsidP="00CD3C2C">
            <w:pPr>
              <w:jc w:val="both"/>
              <w:rPr>
                <w:rFonts w:ascii="GHEA Grapalat" w:hAnsi="GHEA Grapalat" w:cs="Arial Armenian"/>
                <w:sz w:val="20"/>
                <w:lang w:val="hy-AM"/>
              </w:rPr>
            </w:pPr>
            <w:r>
              <w:rPr>
                <w:rFonts w:ascii="GHEA Grapalat" w:hAnsi="GHEA Grapalat" w:cs="Arial Armenian"/>
                <w:sz w:val="20"/>
                <w:lang w:val="hy-AM"/>
              </w:rPr>
              <w:t>геодезист</w:t>
            </w:r>
          </w:p>
        </w:tc>
        <w:tc>
          <w:tcPr>
            <w:tcW w:w="2082" w:type="dxa"/>
          </w:tcPr>
          <w:p w14:paraId="358A13C5" w14:textId="77777777" w:rsidR="009F6CC6" w:rsidRPr="005E1F72" w:rsidRDefault="009F6CC6" w:rsidP="00427CDB">
            <w:pPr>
              <w:ind w:firstLine="567"/>
              <w:jc w:val="both"/>
              <w:rPr>
                <w:rFonts w:ascii="GHEA Grapalat" w:hAnsi="GHEA Grapalat" w:cs="Arial Armenian"/>
                <w:sz w:val="20"/>
              </w:rPr>
            </w:pPr>
          </w:p>
        </w:tc>
        <w:tc>
          <w:tcPr>
            <w:tcW w:w="5388" w:type="dxa"/>
          </w:tcPr>
          <w:p w14:paraId="0D25389F" w14:textId="77777777" w:rsidR="009F6CC6" w:rsidRPr="005E1F72" w:rsidRDefault="009F6CC6" w:rsidP="00427CDB">
            <w:pPr>
              <w:ind w:firstLine="567"/>
              <w:jc w:val="both"/>
              <w:rPr>
                <w:rFonts w:ascii="GHEA Grapalat" w:hAnsi="GHEA Grapalat" w:cs="Arial Armenian"/>
                <w:sz w:val="20"/>
              </w:rPr>
            </w:pPr>
          </w:p>
        </w:tc>
      </w:tr>
      <w:tr w:rsidR="009F6CC6" w:rsidRPr="005E1F72" w14:paraId="3AC94BFB" w14:textId="77777777" w:rsidTr="00D120C3">
        <w:tblPrEx>
          <w:tblLook w:val="01E0" w:firstRow="1" w:lastRow="1" w:firstColumn="1" w:lastColumn="1" w:noHBand="0" w:noVBand="0"/>
        </w:tblPrEx>
        <w:tc>
          <w:tcPr>
            <w:tcW w:w="964" w:type="dxa"/>
          </w:tcPr>
          <w:p w14:paraId="7A0F80A5" w14:textId="77777777" w:rsidR="009F6CC6" w:rsidRPr="005E1F72" w:rsidRDefault="009F6CC6" w:rsidP="00427CDB">
            <w:pPr>
              <w:ind w:firstLine="567"/>
              <w:jc w:val="both"/>
              <w:rPr>
                <w:rFonts w:ascii="GHEA Grapalat" w:hAnsi="GHEA Grapalat" w:cs="Arial Armenian"/>
                <w:sz w:val="20"/>
              </w:rPr>
            </w:pPr>
          </w:p>
        </w:tc>
        <w:tc>
          <w:tcPr>
            <w:tcW w:w="2200" w:type="dxa"/>
          </w:tcPr>
          <w:p w14:paraId="3FC73653" w14:textId="77777777" w:rsidR="009F6CC6" w:rsidRPr="005E1F72" w:rsidRDefault="009F6CC6" w:rsidP="00427CDB">
            <w:pPr>
              <w:ind w:firstLine="567"/>
              <w:jc w:val="both"/>
              <w:rPr>
                <w:rFonts w:ascii="GHEA Grapalat" w:hAnsi="GHEA Grapalat" w:cs="Arial Armenian"/>
                <w:sz w:val="20"/>
              </w:rPr>
            </w:pPr>
          </w:p>
        </w:tc>
        <w:tc>
          <w:tcPr>
            <w:tcW w:w="2082" w:type="dxa"/>
          </w:tcPr>
          <w:p w14:paraId="587BD5B5" w14:textId="77777777" w:rsidR="009F6CC6" w:rsidRPr="005E1F72" w:rsidRDefault="009F6CC6" w:rsidP="00427CDB">
            <w:pPr>
              <w:ind w:firstLine="567"/>
              <w:jc w:val="both"/>
              <w:rPr>
                <w:rFonts w:ascii="GHEA Grapalat" w:hAnsi="GHEA Grapalat" w:cs="Arial Armenian"/>
                <w:sz w:val="20"/>
              </w:rPr>
            </w:pPr>
          </w:p>
        </w:tc>
        <w:tc>
          <w:tcPr>
            <w:tcW w:w="5388" w:type="dxa"/>
          </w:tcPr>
          <w:p w14:paraId="21C26C81" w14:textId="77777777" w:rsidR="009F6CC6" w:rsidRPr="005E1F72" w:rsidRDefault="009F6CC6" w:rsidP="00427CDB">
            <w:pPr>
              <w:ind w:firstLine="567"/>
              <w:jc w:val="both"/>
              <w:rPr>
                <w:rFonts w:ascii="GHEA Grapalat" w:hAnsi="GHEA Grapalat" w:cs="Arial Armenian"/>
                <w:sz w:val="20"/>
              </w:rPr>
            </w:pPr>
          </w:p>
        </w:tc>
      </w:tr>
    </w:tbl>
    <w:p w14:paraId="5774C216" w14:textId="77777777" w:rsidR="009F6CC6" w:rsidRDefault="009F6CC6" w:rsidP="00427CDB">
      <w:pPr>
        <w:widowControl w:val="0"/>
        <w:tabs>
          <w:tab w:val="left" w:pos="1134"/>
        </w:tabs>
        <w:ind w:firstLine="567"/>
        <w:jc w:val="both"/>
        <w:rPr>
          <w:rFonts w:ascii="GHEA Grapalat" w:hAnsi="GHEA Grapalat"/>
        </w:rPr>
      </w:pPr>
      <w:r>
        <w:rPr>
          <w:rFonts w:ascii="GHEA Grapalat" w:hAnsi="GHEA Grapalat"/>
        </w:rPr>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3546A108" w14:textId="77777777" w:rsidR="000A6B75" w:rsidRPr="009044F1" w:rsidRDefault="000A6B75" w:rsidP="00427CDB">
      <w:pPr>
        <w:widowControl w:val="0"/>
        <w:tabs>
          <w:tab w:val="left" w:pos="1134"/>
        </w:tabs>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14:paraId="719C7DFB" w14:textId="77777777" w:rsidR="009E07EE" w:rsidRPr="009044F1" w:rsidRDefault="000A6B75" w:rsidP="00427CDB">
      <w:pPr>
        <w:pStyle w:val="23"/>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w:t>
      </w:r>
      <w:r w:rsidRPr="009044F1">
        <w:rPr>
          <w:rFonts w:ascii="GHEA Grapalat" w:hAnsi="GHEA Grapalat"/>
          <w:sz w:val="24"/>
          <w:szCs w:val="24"/>
        </w:rPr>
        <w:lastRenderedPageBreak/>
        <w:t xml:space="preserve">деятельности (консорциумом). </w:t>
      </w:r>
    </w:p>
    <w:p w14:paraId="1B99EA5E" w14:textId="77777777" w:rsidR="000A6B75" w:rsidRPr="009044F1" w:rsidRDefault="000A6B75" w:rsidP="00427CDB">
      <w:pPr>
        <w:pStyle w:val="23"/>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14:paraId="7AC0C614" w14:textId="77777777" w:rsidR="00FE2CCB" w:rsidRPr="00ED3BA4" w:rsidRDefault="00C366B6" w:rsidP="00427CDB">
      <w:pPr>
        <w:pStyle w:val="23"/>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14:paraId="507BD45E" w14:textId="77777777" w:rsidR="00FE2CCB" w:rsidRPr="009044F1" w:rsidRDefault="00FE2CCB" w:rsidP="00427CDB">
      <w:pPr>
        <w:pStyle w:val="23"/>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14:paraId="398EF197" w14:textId="77777777" w:rsidR="00096865" w:rsidRPr="00BD2C67" w:rsidRDefault="00ED2352" w:rsidP="00427CDB">
      <w:pPr>
        <w:widowControl w:val="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3BD706B9" w14:textId="77777777" w:rsidR="00096865" w:rsidRPr="009044F1" w:rsidRDefault="00096865" w:rsidP="00427CDB">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4329AB04" w14:textId="77777777" w:rsidR="00096865" w:rsidRPr="009044F1" w:rsidRDefault="00096865" w:rsidP="00427CDB">
      <w:pPr>
        <w:widowControl w:val="0"/>
        <w:autoSpaceDE w:val="0"/>
        <w:autoSpaceDN w:val="0"/>
        <w:adjustRightInd w:val="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21D46">
        <w:rPr>
          <w:rStyle w:val="af6"/>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14:paraId="3092A10E" w14:textId="77777777" w:rsidR="00096865" w:rsidRPr="009044F1" w:rsidRDefault="00096865" w:rsidP="00427CDB">
      <w:pPr>
        <w:widowControl w:val="0"/>
        <w:tabs>
          <w:tab w:val="left" w:pos="1134"/>
        </w:tabs>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04395F72" w14:textId="77777777" w:rsidR="00462E00" w:rsidRPr="00204EEA" w:rsidRDefault="00096865" w:rsidP="00427CDB">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непредоставления разъяснения в течение двух </w:t>
      </w:r>
      <w:r w:rsidRPr="007D4470">
        <w:rPr>
          <w:rFonts w:ascii="GHEA Grapalat" w:hAnsi="GHEA Grapalat"/>
        </w:rPr>
        <w:lastRenderedPageBreak/>
        <w:t>календарных дней, следующих за днем получения запроса.</w:t>
      </w:r>
    </w:p>
    <w:p w14:paraId="280F4539" w14:textId="77777777" w:rsidR="00096865" w:rsidRDefault="00096865" w:rsidP="00427CDB">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6CDF6702" w14:textId="77777777" w:rsidR="002D7D70" w:rsidRPr="000811C1" w:rsidRDefault="002D7D70" w:rsidP="00427CDB">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517FA69F" w14:textId="77777777" w:rsidR="00096865" w:rsidRPr="009044F1" w:rsidRDefault="00096865" w:rsidP="00427CDB">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AF1DD6">
        <w:rPr>
          <w:rStyle w:val="af6"/>
          <w:rFonts w:ascii="GHEA Grapalat" w:hAnsi="GHEA Grapalat"/>
        </w:rPr>
        <w:footnoteReference w:customMarkFollows="1" w:id="4"/>
        <w:t>6</w:t>
      </w:r>
      <w:r w:rsidRPr="009044F1">
        <w:rPr>
          <w:rFonts w:ascii="GHEA Grapalat" w:hAnsi="GHEA Grapalat"/>
        </w:rPr>
        <w:t xml:space="preserve">. </w:t>
      </w:r>
    </w:p>
    <w:p w14:paraId="2927F502" w14:textId="77777777" w:rsidR="00B051BE" w:rsidRPr="009044F1" w:rsidRDefault="00B051BE" w:rsidP="00427CDB">
      <w:pPr>
        <w:widowControl w:val="0"/>
        <w:jc w:val="center"/>
        <w:rPr>
          <w:rFonts w:ascii="GHEA Grapalat" w:hAnsi="GHEA Grapalat"/>
          <w:b/>
        </w:rPr>
      </w:pPr>
    </w:p>
    <w:p w14:paraId="7CEF1FFF" w14:textId="77777777" w:rsidR="00096865" w:rsidRPr="00995804" w:rsidRDefault="00955A1E" w:rsidP="00427CDB">
      <w:pPr>
        <w:widowControl w:val="0"/>
        <w:jc w:val="center"/>
        <w:rPr>
          <w:rFonts w:ascii="GHEA Grapalat" w:hAnsi="GHEA Grapalat" w:cs="Arial"/>
          <w:b/>
        </w:rPr>
      </w:pPr>
      <w:r w:rsidRPr="00995804">
        <w:rPr>
          <w:rFonts w:ascii="GHEA Grapalat" w:hAnsi="GHEA Grapalat"/>
          <w:b/>
        </w:rPr>
        <w:t>4. ПОРЯДОК ПОДАЧИ ЗАЯВКИ</w:t>
      </w:r>
    </w:p>
    <w:p w14:paraId="7CAB6468" w14:textId="77777777" w:rsidR="00096865" w:rsidRPr="009044F1" w:rsidRDefault="00096865" w:rsidP="00427CDB">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5637E3D7" w14:textId="77777777" w:rsidR="00486B55" w:rsidRPr="009044F1" w:rsidRDefault="00096865" w:rsidP="00427CDB">
      <w:pPr>
        <w:pStyle w:val="23"/>
        <w:widowControl w:val="0"/>
        <w:spacing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392C84E6" w14:textId="77777777" w:rsidR="00096865" w:rsidRPr="009044F1" w:rsidRDefault="000946A3" w:rsidP="00427CDB">
      <w:pPr>
        <w:pStyle w:val="23"/>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7BF34491" w14:textId="5CDBE8AB" w:rsidR="00096865" w:rsidRPr="005114D0" w:rsidRDefault="000946A3" w:rsidP="00427CDB">
      <w:pPr>
        <w:pStyle w:val="23"/>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0B089E">
        <w:rPr>
          <w:rFonts w:ascii="GHEA Grapalat" w:hAnsi="GHEA Grapalat"/>
          <w:sz w:val="24"/>
          <w:szCs w:val="24"/>
        </w:rPr>
        <w:t>запросе котировок</w:t>
      </w:r>
      <w:r w:rsidRPr="009044F1">
        <w:rPr>
          <w:rFonts w:ascii="GHEA Grapalat" w:hAnsi="GHEA Grapalat"/>
          <w:sz w:val="24"/>
          <w:szCs w:val="24"/>
        </w:rPr>
        <w:t>.</w:t>
      </w:r>
    </w:p>
    <w:p w14:paraId="236A5E4E" w14:textId="77777777" w:rsidR="00800893" w:rsidRPr="002218F2" w:rsidRDefault="00800893" w:rsidP="00800893">
      <w:pPr>
        <w:pStyle w:val="23"/>
        <w:widowControl w:val="0"/>
        <w:tabs>
          <w:tab w:val="left" w:pos="1134"/>
        </w:tabs>
        <w:spacing w:line="240" w:lineRule="auto"/>
        <w:ind w:firstLine="567"/>
        <w:contextualSpacing/>
        <w:rPr>
          <w:rFonts w:ascii="Sylfaen" w:hAnsi="Sylfaen" w:cs="Sylfaen"/>
          <w:sz w:val="22"/>
          <w:szCs w:val="22"/>
        </w:rPr>
      </w:pPr>
      <w:r w:rsidRPr="002218F2">
        <w:rPr>
          <w:rFonts w:ascii="Sylfaen" w:hAnsi="Sylfaen"/>
          <w:sz w:val="22"/>
          <w:szCs w:val="22"/>
        </w:rPr>
        <w:t>4.2.</w:t>
      </w:r>
      <w:r w:rsidRPr="002218F2">
        <w:rPr>
          <w:rFonts w:ascii="Sylfaen" w:hAnsi="Sylfaen"/>
          <w:sz w:val="22"/>
          <w:szCs w:val="22"/>
        </w:rPr>
        <w:tab/>
        <w:t xml:space="preserve">Заявки на процедуру необходимо подать в комиссию по адресу Армавирская область,  община  Аракс,   село Гай, </w:t>
      </w:r>
      <w:proofErr w:type="spellStart"/>
      <w:r w:rsidRPr="002218F2">
        <w:rPr>
          <w:rFonts w:ascii="Sylfaen" w:hAnsi="Sylfaen"/>
          <w:sz w:val="22"/>
          <w:szCs w:val="22"/>
        </w:rPr>
        <w:t>А.Хачатряана</w:t>
      </w:r>
      <w:proofErr w:type="spellEnd"/>
      <w:r w:rsidRPr="002218F2">
        <w:rPr>
          <w:rFonts w:ascii="Sylfaen" w:hAnsi="Sylfaen"/>
          <w:sz w:val="22"/>
          <w:szCs w:val="22"/>
        </w:rPr>
        <w:t xml:space="preserve"> 1,    не позднее, чем 11:00   часов   07-го дня  с  даты опубликования в бюллетене объявления и приглашения на настоящую процедуру.</w:t>
      </w:r>
    </w:p>
    <w:p w14:paraId="44660D74" w14:textId="1056C9A9" w:rsidR="000371A2" w:rsidRDefault="000371A2" w:rsidP="00427CDB">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proofErr w:type="spellStart"/>
      <w:r w:rsidR="00800893">
        <w:rPr>
          <w:rFonts w:ascii="GHEA Grapalat" w:hAnsi="GHEA Grapalat"/>
        </w:rPr>
        <w:t>Грануш</w:t>
      </w:r>
      <w:proofErr w:type="spellEnd"/>
      <w:r w:rsidR="00800893">
        <w:rPr>
          <w:rFonts w:ascii="GHEA Grapalat" w:hAnsi="GHEA Grapalat"/>
        </w:rPr>
        <w:t xml:space="preserve"> Маргарян</w:t>
      </w:r>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2F58C1FD" w14:textId="77777777" w:rsidR="00B67CCD" w:rsidRPr="00D3436F" w:rsidRDefault="00B67CCD" w:rsidP="00427CDB">
      <w:pPr>
        <w:pStyle w:val="23"/>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7B16CFBD" w14:textId="77777777" w:rsidR="005F25EF" w:rsidRDefault="005F25EF" w:rsidP="00427CDB">
      <w:pPr>
        <w:jc w:val="both"/>
        <w:rPr>
          <w:rFonts w:ascii="GHEA Grapalat" w:hAnsi="GHEA Grapalat"/>
        </w:rPr>
      </w:pPr>
      <w:r>
        <w:rPr>
          <w:rFonts w:ascii="GHEA Grapalat" w:hAnsi="GHEA Grapalat"/>
        </w:rPr>
        <w:lastRenderedPageBreak/>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352C74C8" w14:textId="77777777" w:rsidR="005F25EF" w:rsidRDefault="005F25EF" w:rsidP="00427CDB">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14:paraId="0588DE86" w14:textId="77777777" w:rsidR="00C648DF" w:rsidRDefault="005F25EF" w:rsidP="00427CDB">
      <w:pPr>
        <w:jc w:val="both"/>
        <w:rPr>
          <w:rFonts w:ascii="GHEA Grapalat" w:hAnsi="GHEA Grapalat"/>
        </w:rPr>
      </w:pPr>
      <w:r>
        <w:rPr>
          <w:rFonts w:ascii="GHEA Grapalat" w:hAnsi="GHEA Grapalat"/>
        </w:rPr>
        <w:t xml:space="preserve">   б)</w:t>
      </w:r>
      <w:r w:rsidR="00F62119">
        <w:rPr>
          <w:rFonts w:ascii="GHEA Grapalat" w:hAnsi="GHEA Grapalat"/>
        </w:rPr>
        <w:t xml:space="preserve"> </w:t>
      </w:r>
      <w:r w:rsidR="00F62119" w:rsidRPr="008C1FF8">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2E067C">
        <w:rPr>
          <w:rFonts w:ascii="GHEA Grapalat" w:hAnsi="GHEA Grapalat"/>
        </w:rPr>
        <w:t>;</w:t>
      </w:r>
      <w:r w:rsidR="0049623A" w:rsidRPr="00D3436F">
        <w:rPr>
          <w:rFonts w:ascii="GHEA Grapalat" w:hAnsi="GHEA Grapalat"/>
        </w:rPr>
        <w:t xml:space="preserve">    </w:t>
      </w:r>
    </w:p>
    <w:p w14:paraId="6ECD6131" w14:textId="77777777" w:rsidR="005F25EF" w:rsidRDefault="005F25EF" w:rsidP="00427CDB">
      <w:pPr>
        <w:ind w:firstLine="284"/>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14:paraId="58167C93" w14:textId="77777777" w:rsidR="005F25EF" w:rsidRDefault="005F25EF" w:rsidP="00427CDB">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71B60344" w14:textId="77777777" w:rsidR="00EA0D10" w:rsidRDefault="001361B2" w:rsidP="00427CDB">
      <w:pPr>
        <w:pStyle w:val="norm"/>
        <w:widowControl w:val="0"/>
        <w:tabs>
          <w:tab w:val="left" w:pos="1134"/>
        </w:tabs>
        <w:spacing w:line="240" w:lineRule="auto"/>
        <w:ind w:firstLine="284"/>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r w:rsidR="008D64EE" w:rsidRPr="005838BB">
        <w:rPr>
          <w:rFonts w:ascii="GHEA Grapalat" w:hAnsi="GHEA Grapalat"/>
          <w:vertAlign w:val="superscript"/>
          <w:lang w:val="hy-AM"/>
        </w:rPr>
        <w:t>6</w:t>
      </w:r>
      <w:r w:rsidR="005838BB">
        <w:rPr>
          <w:rFonts w:ascii="GHEA Grapalat" w:hAnsi="GHEA Grapalat"/>
          <w:vertAlign w:val="superscript"/>
          <w:lang w:val="hy-AM"/>
        </w:rPr>
        <w:t>.1</w:t>
      </w:r>
      <w:r w:rsidR="008D64EE" w:rsidRPr="005838BB">
        <w:rPr>
          <w:rFonts w:ascii="GHEA Grapalat" w:hAnsi="GHEA Grapalat"/>
          <w:vertAlign w:val="superscript"/>
        </w:rPr>
        <w:t xml:space="preserve"> </w:t>
      </w:r>
    </w:p>
    <w:p w14:paraId="6EA84F2C" w14:textId="77777777" w:rsidR="00B67CCD" w:rsidRPr="009044F1" w:rsidRDefault="008E58A2" w:rsidP="00427CDB">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49F23469" w14:textId="4D684B33" w:rsidR="006C3115" w:rsidRPr="00AA7117" w:rsidRDefault="008E58A2" w:rsidP="00427CDB">
      <w:pPr>
        <w:widowControl w:val="0"/>
        <w:tabs>
          <w:tab w:val="left" w:pos="1134"/>
        </w:tabs>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091FB0">
        <w:rPr>
          <w:rStyle w:val="af6"/>
          <w:rFonts w:ascii="GHEA Grapalat" w:hAnsi="GHEA Grapalat"/>
        </w:rPr>
        <w:footnoteReference w:customMarkFollows="1" w:id="5"/>
        <w:t>7</w:t>
      </w:r>
    </w:p>
    <w:p w14:paraId="6BD1697F" w14:textId="77777777" w:rsidR="000845F6" w:rsidRPr="009044F1" w:rsidRDefault="00C52EEA" w:rsidP="00427CDB">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BC926AB" w14:textId="77777777" w:rsidR="000845F6" w:rsidRPr="00D3436F" w:rsidRDefault="0036720C" w:rsidP="00427CDB">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4EDD5FF0" w14:textId="77777777" w:rsidR="00721677" w:rsidRDefault="00721677" w:rsidP="00427CDB">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1DB650A8" w14:textId="77777777" w:rsidR="00721677" w:rsidRDefault="00721677" w:rsidP="00427CDB">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76410808" w14:textId="77777777" w:rsidR="00721677" w:rsidRDefault="00721677" w:rsidP="00427CDB">
      <w:pPr>
        <w:pStyle w:val="norm"/>
        <w:widowControl w:val="0"/>
        <w:spacing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37DE144A" w14:textId="77777777" w:rsidR="00721677" w:rsidRPr="00721677" w:rsidRDefault="00721677" w:rsidP="00427CDB">
      <w:pPr>
        <w:pStyle w:val="norm"/>
        <w:widowControl w:val="0"/>
        <w:tabs>
          <w:tab w:val="left" w:pos="1134"/>
        </w:tabs>
        <w:spacing w:line="240" w:lineRule="auto"/>
        <w:ind w:firstLine="567"/>
        <w:rPr>
          <w:rFonts w:ascii="GHEA Grapalat" w:hAnsi="GHEA Grapalat" w:cs="Sylfaen"/>
          <w:sz w:val="24"/>
          <w:szCs w:val="24"/>
        </w:rPr>
      </w:pPr>
    </w:p>
    <w:p w14:paraId="5DBD3E9C" w14:textId="77777777" w:rsidR="00A45946" w:rsidRPr="009044F1" w:rsidRDefault="00333B85" w:rsidP="00427CDB">
      <w:pPr>
        <w:widowControl w:val="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4017DDCF" w14:textId="77777777" w:rsidR="00A45946" w:rsidRPr="009044F1" w:rsidRDefault="00C8055A" w:rsidP="00427CDB">
      <w:pPr>
        <w:widowControl w:val="0"/>
        <w:tabs>
          <w:tab w:val="left" w:pos="1134"/>
        </w:tabs>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6EA520B1" w14:textId="77777777" w:rsidR="00B95FE0" w:rsidRPr="009044F1" w:rsidRDefault="00C8055A" w:rsidP="00427CDB">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14:paraId="4FE425FA" w14:textId="77777777" w:rsidR="00A70A2B" w:rsidRDefault="00940B86" w:rsidP="00427CDB">
      <w:pPr>
        <w:pStyle w:val="norm"/>
        <w:widowControl w:val="0"/>
        <w:spacing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7E91D570" w14:textId="77777777" w:rsidR="00BC1D1C" w:rsidRDefault="00BC1D1C" w:rsidP="00427CDB">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б)</w:t>
      </w:r>
      <w:r>
        <w:t xml:space="preserve"> </w:t>
      </w:r>
      <w:r>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w:t>
      </w:r>
      <w:proofErr w:type="spellStart"/>
      <w:r>
        <w:rPr>
          <w:rFonts w:ascii="GHEA Grapalat" w:hAnsi="GHEA Grapalat"/>
          <w:sz w:val="24"/>
          <w:szCs w:val="24"/>
        </w:rPr>
        <w:t>С</w:t>
      </w:r>
      <w:r w:rsidR="007861DD">
        <w:rPr>
          <w:rFonts w:ascii="GHEA Grapalat" w:hAnsi="GHEA Grapalat"/>
          <w:sz w:val="24"/>
          <w:szCs w:val="24"/>
        </w:rPr>
        <w:t>ц</w:t>
      </w:r>
      <w:r>
        <w:rPr>
          <w:rFonts w:ascii="GHEA Grapalat" w:hAnsi="GHEA Grapalat"/>
          <w:sz w:val="24"/>
          <w:szCs w:val="24"/>
        </w:rPr>
        <w:t>xУxК</w:t>
      </w:r>
      <w:proofErr w:type="spellEnd"/>
      <w:r w:rsidR="007861DD">
        <w:rPr>
          <w:rFonts w:ascii="GHEA Grapalat" w:hAnsi="GHEA Grapalat"/>
          <w:sz w:val="24"/>
          <w:szCs w:val="24"/>
        </w:rPr>
        <w:t>, где:</w:t>
      </w:r>
    </w:p>
    <w:p w14:paraId="3BB61FED" w14:textId="77777777" w:rsidR="00BC1D1C" w:rsidRDefault="00BC1D1C" w:rsidP="00427CDB">
      <w:pPr>
        <w:pStyle w:val="norm"/>
        <w:widowControl w:val="0"/>
        <w:spacing w:line="240" w:lineRule="auto"/>
        <w:ind w:firstLine="567"/>
        <w:rPr>
          <w:rFonts w:ascii="GHEA Grapalat" w:hAnsi="GHEA Grapalat"/>
          <w:sz w:val="24"/>
          <w:szCs w:val="24"/>
        </w:rPr>
      </w:pPr>
      <w:r>
        <w:rPr>
          <w:rFonts w:ascii="GHEA Grapalat" w:hAnsi="GHEA Grapalat"/>
          <w:sz w:val="24"/>
          <w:szCs w:val="24"/>
        </w:rPr>
        <w:t>ВС-сумма, выплачиваемая за оказание отдельных видов услуг, установленных договором</w:t>
      </w:r>
      <w:r w:rsidR="00F00004">
        <w:rPr>
          <w:rFonts w:ascii="GHEA Grapalat" w:hAnsi="GHEA Grapalat"/>
          <w:sz w:val="24"/>
          <w:szCs w:val="24"/>
        </w:rPr>
        <w:t>,</w:t>
      </w:r>
    </w:p>
    <w:p w14:paraId="54F392D9" w14:textId="77777777" w:rsidR="00BC1D1C" w:rsidRDefault="00BC1D1C" w:rsidP="00427CDB">
      <w:pPr>
        <w:pStyle w:val="norm"/>
        <w:widowControl w:val="0"/>
        <w:spacing w:line="240" w:lineRule="auto"/>
        <w:ind w:firstLine="567"/>
        <w:rPr>
          <w:rFonts w:ascii="GHEA Grapalat" w:hAnsi="GHEA Grapalat"/>
          <w:sz w:val="24"/>
          <w:szCs w:val="24"/>
        </w:rPr>
      </w:pPr>
      <w:r>
        <w:rPr>
          <w:rFonts w:ascii="GHEA Grapalat" w:hAnsi="GHEA Grapalat"/>
          <w:sz w:val="24"/>
          <w:szCs w:val="24"/>
        </w:rPr>
        <w:t xml:space="preserve">ЦУ -итоговая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14:paraId="1F55812D" w14:textId="77777777" w:rsidR="00BC1D1C" w:rsidRDefault="00BC1D1C" w:rsidP="00427CDB">
      <w:pPr>
        <w:pStyle w:val="norm"/>
        <w:widowControl w:val="0"/>
        <w:spacing w:line="240" w:lineRule="auto"/>
        <w:ind w:firstLine="567"/>
        <w:rPr>
          <w:rFonts w:ascii="GHEA Grapalat" w:hAnsi="GHEA Grapalat"/>
          <w:sz w:val="24"/>
          <w:szCs w:val="24"/>
        </w:rPr>
      </w:pPr>
      <w:r>
        <w:rPr>
          <w:rFonts w:ascii="GHEA Grapalat" w:hAnsi="GHEA Grapalat"/>
          <w:sz w:val="24"/>
          <w:szCs w:val="24"/>
        </w:rPr>
        <w:t>СЦ- совокупность максимальных единиц цен, установленных для оказания услуги</w:t>
      </w:r>
      <w:r w:rsidR="00F00004">
        <w:rPr>
          <w:rFonts w:ascii="GHEA Grapalat" w:hAnsi="GHEA Grapalat"/>
          <w:sz w:val="24"/>
          <w:szCs w:val="24"/>
        </w:rPr>
        <w:t>,</w:t>
      </w:r>
    </w:p>
    <w:p w14:paraId="2E4955DE" w14:textId="77777777" w:rsidR="00BC1D1C" w:rsidRDefault="00BC1D1C" w:rsidP="00427CDB">
      <w:pPr>
        <w:pStyle w:val="norm"/>
        <w:widowControl w:val="0"/>
        <w:spacing w:line="240" w:lineRule="auto"/>
        <w:ind w:firstLine="567"/>
        <w:rPr>
          <w:rFonts w:ascii="GHEA Grapalat" w:hAnsi="GHEA Grapalat"/>
          <w:sz w:val="24"/>
          <w:szCs w:val="24"/>
        </w:rPr>
      </w:pPr>
      <w:r>
        <w:rPr>
          <w:rFonts w:ascii="GHEA Grapalat" w:hAnsi="GHEA Grapalat"/>
          <w:sz w:val="24"/>
          <w:szCs w:val="24"/>
        </w:rPr>
        <w:t>У-цена на максимальную единицу предоставленной услуги</w:t>
      </w:r>
      <w:r w:rsidR="00F00004">
        <w:rPr>
          <w:rFonts w:ascii="GHEA Grapalat" w:hAnsi="GHEA Grapalat"/>
          <w:sz w:val="24"/>
          <w:szCs w:val="24"/>
        </w:rPr>
        <w:t>,</w:t>
      </w:r>
    </w:p>
    <w:p w14:paraId="4E6FFA2B" w14:textId="77777777" w:rsidR="00BC1D1C" w:rsidRDefault="00BC1D1C" w:rsidP="00427CDB">
      <w:pPr>
        <w:pStyle w:val="norm"/>
        <w:widowControl w:val="0"/>
        <w:spacing w:line="240" w:lineRule="auto"/>
        <w:ind w:firstLine="567"/>
        <w:rPr>
          <w:rFonts w:ascii="GHEA Grapalat" w:hAnsi="GHEA Grapalat"/>
          <w:sz w:val="24"/>
          <w:szCs w:val="24"/>
        </w:rPr>
      </w:pPr>
      <w:r>
        <w:rPr>
          <w:rFonts w:ascii="GHEA Grapalat" w:hAnsi="GHEA Grapalat"/>
          <w:sz w:val="24"/>
          <w:szCs w:val="24"/>
        </w:rPr>
        <w:t>К-количество предоставленных услуг.</w:t>
      </w:r>
    </w:p>
    <w:p w14:paraId="38DD1944" w14:textId="77777777" w:rsidR="00B95FE0" w:rsidRPr="009044F1" w:rsidRDefault="00A70A2B" w:rsidP="00427CDB">
      <w:pPr>
        <w:pStyle w:val="norm"/>
        <w:widowControl w:val="0"/>
        <w:spacing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151F10C9" w14:textId="77777777" w:rsidR="00B95FE0" w:rsidRPr="008C1A8A" w:rsidRDefault="00B95FE0" w:rsidP="00427CDB">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14:paraId="63D3A2A5" w14:textId="77777777" w:rsidR="00B95FE0" w:rsidRPr="009044F1" w:rsidRDefault="00B95FE0" w:rsidP="00427CDB">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4913738D" w14:textId="77777777" w:rsidR="00A45946" w:rsidRPr="00565078" w:rsidRDefault="00B95FE0" w:rsidP="00427CDB">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14:paraId="0A44B960" w14:textId="77777777" w:rsidR="00B9778A" w:rsidRPr="00207098" w:rsidRDefault="00B9778A" w:rsidP="00427CDB">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14:paraId="0988407D" w14:textId="77777777" w:rsidR="00A14685" w:rsidRDefault="00A14685" w:rsidP="00427CDB">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xml:space="preserve">, и они соответствуют друг другу, а в сумме, указанной буквами в графе общей цены, заполнены лишние </w:t>
      </w:r>
      <w:r w:rsidRPr="00A14685">
        <w:rPr>
          <w:rFonts w:ascii="GHEA Grapalat" w:hAnsi="GHEA Grapalat"/>
          <w:sz w:val="24"/>
          <w:szCs w:val="24"/>
        </w:rPr>
        <w:lastRenderedPageBreak/>
        <w:t>слова, в результате чего получается несуществующая цифра.</w:t>
      </w:r>
    </w:p>
    <w:p w14:paraId="4B1EC01E" w14:textId="77777777" w:rsidR="00147FD7" w:rsidRPr="00936CA6" w:rsidRDefault="00147FD7" w:rsidP="00427CDB">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75BD2E64" w14:textId="77777777" w:rsidR="001115E9" w:rsidRPr="00936CA6" w:rsidRDefault="001115E9" w:rsidP="00427CDB">
      <w:pPr>
        <w:pStyle w:val="norm"/>
        <w:widowControl w:val="0"/>
        <w:tabs>
          <w:tab w:val="left" w:pos="1134"/>
        </w:tabs>
        <w:spacing w:line="240" w:lineRule="auto"/>
        <w:ind w:firstLine="567"/>
        <w:contextualSpacing/>
        <w:rPr>
          <w:rFonts w:ascii="GHEA Grapalat" w:hAnsi="GHEA Grapalat"/>
          <w:sz w:val="24"/>
          <w:szCs w:val="24"/>
        </w:rPr>
      </w:pPr>
    </w:p>
    <w:p w14:paraId="75A996F4" w14:textId="77777777" w:rsidR="0048059F" w:rsidRPr="009044F1" w:rsidRDefault="0048059F" w:rsidP="00427CDB">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14:paraId="06110CC0" w14:textId="77777777" w:rsidR="00580617" w:rsidRDefault="00C8055A" w:rsidP="00427CDB">
      <w:pPr>
        <w:pStyle w:val="norm"/>
        <w:widowControl w:val="0"/>
        <w:tabs>
          <w:tab w:val="left" w:pos="1134"/>
        </w:tabs>
        <w:spacing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14:paraId="5722C9D6" w14:textId="77777777" w:rsidR="00A45946" w:rsidRPr="009044F1" w:rsidRDefault="00C8055A" w:rsidP="00427CDB">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CA5F766" w14:textId="77777777" w:rsidR="00096865" w:rsidRPr="009044F1" w:rsidRDefault="00096865" w:rsidP="00427CDB">
      <w:pPr>
        <w:pStyle w:val="23"/>
        <w:widowControl w:val="0"/>
        <w:spacing w:line="240" w:lineRule="auto"/>
        <w:ind w:firstLine="567"/>
        <w:rPr>
          <w:rFonts w:ascii="GHEA Grapalat" w:hAnsi="GHEA Grapalat"/>
          <w:sz w:val="24"/>
          <w:szCs w:val="24"/>
        </w:rPr>
      </w:pPr>
    </w:p>
    <w:p w14:paraId="3610EA08" w14:textId="77777777" w:rsidR="009D180E" w:rsidRDefault="009D180E" w:rsidP="00427CDB">
      <w:pPr>
        <w:widowControl w:val="0"/>
        <w:ind w:left="567" w:right="565"/>
        <w:jc w:val="center"/>
        <w:rPr>
          <w:rFonts w:ascii="GHEA Grapalat" w:hAnsi="GHEA Grapalat"/>
          <w:b/>
          <w:lang w:val="hy-AM"/>
        </w:rPr>
      </w:pPr>
    </w:p>
    <w:p w14:paraId="41EF16FD" w14:textId="77777777" w:rsidR="00416546" w:rsidRDefault="00416546" w:rsidP="00427CDB">
      <w:pPr>
        <w:widowControl w:val="0"/>
        <w:ind w:left="567" w:right="565"/>
        <w:jc w:val="center"/>
        <w:rPr>
          <w:rFonts w:ascii="GHEA Grapalat" w:hAnsi="GHEA Grapalat"/>
          <w:b/>
        </w:rPr>
      </w:pPr>
    </w:p>
    <w:p w14:paraId="0C51B8D6" w14:textId="77777777" w:rsidR="00096865" w:rsidRPr="009044F1" w:rsidRDefault="00220C7C" w:rsidP="00427CDB">
      <w:pPr>
        <w:widowControl w:val="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362CA3D0" w14:textId="77777777" w:rsidR="00096865" w:rsidRPr="00AA7117" w:rsidRDefault="00220C7C" w:rsidP="00427CDB">
      <w:pPr>
        <w:pStyle w:val="a3"/>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699533A2" w14:textId="77777777" w:rsidR="00096865" w:rsidRPr="009044F1" w:rsidRDefault="00220C7C" w:rsidP="00427CDB">
      <w:pPr>
        <w:pStyle w:val="a3"/>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1BEABC39" w14:textId="77777777" w:rsidR="00FA0E41" w:rsidRPr="009044F1" w:rsidRDefault="00FA0E41" w:rsidP="00427CDB">
      <w:pPr>
        <w:widowControl w:val="0"/>
        <w:ind w:firstLine="567"/>
        <w:jc w:val="center"/>
        <w:rPr>
          <w:rFonts w:ascii="GHEA Grapalat" w:hAnsi="GHEA Grapalat"/>
          <w:b/>
        </w:rPr>
      </w:pPr>
    </w:p>
    <w:p w14:paraId="119376D2" w14:textId="77777777" w:rsidR="00096865" w:rsidRPr="009044F1" w:rsidRDefault="00E70FC4" w:rsidP="00427CDB">
      <w:pPr>
        <w:widowControl w:val="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235205B6" w14:textId="77777777" w:rsidR="00800893" w:rsidRPr="002218F2" w:rsidRDefault="00800893" w:rsidP="00800893">
      <w:pPr>
        <w:pStyle w:val="23"/>
        <w:widowControl w:val="0"/>
        <w:tabs>
          <w:tab w:val="left" w:pos="1134"/>
        </w:tabs>
        <w:spacing w:line="240" w:lineRule="auto"/>
        <w:ind w:firstLine="567"/>
        <w:rPr>
          <w:rFonts w:ascii="Sylfaen" w:hAnsi="Sylfaen" w:cs="Tahoma"/>
          <w:sz w:val="22"/>
          <w:szCs w:val="22"/>
        </w:rPr>
      </w:pPr>
      <w:r w:rsidRPr="002218F2">
        <w:rPr>
          <w:rFonts w:ascii="Sylfaen" w:hAnsi="Sylfaen"/>
          <w:sz w:val="22"/>
          <w:szCs w:val="22"/>
        </w:rPr>
        <w:t>8.1.</w:t>
      </w:r>
      <w:r w:rsidRPr="002218F2">
        <w:rPr>
          <w:rFonts w:ascii="Sylfaen" w:hAnsi="Sylfaen"/>
          <w:sz w:val="22"/>
          <w:szCs w:val="22"/>
        </w:rPr>
        <w:tab/>
        <w:t xml:space="preserve">Вскрытие заявок произойдет заседании комиссии по вскрытию заявок на "07"-ый день в "11:00" со дня опубликования бюллетене объявления и приглашения на настоящую процедуру. </w:t>
      </w:r>
    </w:p>
    <w:p w14:paraId="41154C7E" w14:textId="77777777" w:rsidR="00A9098A" w:rsidRDefault="00A9098A" w:rsidP="00427CDB">
      <w:pPr>
        <w:widowControl w:val="0"/>
        <w:ind w:firstLine="567"/>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14:paraId="692448C6" w14:textId="77777777" w:rsidR="00A9098A" w:rsidRDefault="00A9098A" w:rsidP="00427CDB">
      <w:pPr>
        <w:widowControl w:val="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3008CD51" w14:textId="77777777" w:rsidR="00A9098A" w:rsidRDefault="00A9098A" w:rsidP="00427CDB">
      <w:pPr>
        <w:widowControl w:val="0"/>
        <w:tabs>
          <w:tab w:val="left" w:pos="1134"/>
        </w:tabs>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5CB959CA" w14:textId="77777777" w:rsidR="00A9098A" w:rsidRDefault="00A9098A" w:rsidP="00427CDB">
      <w:pPr>
        <w:widowControl w:val="0"/>
        <w:tabs>
          <w:tab w:val="left" w:pos="1134"/>
        </w:tabs>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4DB69185" w14:textId="77777777" w:rsidR="00A9098A" w:rsidRDefault="00A9098A" w:rsidP="00427CDB">
      <w:pPr>
        <w:widowControl w:val="0"/>
        <w:tabs>
          <w:tab w:val="left" w:pos="1134"/>
        </w:tabs>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6FF96DCF" w14:textId="77777777" w:rsidR="00A9098A" w:rsidRDefault="00A9098A" w:rsidP="00427CDB">
      <w:pPr>
        <w:widowControl w:val="0"/>
        <w:tabs>
          <w:tab w:val="left" w:pos="1134"/>
        </w:tabs>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4EF69DE0" w14:textId="77777777" w:rsidR="009A796C" w:rsidRPr="009044F1" w:rsidRDefault="00FD2748" w:rsidP="00427CDB">
      <w:pPr>
        <w:widowControl w:val="0"/>
        <w:tabs>
          <w:tab w:val="left" w:pos="1134"/>
        </w:tabs>
        <w:ind w:firstLine="567"/>
        <w:jc w:val="both"/>
        <w:rPr>
          <w:rFonts w:ascii="GHEA Grapalat" w:hAnsi="GHEA Grapalat" w:cs="Sylfaen"/>
        </w:rPr>
      </w:pPr>
      <w:r w:rsidRPr="009044F1">
        <w:rPr>
          <w:rFonts w:ascii="GHEA Grapalat" w:hAnsi="GHEA Grapalat"/>
        </w:rPr>
        <w:lastRenderedPageBreak/>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661387FE" w14:textId="77777777" w:rsidR="002A665D" w:rsidRPr="002A665D" w:rsidRDefault="00CF34DE" w:rsidP="00427CDB">
      <w:pPr>
        <w:widowControl w:val="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16551183" w14:textId="77777777" w:rsidR="00ED6836" w:rsidRPr="009044F1" w:rsidRDefault="00745561" w:rsidP="00427CDB">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14:paraId="588D9A31" w14:textId="77777777" w:rsidR="00B514E8" w:rsidRPr="009044F1" w:rsidRDefault="00FD2748" w:rsidP="00427CDB">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14:paraId="4B612E34" w14:textId="23C85790" w:rsidR="00096865" w:rsidRPr="00A01157" w:rsidRDefault="00FD2748" w:rsidP="00427CDB">
      <w:pPr>
        <w:pStyle w:val="a3"/>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800893">
        <w:rPr>
          <w:rFonts w:ascii="GHEA Grapalat" w:hAnsi="GHEA Grapalat"/>
          <w:i w:val="0"/>
          <w:sz w:val="24"/>
          <w:szCs w:val="24"/>
        </w:rPr>
        <w:t xml:space="preserve">  </w:t>
      </w:r>
      <w:r w:rsidR="00800893" w:rsidRPr="00800893">
        <w:rPr>
          <w:rFonts w:ascii="GHEA Grapalat" w:hAnsi="GHEA Grapalat"/>
          <w:i w:val="0"/>
          <w:sz w:val="24"/>
          <w:szCs w:val="24"/>
        </w:rPr>
        <w:t xml:space="preserve"> Центрального банка Армении на тот день.</w:t>
      </w:r>
      <w:r w:rsidR="00A01157">
        <w:rPr>
          <w:rFonts w:ascii="GHEA Grapalat" w:hAnsi="GHEA Grapalat"/>
          <w:i w:val="0"/>
          <w:sz w:val="24"/>
          <w:szCs w:val="24"/>
        </w:rPr>
        <w:t>.</w:t>
      </w:r>
    </w:p>
    <w:p w14:paraId="6A366A03" w14:textId="77777777" w:rsidR="009B6D58" w:rsidRPr="00186559" w:rsidRDefault="00FD2748" w:rsidP="00427CDB">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448DEF39" w14:textId="77777777" w:rsidR="009B6D58" w:rsidRPr="009044F1" w:rsidRDefault="009B6D58" w:rsidP="00427CDB">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14:paraId="141F3A65" w14:textId="77777777" w:rsidR="009B6D58" w:rsidRPr="009044F1" w:rsidRDefault="009B6D58" w:rsidP="00427CDB">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0D10029F" w14:textId="77777777" w:rsidR="009B6D58" w:rsidRPr="00A50C53" w:rsidRDefault="009B6D58" w:rsidP="00427CDB">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3A413DA4" w14:textId="77777777" w:rsidR="009B6D58" w:rsidRPr="009044F1" w:rsidRDefault="009B6D58" w:rsidP="00427CDB">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73E69909" w14:textId="77777777" w:rsidR="009B6D58" w:rsidRPr="009044F1" w:rsidRDefault="009B6D58" w:rsidP="00427CDB">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14:paraId="7089F404" w14:textId="77777777" w:rsidR="00E87147" w:rsidRDefault="00E87147" w:rsidP="00427CDB">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lastRenderedPageBreak/>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77632021" w14:textId="77777777" w:rsidR="00E87147" w:rsidRPr="009044F1" w:rsidRDefault="00E87147" w:rsidP="00427CDB">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30D49ABC" w14:textId="77777777" w:rsidR="00AD2081" w:rsidRDefault="00A150A9" w:rsidP="00427CDB">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6740E4CD" w14:textId="77777777" w:rsidR="003B3E74" w:rsidRPr="00AA7117" w:rsidRDefault="006A3C8A" w:rsidP="00427CDB">
      <w:pPr>
        <w:pStyle w:val="norm"/>
        <w:widowControl w:val="0"/>
        <w:tabs>
          <w:tab w:val="left" w:pos="1134"/>
        </w:tabs>
        <w:spacing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3F9689C1" w14:textId="77777777" w:rsidR="00C27BA4" w:rsidRDefault="00A150A9" w:rsidP="00427CDB">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0D2F7F91" w14:textId="77777777" w:rsidR="00E46770" w:rsidRDefault="00A150A9" w:rsidP="00427CDB">
      <w:pPr>
        <w:pStyle w:val="23"/>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23D97F8" w14:textId="77777777" w:rsidR="00C70652" w:rsidRDefault="00A150A9" w:rsidP="00427CDB">
      <w:pPr>
        <w:pStyle w:val="23"/>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3FFBEB12" w14:textId="77777777" w:rsidR="00E65F37" w:rsidRPr="009044F1" w:rsidRDefault="00A150A9" w:rsidP="00427CDB">
      <w:pPr>
        <w:pStyle w:val="23"/>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lastRenderedPageBreak/>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3E75F39F" w14:textId="77777777" w:rsidR="00A24827" w:rsidRPr="009044F1" w:rsidRDefault="00A24827" w:rsidP="00427CDB">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4E0FEBAF" w14:textId="77777777" w:rsidR="008B73CD" w:rsidRPr="009044F1" w:rsidRDefault="008B73CD" w:rsidP="00427CDB">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53D17902" w14:textId="77777777" w:rsidR="00E64D24" w:rsidRDefault="008769B4" w:rsidP="00427CDB">
      <w:pPr>
        <w:widowControl w:val="0"/>
        <w:tabs>
          <w:tab w:val="left" w:pos="1276"/>
        </w:tabs>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787DDB">
        <w:rPr>
          <w:rFonts w:ascii="GHEA Grapalat" w:hAnsi="GHEA Grapalat"/>
        </w:rPr>
        <w:t>.</w:t>
      </w:r>
      <w:r w:rsidR="00004B08" w:rsidRPr="00787DDB">
        <w:rPr>
          <w:rFonts w:ascii="GHEA Grapalat" w:hAnsi="GHEA Grapalat"/>
        </w:rPr>
        <w:t xml:space="preserve"> </w:t>
      </w:r>
      <w:r w:rsidR="006B5281" w:rsidRPr="00787DDB">
        <w:rPr>
          <w:rFonts w:ascii="GHEA Grapalat" w:hAnsi="GHEA Grapalat"/>
        </w:rPr>
        <w:t>Мотивированное решение руководителя заказчика уполномоченный орган публикует в бюллетене</w:t>
      </w:r>
      <w:r w:rsidR="00607FB0" w:rsidRPr="00270F75">
        <w:rPr>
          <w:rFonts w:ascii="GHEA Grapalat" w:hAnsi="GHEA Grapalat"/>
        </w:rPr>
        <w:t xml:space="preserve"> </w:t>
      </w:r>
      <w:r w:rsidR="00607FB0">
        <w:rPr>
          <w:rFonts w:ascii="GHEA Grapalat" w:hAnsi="GHEA Grapalat"/>
        </w:rPr>
        <w:t xml:space="preserve">в течение пяти рабочих дней, </w:t>
      </w:r>
      <w:r w:rsidR="00607FB0">
        <w:rPr>
          <w:rStyle w:val="ezkurwreuab5ozgtqnkl"/>
          <w:rFonts w:ascii="GHEA Grapalat" w:hAnsi="GHEA Grapalat"/>
        </w:rPr>
        <w:t>следующих</w:t>
      </w:r>
      <w:r w:rsidR="00607FB0">
        <w:rPr>
          <w:rFonts w:ascii="GHEA Grapalat" w:hAnsi="GHEA Grapalat"/>
        </w:rPr>
        <w:t xml:space="preserve"> </w:t>
      </w:r>
      <w:r w:rsidR="00607FB0">
        <w:rPr>
          <w:rStyle w:val="ezkurwreuab5ozgtqnkl"/>
          <w:rFonts w:ascii="GHEA Grapalat" w:hAnsi="GHEA Grapalat"/>
        </w:rPr>
        <w:t>за днем</w:t>
      </w:r>
      <w:r w:rsidR="00607FB0">
        <w:rPr>
          <w:rFonts w:ascii="GHEA Grapalat" w:hAnsi="GHEA Grapalat"/>
        </w:rPr>
        <w:t xml:space="preserve"> </w:t>
      </w:r>
      <w:r w:rsidR="00607FB0">
        <w:rPr>
          <w:rStyle w:val="ezkurwreuab5ozgtqnkl"/>
          <w:rFonts w:ascii="GHEA Grapalat" w:hAnsi="GHEA Grapalat"/>
        </w:rPr>
        <w:t>получения</w:t>
      </w:r>
      <w:r w:rsidR="00607FB0">
        <w:rPr>
          <w:rFonts w:ascii="GHEA Grapalat" w:hAnsi="GHEA Grapalat"/>
        </w:rPr>
        <w:t xml:space="preserve"> </w:t>
      </w:r>
      <w:r w:rsidR="00607FB0">
        <w:rPr>
          <w:rStyle w:val="ezkurwreuab5ozgtqnkl"/>
          <w:rFonts w:ascii="GHEA Grapalat" w:hAnsi="GHEA Grapalat"/>
        </w:rPr>
        <w:t>решения</w:t>
      </w:r>
      <w:r w:rsidR="00BD06DB"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14:paraId="261C12CD" w14:textId="77777777" w:rsidR="006D55DC" w:rsidRPr="006D55DC" w:rsidRDefault="00392E38" w:rsidP="00427CDB">
      <w:pPr>
        <w:widowControl w:val="0"/>
        <w:tabs>
          <w:tab w:val="left" w:pos="1276"/>
        </w:tabs>
        <w:rPr>
          <w:rFonts w:ascii="GHEA Grapalat" w:hAnsi="GHEA Grapalat"/>
        </w:rPr>
      </w:pPr>
      <w:r>
        <w:rPr>
          <w:rFonts w:ascii="GHEA Grapalat" w:hAnsi="GHEA Grapalat"/>
        </w:rPr>
        <w:t>Е</w:t>
      </w:r>
      <w:r w:rsidR="006D55DC" w:rsidRPr="006D55DC">
        <w:rPr>
          <w:rFonts w:ascii="GHEA Grapalat" w:hAnsi="GHEA Grapalat"/>
        </w:rPr>
        <w:t>сли:</w:t>
      </w:r>
    </w:p>
    <w:p w14:paraId="1E0A0A7B" w14:textId="77777777" w:rsidR="006D55DC" w:rsidRPr="006D55DC" w:rsidRDefault="006D55DC" w:rsidP="00427CDB">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sidR="003A7A2C">
        <w:rPr>
          <w:rFonts w:ascii="GHEA Grapalat" w:hAnsi="GHEA Grapalat"/>
        </w:rPr>
        <w:t xml:space="preserve"> или</w:t>
      </w:r>
      <w:r w:rsidR="003A7A2C" w:rsidRPr="006D55DC">
        <w:rPr>
          <w:rFonts w:ascii="GHEA Grapalat" w:hAnsi="GHEA Grapalat"/>
        </w:rPr>
        <w:t xml:space="preserve"> </w:t>
      </w:r>
      <w:r w:rsidRPr="006D55DC">
        <w:rPr>
          <w:rFonts w:ascii="GHEA Grapalat" w:hAnsi="GHEA Grapalat"/>
        </w:rPr>
        <w:t>договора, то заказчик не представляет в уполномоченный орган мотивированное решение о включении данного участника в список;</w:t>
      </w:r>
    </w:p>
    <w:p w14:paraId="0240D985" w14:textId="77777777" w:rsidR="006D55DC" w:rsidRPr="006D55DC" w:rsidRDefault="006D55DC" w:rsidP="00427CDB">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выплата участником или лицом, заключившим договор, суммы обеспечения заявки</w:t>
      </w:r>
      <w:r w:rsidR="002B6240">
        <w:rPr>
          <w:rFonts w:ascii="GHEA Grapalat" w:hAnsi="GHEA Grapalat"/>
        </w:rPr>
        <w:t xml:space="preserve"> или</w:t>
      </w:r>
      <w:r w:rsidRPr="006D55DC">
        <w:rPr>
          <w:rFonts w:ascii="GHEA Grapalat" w:hAnsi="GHEA Grapalat"/>
        </w:rPr>
        <w:t xml:space="preserve"> договора </w:t>
      </w:r>
      <w:r w:rsidR="00B12D3C" w:rsidRPr="00F67998">
        <w:rPr>
          <w:rFonts w:ascii="GHEA Grapalat" w:hAnsi="GHEA Grapalat"/>
        </w:rPr>
        <w:t>была осуществлена</w:t>
      </w:r>
      <w:r w:rsidRPr="00F67998">
        <w:rPr>
          <w:rFonts w:ascii="GHEA Grapalat" w:hAnsi="GHEA Grapalat"/>
        </w:rPr>
        <w:t xml:space="preserve"> по истечении срока представления решения уполномоченному органу, но не позднее </w:t>
      </w:r>
      <w:r w:rsidR="00004B08" w:rsidRPr="00F67998">
        <w:rPr>
          <w:rFonts w:ascii="GHEA Grapalat" w:hAnsi="GHEA Grapalat"/>
        </w:rPr>
        <w:t xml:space="preserve">истечения </w:t>
      </w:r>
      <w:proofErr w:type="spellStart"/>
      <w:r w:rsidR="00450017" w:rsidRPr="00F67998">
        <w:rPr>
          <w:rFonts w:ascii="GHEA Grapalat" w:hAnsi="GHEA Grapalat"/>
        </w:rPr>
        <w:t>сорокодневного</w:t>
      </w:r>
      <w:proofErr w:type="spellEnd"/>
      <w:r w:rsidR="00450017" w:rsidRPr="00F67998">
        <w:rPr>
          <w:rFonts w:ascii="GHEA Grapalat" w:hAnsi="GHEA Grapalat"/>
        </w:rPr>
        <w:t xml:space="preserve"> срока, </w:t>
      </w:r>
      <w:r w:rsidR="00004B08" w:rsidRPr="00F67998">
        <w:rPr>
          <w:rFonts w:ascii="GHEA Grapalat" w:hAnsi="GHEA Grapalat"/>
        </w:rPr>
        <w:t>установленн</w:t>
      </w:r>
      <w:r w:rsidR="00450017" w:rsidRPr="00F67998">
        <w:rPr>
          <w:rFonts w:ascii="GHEA Grapalat" w:hAnsi="GHEA Grapalat"/>
        </w:rPr>
        <w:t>ого</w:t>
      </w:r>
      <w:r w:rsidR="00004B08" w:rsidRPr="00F67998">
        <w:rPr>
          <w:rFonts w:ascii="GHEA Grapalat" w:hAnsi="GHEA Grapalat"/>
        </w:rPr>
        <w:t xml:space="preserve"> для включения </w:t>
      </w:r>
      <w:r w:rsidR="00450017" w:rsidRPr="00F67998">
        <w:rPr>
          <w:rFonts w:ascii="GHEA Grapalat" w:hAnsi="GHEA Grapalat"/>
        </w:rPr>
        <w:t xml:space="preserve">уполномоченным органом </w:t>
      </w:r>
      <w:r w:rsidR="00004B08" w:rsidRPr="00F67998">
        <w:rPr>
          <w:rFonts w:ascii="GHEA Grapalat" w:hAnsi="GHEA Grapalat"/>
        </w:rPr>
        <w:t xml:space="preserve">участника </w:t>
      </w:r>
      <w:r w:rsidRPr="00F67998">
        <w:rPr>
          <w:rFonts w:ascii="GHEA Grapalat" w:hAnsi="GHEA Grapalat"/>
        </w:rPr>
        <w:t xml:space="preserve">в список, </w:t>
      </w:r>
      <w:r w:rsidR="00B12D3C" w:rsidRPr="00F67998">
        <w:rPr>
          <w:rFonts w:ascii="GHEA Grapalat" w:hAnsi="GHEA Grapalat"/>
        </w:rPr>
        <w:t xml:space="preserve">а по </w:t>
      </w:r>
      <w:r w:rsidR="00B12D3C" w:rsidRPr="00F67998">
        <w:rPr>
          <w:rFonts w:ascii="GHEA Grapalat" w:hAnsi="GHEA Grapalat"/>
        </w:rPr>
        <w:lastRenderedPageBreak/>
        <w:t>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B12D3C">
        <w:rPr>
          <w:rFonts w:ascii="GHEA Grapalat" w:hAnsi="GHEA Grapalat"/>
        </w:rPr>
        <w:t xml:space="preserve"> </w:t>
      </w:r>
      <w:r w:rsidRPr="006D55DC">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0CE565B6" w14:textId="77777777" w:rsidR="006D55DC" w:rsidRPr="0087724F" w:rsidRDefault="00C61E94" w:rsidP="00427CDB">
      <w:pPr>
        <w:widowControl w:val="0"/>
        <w:tabs>
          <w:tab w:val="left" w:pos="1276"/>
        </w:tabs>
        <w:ind w:firstLine="567"/>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006E41A6">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заявления</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14:paraId="577BB8E8" w14:textId="77777777" w:rsidR="00A63D83" w:rsidRPr="009044F1" w:rsidRDefault="00A63D83" w:rsidP="00427CDB">
      <w:pPr>
        <w:widowControl w:val="0"/>
        <w:tabs>
          <w:tab w:val="left" w:pos="1276"/>
        </w:tabs>
        <w:ind w:firstLine="567"/>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4071792F" w14:textId="77777777" w:rsidR="00A23E7B" w:rsidRDefault="00E64D24" w:rsidP="00427CDB">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5C42D39E" w14:textId="77777777" w:rsidR="002B121D" w:rsidRPr="001439BD" w:rsidRDefault="00A150A9" w:rsidP="00427CDB">
      <w:pPr>
        <w:pStyle w:val="23"/>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0ABD428C" w14:textId="77777777" w:rsidR="00BF457D" w:rsidRPr="003E009B" w:rsidRDefault="00BF457D" w:rsidP="00427CDB">
      <w:pPr>
        <w:widowControl w:val="0"/>
        <w:tabs>
          <w:tab w:val="left" w:pos="1276"/>
        </w:tabs>
        <w:ind w:firstLine="567"/>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19AEA8CA" w14:textId="77777777" w:rsidR="00BF457D" w:rsidRPr="00AA5BD2" w:rsidRDefault="00BF457D" w:rsidP="00427CDB">
      <w:pPr>
        <w:widowControl w:val="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5C8DFC23" w14:textId="77777777" w:rsidR="002B103D" w:rsidRPr="000811C1" w:rsidRDefault="00A150A9" w:rsidP="00427CDB">
      <w:pPr>
        <w:pStyle w:val="23"/>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E520F6">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757B7C">
        <w:rPr>
          <w:rStyle w:val="af6"/>
          <w:rFonts w:ascii="GHEA Grapalat" w:hAnsi="GHEA Grapalat"/>
          <w:sz w:val="24"/>
          <w:szCs w:val="24"/>
        </w:rPr>
        <w:footnoteReference w:customMarkFollows="1" w:id="6"/>
        <w:t>10</w:t>
      </w:r>
      <w:r w:rsidRPr="009044F1">
        <w:rPr>
          <w:rFonts w:ascii="GHEA Grapalat" w:hAnsi="GHEA Grapalat"/>
          <w:sz w:val="24"/>
          <w:szCs w:val="24"/>
        </w:rPr>
        <w:t xml:space="preserve">. </w:t>
      </w:r>
    </w:p>
    <w:p w14:paraId="4E0EB1BE" w14:textId="77777777" w:rsidR="00583092" w:rsidRPr="009044F1" w:rsidRDefault="00A150A9" w:rsidP="00427CDB">
      <w:pPr>
        <w:widowControl w:val="0"/>
        <w:tabs>
          <w:tab w:val="left" w:pos="1276"/>
        </w:tabs>
        <w:ind w:firstLine="567"/>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lastRenderedPageBreak/>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14:paraId="24C59680" w14:textId="77777777" w:rsidR="00583092" w:rsidRPr="009044F1" w:rsidRDefault="00A150A9" w:rsidP="00427CDB">
      <w:pPr>
        <w:pStyle w:val="23"/>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4B2B631F" w14:textId="77777777" w:rsidR="00583092" w:rsidRPr="005114D0" w:rsidRDefault="00662165" w:rsidP="00427CDB">
      <w:pPr>
        <w:pStyle w:val="23"/>
        <w:widowControl w:val="0"/>
        <w:spacing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5A86860F" w14:textId="77777777" w:rsidR="00583092" w:rsidRPr="00374F4A" w:rsidRDefault="00A150A9" w:rsidP="00427CDB">
      <w:pPr>
        <w:pStyle w:val="23"/>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75D1D991" w14:textId="77777777" w:rsidR="00E45ACA" w:rsidRPr="000811C1" w:rsidRDefault="00A150A9" w:rsidP="00427CDB">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0E949401" w14:textId="77777777" w:rsidR="00583092" w:rsidRDefault="00A150A9" w:rsidP="00427CDB">
      <w:pPr>
        <w:pStyle w:val="23"/>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74FE9572" w14:textId="4F05CCA9" w:rsidR="00EE5A30" w:rsidRDefault="00EE5A30" w:rsidP="00427CDB">
      <w:pPr>
        <w:pStyle w:val="23"/>
        <w:widowControl w:val="0"/>
        <w:spacing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sidR="002670B7">
        <w:rPr>
          <w:rFonts w:ascii="GHEA Grapalat" w:hAnsi="GHEA Grapalat"/>
          <w:sz w:val="24"/>
          <w:szCs w:val="24"/>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65B82143" w14:textId="77777777" w:rsidR="00EE5A30" w:rsidRPr="00B6749E" w:rsidRDefault="00EE5A30" w:rsidP="00427CDB">
      <w:pPr>
        <w:pStyle w:val="23"/>
        <w:widowControl w:val="0"/>
        <w:numPr>
          <w:ilvl w:val="0"/>
          <w:numId w:val="32"/>
        </w:numPr>
        <w:spacing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14:paraId="63E0E213" w14:textId="77777777" w:rsidR="00EE5A30" w:rsidRDefault="00EE5A30" w:rsidP="00427CDB">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454DF1D5" w14:textId="77777777" w:rsidR="00EE5A30" w:rsidRPr="00747338" w:rsidRDefault="00EE5A30" w:rsidP="00427CDB">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5A4346AD" w14:textId="77777777" w:rsidR="00EE5A30" w:rsidRPr="009044F1" w:rsidRDefault="00EE5A30" w:rsidP="00427CDB">
      <w:pPr>
        <w:pStyle w:val="23"/>
        <w:widowControl w:val="0"/>
        <w:tabs>
          <w:tab w:val="left" w:pos="1276"/>
        </w:tabs>
        <w:spacing w:line="240" w:lineRule="auto"/>
        <w:ind w:firstLine="567"/>
        <w:contextualSpacing/>
        <w:rPr>
          <w:rFonts w:ascii="GHEA Grapalat" w:hAnsi="GHEA Grapalat" w:cs="Sylfaen"/>
          <w:sz w:val="24"/>
          <w:szCs w:val="24"/>
        </w:rPr>
      </w:pPr>
    </w:p>
    <w:p w14:paraId="61FB53EE" w14:textId="77777777" w:rsidR="000313A6" w:rsidRPr="009044F1" w:rsidRDefault="00AA0AD8" w:rsidP="00427CDB">
      <w:pPr>
        <w:widowControl w:val="0"/>
        <w:jc w:val="center"/>
        <w:rPr>
          <w:rFonts w:ascii="GHEA Grapalat" w:hAnsi="GHEA Grapalat" w:cs="Arial"/>
          <w:b/>
          <w:iCs/>
        </w:rPr>
      </w:pPr>
      <w:r w:rsidRPr="009044F1">
        <w:rPr>
          <w:rFonts w:ascii="GHEA Grapalat" w:hAnsi="GHEA Grapalat"/>
          <w:b/>
        </w:rPr>
        <w:t xml:space="preserve">9. ЗАКЛЮЧЕНИЕ ДОГОВОРА </w:t>
      </w:r>
    </w:p>
    <w:p w14:paraId="01CFBFAF" w14:textId="77777777" w:rsidR="00096865" w:rsidRPr="009044F1" w:rsidRDefault="00AA0AD8" w:rsidP="00427CDB">
      <w:pPr>
        <w:widowControl w:val="0"/>
        <w:tabs>
          <w:tab w:val="left" w:pos="1134"/>
        </w:tabs>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19F95778" w14:textId="77777777" w:rsidR="00EB6E54" w:rsidRPr="009044F1" w:rsidRDefault="00AA0AD8" w:rsidP="00427CDB">
      <w:pPr>
        <w:widowControl w:val="0"/>
        <w:tabs>
          <w:tab w:val="left" w:pos="1134"/>
        </w:tabs>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w:t>
      </w:r>
      <w:r w:rsidRPr="009044F1">
        <w:rPr>
          <w:rFonts w:ascii="GHEA Grapalat" w:hAnsi="GHEA Grapalat"/>
        </w:rPr>
        <w:lastRenderedPageBreak/>
        <w:t xml:space="preserve">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14:paraId="0D9D6799" w14:textId="77777777" w:rsidR="00F23A51" w:rsidRPr="009044F1" w:rsidRDefault="00AA0AD8" w:rsidP="00427CDB">
      <w:pPr>
        <w:widowControl w:val="0"/>
        <w:tabs>
          <w:tab w:val="left" w:pos="1134"/>
        </w:tabs>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14:paraId="6A9C0A42" w14:textId="77777777" w:rsidR="00B06EC9" w:rsidRDefault="00AA0AD8" w:rsidP="00427CDB">
      <w:pPr>
        <w:widowControl w:val="0"/>
        <w:tabs>
          <w:tab w:val="left" w:pos="1134"/>
        </w:tabs>
        <w:ind w:firstLine="567"/>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 xml:space="preserve">ставляет заказчику </w:t>
      </w:r>
      <w:r w:rsidR="00AB3F64" w:rsidRPr="00DF59E9">
        <w:rPr>
          <w:rFonts w:ascii="GHEA Grapalat" w:hAnsi="GHEA Grapalat"/>
        </w:rPr>
        <w:t>обеспечени</w:t>
      </w:r>
      <w:r w:rsidR="00AB3F64">
        <w:rPr>
          <w:rFonts w:ascii="GHEA Grapalat" w:hAnsi="GHEA Grapalat"/>
        </w:rPr>
        <w:t xml:space="preserve">е </w:t>
      </w:r>
      <w:r w:rsidR="00B06EC9" w:rsidRPr="00DF59E9">
        <w:rPr>
          <w:rFonts w:ascii="GHEA Grapalat" w:hAnsi="GHEA Grapalat"/>
        </w:rPr>
        <w:t>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14:paraId="7F427039" w14:textId="77777777" w:rsidR="000313A6" w:rsidRPr="009044F1" w:rsidRDefault="00B06EC9" w:rsidP="00427CDB">
      <w:pPr>
        <w:widowControl w:val="0"/>
        <w:tabs>
          <w:tab w:val="left" w:pos="1134"/>
        </w:tabs>
        <w:ind w:firstLine="567"/>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2D82A47" w14:textId="77777777" w:rsidR="00D612BC" w:rsidRPr="009044F1" w:rsidRDefault="00AA0AD8" w:rsidP="00427CDB">
      <w:pPr>
        <w:pStyle w:val="a3"/>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29DAAB1A" w14:textId="77777777" w:rsidR="00096865" w:rsidRPr="00925DE0" w:rsidRDefault="007F245B" w:rsidP="00427CDB">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526DC0" w:rsidRPr="009044F1">
        <w:rPr>
          <w:rFonts w:ascii="GHEA Grapalat" w:hAnsi="GHEA Grapalat"/>
          <w:b/>
        </w:rPr>
        <w:t>ОБЕСПЕЧЕНИ</w:t>
      </w:r>
      <w:r w:rsidR="00526DC0">
        <w:rPr>
          <w:rFonts w:ascii="GHEA Grapalat" w:hAnsi="GHEA Grapalat"/>
          <w:b/>
        </w:rPr>
        <w:t xml:space="preserve">Е </w:t>
      </w:r>
      <w:r w:rsidR="00F83409" w:rsidRPr="009044F1">
        <w:rPr>
          <w:rFonts w:ascii="GHEA Grapalat" w:hAnsi="GHEA Grapalat"/>
          <w:b/>
        </w:rPr>
        <w:t xml:space="preserve"> </w:t>
      </w:r>
      <w:r w:rsidR="00030D40" w:rsidRPr="009044F1">
        <w:rPr>
          <w:rFonts w:ascii="GHEA Grapalat" w:hAnsi="GHEA Grapalat"/>
          <w:b/>
        </w:rPr>
        <w:t>ДОГОВОРА</w:t>
      </w:r>
    </w:p>
    <w:p w14:paraId="44E2DEF5" w14:textId="77777777" w:rsidR="007C56B2" w:rsidRDefault="00030D40" w:rsidP="00427CDB">
      <w:pPr>
        <w:widowControl w:val="0"/>
        <w:tabs>
          <w:tab w:val="left" w:pos="1276"/>
        </w:tabs>
        <w:ind w:firstLine="567"/>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 xml:space="preserve">На основании требования о предоставлении </w:t>
      </w:r>
      <w:r w:rsidR="00FB2C22" w:rsidRPr="00681C1F">
        <w:rPr>
          <w:rFonts w:ascii="GHEA Grapalat" w:hAnsi="GHEA Grapalat"/>
          <w:color w:val="000000" w:themeColor="text1"/>
        </w:rPr>
        <w:t>обеспечени</w:t>
      </w:r>
      <w:r w:rsidR="00FB2C22">
        <w:rPr>
          <w:rFonts w:ascii="GHEA Grapalat" w:hAnsi="GHEA Grapalat"/>
          <w:color w:val="000000" w:themeColor="text1"/>
        </w:rPr>
        <w:t xml:space="preserve">я </w:t>
      </w:r>
      <w:r w:rsidR="007C56B2" w:rsidRPr="00681C1F">
        <w:rPr>
          <w:rFonts w:ascii="GHEA Grapalat" w:hAnsi="GHEA Grapalat"/>
          <w:color w:val="000000" w:themeColor="text1"/>
        </w:rPr>
        <w:t xml:space="preserve">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 xml:space="preserve">дня его получения, обязан представить </w:t>
      </w:r>
      <w:r w:rsidR="00FB2C22" w:rsidRPr="00681C1F">
        <w:rPr>
          <w:rFonts w:ascii="GHEA Grapalat" w:hAnsi="GHEA Grapalat"/>
          <w:color w:val="000000" w:themeColor="text1"/>
        </w:rPr>
        <w:t>обеспечени</w:t>
      </w:r>
      <w:r w:rsidR="00FB2C22">
        <w:rPr>
          <w:rFonts w:ascii="GHEA Grapalat" w:hAnsi="GHEA Grapalat"/>
          <w:color w:val="000000" w:themeColor="text1"/>
        </w:rPr>
        <w:t>е</w:t>
      </w:r>
      <w:r w:rsidR="00FB2C22" w:rsidRPr="00681C1F">
        <w:rPr>
          <w:rFonts w:ascii="GHEA Grapalat" w:hAnsi="GHEA Grapalat"/>
          <w:color w:val="000000" w:themeColor="text1"/>
        </w:rPr>
        <w:t xml:space="preserve"> </w:t>
      </w:r>
      <w:r w:rsidR="007C56B2" w:rsidRPr="00681C1F">
        <w:rPr>
          <w:rFonts w:ascii="GHEA Grapalat" w:hAnsi="GHEA Grapalat"/>
          <w:color w:val="000000" w:themeColor="text1"/>
        </w:rPr>
        <w:t>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7C56B2">
        <w:rPr>
          <w:rFonts w:ascii="GHEA Grapalat" w:hAnsi="GHEA Grapalat"/>
          <w:color w:val="000000" w:themeColor="text1"/>
        </w:rPr>
        <w:t>предоплаты</w:t>
      </w:r>
      <w:r w:rsidR="007C56B2" w:rsidRPr="00681C1F">
        <w:rPr>
          <w:rFonts w:ascii="GHEA Grapalat" w:hAnsi="GHEA Grapalat"/>
          <w:color w:val="000000" w:themeColor="text1"/>
        </w:rPr>
        <w:t>)</w:t>
      </w:r>
      <w:r w:rsidR="007C56B2">
        <w:rPr>
          <w:rFonts w:ascii="GHEA Grapalat" w:hAnsi="GHEA Grapalat"/>
          <w:color w:val="000000" w:themeColor="text1"/>
        </w:rPr>
        <w:t>.</w:t>
      </w:r>
      <w:r w:rsidR="00573C64" w:rsidRPr="00573C64">
        <w:rPr>
          <w:rFonts w:ascii="GHEA Grapalat" w:hAnsi="GHEA Grapalat"/>
          <w:color w:val="000000" w:themeColor="text1"/>
          <w:vertAlign w:val="superscript"/>
        </w:rPr>
        <w:t>10.1</w:t>
      </w:r>
    </w:p>
    <w:p w14:paraId="4E904707" w14:textId="77777777" w:rsidR="00E271A0" w:rsidRDefault="00384973" w:rsidP="00427CDB">
      <w:pPr>
        <w:rPr>
          <w:rFonts w:ascii="GHEA Grapalat" w:hAnsi="GHEA Grapalat" w:cs="Sylfaen"/>
        </w:rPr>
      </w:pPr>
      <w:r>
        <w:rPr>
          <w:rFonts w:ascii="GHEA Grapalat" w:hAnsi="GHEA Grapalat" w:cs="Sylfaen"/>
        </w:rPr>
        <w:t>-----------------------------------------------</w:t>
      </w:r>
    </w:p>
    <w:p w14:paraId="1001B236" w14:textId="77777777" w:rsidR="00E271A0" w:rsidRPr="000B15AE" w:rsidRDefault="00E271A0" w:rsidP="00427CDB">
      <w:pPr>
        <w:pStyle w:val="af2"/>
        <w:jc w:val="both"/>
        <w:rPr>
          <w:rFonts w:ascii="GHEA Grapalat" w:hAnsi="GHEA Grapalat"/>
          <w:i/>
          <w:sz w:val="16"/>
          <w:szCs w:val="16"/>
        </w:rPr>
      </w:pPr>
      <w:r w:rsidRPr="00E271A0">
        <w:rPr>
          <w:rFonts w:ascii="GHEA Grapalat" w:hAnsi="GHEA Grapalat"/>
          <w:b/>
          <w:i/>
          <w:sz w:val="22"/>
          <w:szCs w:val="22"/>
          <w:vertAlign w:val="superscript"/>
        </w:rPr>
        <w:t>10,1</w:t>
      </w:r>
      <w:r>
        <w:rPr>
          <w:rFonts w:ascii="GHEA Grapalat" w:hAnsi="GHEA Grapalat"/>
          <w:i/>
          <w:sz w:val="16"/>
          <w:szCs w:val="16"/>
        </w:rPr>
        <w:t xml:space="preserve"> </w:t>
      </w:r>
      <w:r w:rsidRPr="00AA15C4">
        <w:rPr>
          <w:rFonts w:ascii="GHEA Grapalat" w:hAnsi="GHEA Grapalat"/>
          <w:i/>
          <w:sz w:val="16"/>
          <w:szCs w:val="16"/>
        </w:rPr>
        <w:t xml:space="preserve">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C1E6CDA" w14:textId="77777777" w:rsidR="00E271A0" w:rsidRPr="000B15AE" w:rsidRDefault="00E271A0" w:rsidP="00427CDB">
      <w:pPr>
        <w:pStyle w:val="af2"/>
        <w:jc w:val="both"/>
        <w:rPr>
          <w:rFonts w:ascii="GHEA Grapalat" w:hAnsi="GHEA Grapalat"/>
          <w:i/>
          <w:sz w:val="16"/>
          <w:szCs w:val="16"/>
        </w:rPr>
      </w:pPr>
      <w:r w:rsidRPr="00AA15C4">
        <w:rPr>
          <w:rFonts w:ascii="GHEA Grapalat" w:hAnsi="GHEA Grapalat"/>
          <w:i/>
          <w:sz w:val="16"/>
          <w:szCs w:val="16"/>
        </w:rPr>
        <w:t xml:space="preserve">-по заявке на закупку цена закупки по данному лоту не превышает </w:t>
      </w:r>
      <w:proofErr w:type="spellStart"/>
      <w:r w:rsidRPr="00AA15C4">
        <w:rPr>
          <w:rFonts w:ascii="GHEA Grapalat" w:hAnsi="GHEA Grapalat"/>
          <w:i/>
          <w:sz w:val="16"/>
          <w:szCs w:val="16"/>
        </w:rPr>
        <w:t>двадцатипятикратный</w:t>
      </w:r>
      <w:proofErr w:type="spellEnd"/>
      <w:r w:rsidRPr="00AA15C4">
        <w:rPr>
          <w:rFonts w:ascii="GHEA Grapalat" w:hAnsi="GHEA Grapalat"/>
          <w:i/>
          <w:sz w:val="16"/>
          <w:szCs w:val="16"/>
        </w:rPr>
        <w:t xml:space="preserve"> размер базовой единицы закупок и не предусмотрена предоплата, </w:t>
      </w:r>
    </w:p>
    <w:p w14:paraId="2642B99E" w14:textId="77777777" w:rsidR="00E271A0" w:rsidRPr="000B15AE" w:rsidRDefault="00E271A0" w:rsidP="00427CDB">
      <w:pPr>
        <w:pStyle w:val="af2"/>
        <w:jc w:val="both"/>
        <w:rPr>
          <w:rFonts w:ascii="GHEA Grapalat" w:hAnsi="GHEA Grapalat"/>
          <w:i/>
          <w:sz w:val="16"/>
          <w:szCs w:val="16"/>
        </w:rPr>
      </w:pPr>
      <w:r w:rsidRPr="00AA15C4">
        <w:rPr>
          <w:rFonts w:ascii="GHEA Grapalat" w:hAnsi="GHEA Grapalat"/>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7682C">
        <w:t xml:space="preserve"> </w:t>
      </w:r>
      <w:r w:rsidRPr="00F7682C">
        <w:rPr>
          <w:rFonts w:ascii="GHEA Grapalat" w:hAnsi="GHEA Grapalat"/>
          <w:i/>
          <w:sz w:val="16"/>
          <w:szCs w:val="16"/>
        </w:rPr>
        <w:t xml:space="preserve">или когда в рамках финансовых средств, предусмотренных на день утверждения заявки на </w:t>
      </w:r>
      <w:r>
        <w:rPr>
          <w:rFonts w:ascii="GHEA Grapalat" w:hAnsi="GHEA Grapalat"/>
          <w:i/>
          <w:sz w:val="16"/>
          <w:szCs w:val="16"/>
        </w:rPr>
        <w:t>за</w:t>
      </w:r>
      <w:r w:rsidRPr="00F7682C">
        <w:rPr>
          <w:rFonts w:ascii="GHEA Grapalat" w:hAnsi="GHEA Grapalat"/>
          <w:i/>
          <w:sz w:val="16"/>
          <w:szCs w:val="16"/>
        </w:rPr>
        <w:t>купку, предусматривается предоставление предоплаты</w:t>
      </w:r>
      <w:r w:rsidR="00577C08">
        <w:rPr>
          <w:rFonts w:ascii="GHEA Grapalat" w:hAnsi="GHEA Grapalat"/>
          <w:i/>
          <w:sz w:val="16"/>
          <w:szCs w:val="16"/>
        </w:rPr>
        <w:t>.</w:t>
      </w:r>
    </w:p>
    <w:p w14:paraId="68D7B4BE" w14:textId="77777777" w:rsidR="0085658A" w:rsidRDefault="0085658A" w:rsidP="00427CDB">
      <w:pPr>
        <w:rPr>
          <w:rFonts w:ascii="GHEA Grapalat" w:hAnsi="GHEA Grapalat"/>
        </w:rPr>
      </w:pPr>
    </w:p>
    <w:p w14:paraId="363DCEC4" w14:textId="77777777" w:rsidR="00CD2651" w:rsidRPr="00D532B5" w:rsidDel="009A515F" w:rsidRDefault="00055FCF" w:rsidP="00427CDB">
      <w:pPr>
        <w:rPr>
          <w:del w:id="0" w:author="Inesa Kocharyan" w:date="2025-03-21T20:22:00Z"/>
          <w:rFonts w:ascii="GHEA Grapalat" w:hAnsi="GHEA Grapalat"/>
          <w:i/>
          <w:sz w:val="20"/>
          <w:szCs w:val="20"/>
        </w:rPr>
      </w:pPr>
      <w:del w:id="1" w:author="Inesa Kocharyan" w:date="2025-03-21T20:22:00Z">
        <w:r w:rsidRPr="00D532B5" w:rsidDel="009A515F">
          <w:rPr>
            <w:rFonts w:ascii="GHEA Grapalat" w:hAnsi="GHEA Grapalat"/>
            <w:i/>
            <w:sz w:val="20"/>
            <w:szCs w:val="20"/>
          </w:rPr>
          <w:delText xml:space="preserve">  </w:delText>
        </w:r>
      </w:del>
    </w:p>
    <w:p w14:paraId="7C3204B3" w14:textId="77777777" w:rsidR="00816D27" w:rsidRDefault="00816D27" w:rsidP="00427CDB">
      <w:pPr>
        <w:rPr>
          <w:rFonts w:ascii="GHEA Grapalat" w:hAnsi="GHEA Grapalat" w:cs="Sylfaen"/>
        </w:rPr>
      </w:pPr>
      <w:r>
        <w:rPr>
          <w:rFonts w:ascii="GHEA Grapalat" w:hAnsi="GHEA Grapalat" w:cs="Sylfaen"/>
        </w:rPr>
        <w:br w:type="page"/>
      </w:r>
    </w:p>
    <w:p w14:paraId="25EB3C84" w14:textId="19431B18" w:rsidR="00366C4E" w:rsidRPr="00853D2D" w:rsidRDefault="00030D40" w:rsidP="00427CDB">
      <w:pPr>
        <w:widowControl w:val="0"/>
        <w:tabs>
          <w:tab w:val="left" w:pos="1276"/>
        </w:tabs>
        <w:ind w:firstLine="567"/>
        <w:jc w:val="both"/>
        <w:rPr>
          <w:rFonts w:ascii="GHEA Grapalat" w:hAnsi="GHEA Grapalat"/>
        </w:rPr>
      </w:pPr>
      <w:r w:rsidRPr="00853D2D">
        <w:rPr>
          <w:rFonts w:ascii="GHEA Grapalat" w:hAnsi="GHEA Grapalat"/>
        </w:rPr>
        <w:lastRenderedPageBreak/>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w:t>
      </w:r>
      <w:r w:rsidR="006C5F43">
        <w:rPr>
          <w:rFonts w:ascii="GHEA Grapalat" w:hAnsi="GHEA Grapalat"/>
          <w:lang w:val="hy-AM"/>
        </w:rPr>
        <w:t>20</w:t>
      </w:r>
      <w:r w:rsidR="0053183E">
        <w:rPr>
          <w:rFonts w:ascii="GHEA Grapalat" w:hAnsi="GHEA Grapalat"/>
        </w:rPr>
        <w:t xml:space="preserve"> </w:t>
      </w:r>
      <w:r w:rsidR="007D69E3" w:rsidRPr="00853D2D">
        <w:rPr>
          <w:rStyle w:val="af6"/>
          <w:rFonts w:ascii="GHEA Grapalat" w:hAnsi="GHEA Grapalat" w:cs="Sylfaen"/>
        </w:rPr>
        <w:footnoteReference w:customMarkFollows="1" w:id="7"/>
        <w:t>11</w:t>
      </w:r>
      <w:r w:rsidR="007D69E3">
        <w:rPr>
          <w:rFonts w:ascii="GHEA Grapalat" w:hAnsi="GHEA Grapalat" w:cs="Sylfaen"/>
        </w:rPr>
        <w:t xml:space="preserve"> </w:t>
      </w:r>
      <w:r w:rsidRPr="00853D2D">
        <w:rPr>
          <w:rFonts w:ascii="GHEA Grapalat" w:hAnsi="GHEA Grapalat"/>
        </w:rPr>
        <w:t xml:space="preserve">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 (Приложение 5)</w:t>
      </w:r>
      <w:r w:rsidR="00375E5E" w:rsidRPr="00853D2D">
        <w:rPr>
          <w:rFonts w:ascii="GHEA Grapalat" w:hAnsi="GHEA Grapalat"/>
        </w:rPr>
        <w:t xml:space="preserve"> или наличных денег</w:t>
      </w:r>
      <w:r w:rsidR="00C019F8" w:rsidRPr="00853D2D">
        <w:rPr>
          <w:rStyle w:val="af6"/>
          <w:rFonts w:ascii="GHEA Grapalat" w:hAnsi="GHEA Grapalat"/>
        </w:rPr>
        <w:footnoteReference w:customMarkFollows="1" w:id="8"/>
        <w:t>12</w:t>
      </w:r>
      <w:r w:rsidR="00375E5E" w:rsidRPr="00853D2D">
        <w:rPr>
          <w:rFonts w:ascii="GHEA Grapalat" w:hAnsi="GHEA Grapalat"/>
        </w:rPr>
        <w:t>.</w:t>
      </w:r>
    </w:p>
    <w:p w14:paraId="4C7D6699" w14:textId="77777777" w:rsidR="0011249D" w:rsidRDefault="0058395E" w:rsidP="00427CDB">
      <w:pPr>
        <w:widowControl w:val="0"/>
        <w:tabs>
          <w:tab w:val="left" w:pos="1276"/>
        </w:tabs>
        <w:ind w:firstLine="567"/>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14:paraId="01D5E2D6" w14:textId="77777777" w:rsidR="00E969ED" w:rsidRPr="00DC30CC" w:rsidRDefault="00740EF5" w:rsidP="00427CDB">
      <w:pPr>
        <w:widowControl w:val="0"/>
        <w:tabs>
          <w:tab w:val="left" w:pos="1276"/>
        </w:tabs>
        <w:ind w:firstLine="567"/>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963991">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056BEAC3" w14:textId="77777777" w:rsidR="00F0759D" w:rsidRDefault="00F92A53" w:rsidP="00427CDB">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1819E51B" w14:textId="77777777" w:rsidR="00D32092" w:rsidRPr="00BC2673" w:rsidRDefault="004A0321" w:rsidP="00427CDB">
      <w:pPr>
        <w:widowControl w:val="0"/>
        <w:tabs>
          <w:tab w:val="left" w:pos="1276"/>
        </w:tabs>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 xml:space="preserve">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B561F2" w:rsidRPr="009044F1">
        <w:rPr>
          <w:rFonts w:ascii="GHEA Grapalat" w:hAnsi="GHEA Grapalat"/>
        </w:rPr>
        <w:t>обеспечени</w:t>
      </w:r>
      <w:r w:rsidR="00B561F2">
        <w:rPr>
          <w:rFonts w:ascii="GHEA Grapalat" w:hAnsi="GHEA Grapalat"/>
        </w:rPr>
        <w:t xml:space="preserve">е </w:t>
      </w:r>
      <w:r w:rsidR="0076763C" w:rsidRPr="009044F1">
        <w:rPr>
          <w:rFonts w:ascii="GHEA Grapalat" w:hAnsi="GHEA Grapalat"/>
        </w:rPr>
        <w:t>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w:t>
      </w:r>
      <w:r w:rsidR="004F3E61" w:rsidRPr="00A21022">
        <w:rPr>
          <w:rFonts w:ascii="GHEA Grapalat" w:hAnsi="GHEA Grapalat" w:cs="Sylfaen"/>
        </w:rPr>
        <w:t>обеспечени</w:t>
      </w:r>
      <w:r w:rsidR="004F3E61">
        <w:rPr>
          <w:rFonts w:ascii="GHEA Grapalat" w:hAnsi="GHEA Grapalat" w:cs="Sylfaen"/>
        </w:rPr>
        <w:t>е</w:t>
      </w:r>
      <w:r w:rsidR="004F3E61" w:rsidRPr="00A21022">
        <w:rPr>
          <w:rFonts w:ascii="GHEA Grapalat" w:hAnsi="GHEA Grapalat" w:cs="Sylfaen"/>
        </w:rPr>
        <w:t xml:space="preserve"> </w:t>
      </w:r>
      <w:r w:rsidR="00D32092" w:rsidRPr="00A21022">
        <w:rPr>
          <w:rFonts w:ascii="GHEA Grapalat" w:hAnsi="GHEA Grapalat" w:cs="Sylfaen"/>
        </w:rPr>
        <w:t xml:space="preserve">договора,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14:paraId="3476F200" w14:textId="77777777" w:rsidR="008F0732" w:rsidRPr="00625529" w:rsidRDefault="00030D40" w:rsidP="00427CDB">
      <w:pPr>
        <w:widowControl w:val="0"/>
        <w:tabs>
          <w:tab w:val="left" w:pos="1276"/>
        </w:tabs>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 xml:space="preserve">В случае если договором предусмотрено условие о предоставлении заказчиком предоплаты, отобранный участник предоставляет заказчику также </w:t>
      </w:r>
      <w:r w:rsidRPr="009044F1">
        <w:rPr>
          <w:rFonts w:ascii="GHEA Grapalat" w:hAnsi="GHEA Grapalat"/>
        </w:rPr>
        <w:lastRenderedPageBreak/>
        <w:t>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7811E5">
        <w:rPr>
          <w:rFonts w:ascii="GHEA Grapalat" w:hAnsi="GHEA Grapalat"/>
        </w:rPr>
        <w:t>П</w:t>
      </w:r>
      <w:r w:rsidR="007811E5" w:rsidRPr="001647D2">
        <w:rPr>
          <w:rFonts w:ascii="GHEA Grapalat" w:hAnsi="GHEA Grapalat"/>
        </w:rPr>
        <w:t xml:space="preserve">риложение </w:t>
      </w:r>
      <w:r w:rsidR="007811E5">
        <w:rPr>
          <w:rFonts w:ascii="GHEA Grapalat" w:hAnsi="GHEA Grapalat"/>
        </w:rPr>
        <w:t>5.2</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14:paraId="522EB33E" w14:textId="77777777" w:rsidR="005162B1" w:rsidRPr="009044F1" w:rsidRDefault="00030D40" w:rsidP="00427CDB">
      <w:pPr>
        <w:widowControl w:val="0"/>
        <w:tabs>
          <w:tab w:val="left" w:pos="1276"/>
        </w:tabs>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FE23C4" w:rsidRPr="009044F1">
        <w:rPr>
          <w:rFonts w:ascii="GHEA Grapalat" w:hAnsi="GHEA Grapalat"/>
        </w:rPr>
        <w:t>обеспечени</w:t>
      </w:r>
      <w:r w:rsidR="00FE23C4">
        <w:rPr>
          <w:rFonts w:ascii="GHEA Grapalat" w:hAnsi="GHEA Grapalat"/>
        </w:rPr>
        <w:t xml:space="preserve">е </w:t>
      </w:r>
      <w:r w:rsidR="00125AA6" w:rsidRPr="009044F1">
        <w:rPr>
          <w:rFonts w:ascii="GHEA Grapalat" w:hAnsi="GHEA Grapalat"/>
        </w:rPr>
        <w:t>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499E6CF0" w14:textId="77777777" w:rsidR="0074650E" w:rsidRDefault="0074650E" w:rsidP="00427CDB">
      <w:pPr>
        <w:widowControl w:val="0"/>
        <w:tabs>
          <w:tab w:val="left" w:pos="1134"/>
        </w:tabs>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004B08">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004B08">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004B08">
        <w:rPr>
          <w:rFonts w:ascii="GHEA Grapalat" w:hAnsi="GHEA Grapalat"/>
        </w:rPr>
        <w:t>пяти</w:t>
      </w:r>
      <w:r w:rsidR="00004B08"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w:t>
      </w:r>
      <w:r w:rsidRPr="00F2342B">
        <w:rPr>
          <w:rFonts w:ascii="GHEA Grapalat" w:hAnsi="GHEA Grapalat"/>
        </w:rPr>
        <w:t>обеспечения. Если требование о выплате обеспечения отклоняется банком</w:t>
      </w:r>
      <w:r w:rsidR="00084BA4" w:rsidRPr="00F2342B">
        <w:rPr>
          <w:rFonts w:ascii="GHEA Grapalat" w:hAnsi="GHEA Grapalat"/>
        </w:rPr>
        <w:t xml:space="preserve"> или Министерством Финансов РА</w:t>
      </w:r>
      <w:r w:rsidRPr="00F2342B">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proofErr w:type="spellStart"/>
      <w:r w:rsidR="00084BA4" w:rsidRPr="00F2342B">
        <w:rPr>
          <w:rFonts w:ascii="GHEA Grapalat" w:hAnsi="GHEA Grapalat"/>
        </w:rPr>
        <w:t>письменно</w:t>
      </w:r>
      <w:r w:rsidRPr="00F2342B">
        <w:rPr>
          <w:rFonts w:ascii="GHEA Grapalat" w:hAnsi="GHEA Grapalat"/>
        </w:rPr>
        <w:t>в</w:t>
      </w:r>
      <w:proofErr w:type="spellEnd"/>
      <w:r w:rsidRPr="00F2342B">
        <w:rPr>
          <w:rFonts w:ascii="GHEA Grapalat" w:hAnsi="GHEA Grapalat"/>
        </w:rPr>
        <w:t xml:space="preserve"> течение двух рабочих дней после получения</w:t>
      </w:r>
      <w:r w:rsidRPr="0074650E">
        <w:rPr>
          <w:rFonts w:ascii="GHEA Grapalat" w:hAnsi="GHEA Grapalat"/>
        </w:rPr>
        <w:t xml:space="preserve"> отказа.</w:t>
      </w:r>
    </w:p>
    <w:p w14:paraId="5DC611D2" w14:textId="77777777" w:rsidR="00004B08" w:rsidRPr="00F2342B" w:rsidRDefault="003F7E4D" w:rsidP="00427CD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lang w:val="hy-AM"/>
        </w:rPr>
        <w:t xml:space="preserve">           </w:t>
      </w:r>
      <w:r w:rsidR="00004B08" w:rsidRPr="00F2342B">
        <w:rPr>
          <w:rFonts w:ascii="GHEA Grapalat" w:hAnsi="GHEA Grapalat"/>
        </w:rPr>
        <w:t xml:space="preserve">10.8 </w:t>
      </w:r>
      <w:r w:rsidR="00004B08" w:rsidRPr="00F2342B">
        <w:rPr>
          <w:rFonts w:ascii="GHEA Grapalat" w:hAnsi="GHEA Grapalat" w:hint="eastAsia"/>
        </w:rPr>
        <w:t>О</w:t>
      </w:r>
      <w:r w:rsidR="00004B08" w:rsidRPr="00F2342B">
        <w:rPr>
          <w:rFonts w:ascii="GHEA Grapalat" w:hAnsi="GHEA Grapalat"/>
        </w:rPr>
        <w:t xml:space="preserve"> </w:t>
      </w:r>
      <w:r w:rsidR="00004B08" w:rsidRPr="00F2342B">
        <w:rPr>
          <w:rFonts w:ascii="GHEA Grapalat" w:hAnsi="GHEA Grapalat" w:hint="eastAsia"/>
        </w:rPr>
        <w:t>возврате</w:t>
      </w:r>
      <w:r w:rsidR="00004B08" w:rsidRPr="00F2342B">
        <w:rPr>
          <w:rFonts w:ascii="GHEA Grapalat" w:hAnsi="GHEA Grapalat"/>
        </w:rPr>
        <w:t xml:space="preserve"> </w:t>
      </w:r>
      <w:r w:rsidR="00004B08" w:rsidRPr="00F2342B">
        <w:rPr>
          <w:rFonts w:ascii="GHEA Grapalat" w:hAnsi="GHEA Grapalat" w:hint="eastAsia"/>
        </w:rPr>
        <w:t>обеспечения</w:t>
      </w:r>
      <w:r w:rsidR="00004B08" w:rsidRPr="00F2342B">
        <w:rPr>
          <w:rFonts w:ascii="GHEA Grapalat" w:hAnsi="GHEA Grapalat"/>
        </w:rPr>
        <w:t xml:space="preserve"> </w:t>
      </w:r>
      <w:r w:rsidR="00004B08" w:rsidRPr="00F2342B">
        <w:rPr>
          <w:rFonts w:ascii="GHEA Grapalat" w:hAnsi="GHEA Grapalat" w:hint="eastAsia"/>
        </w:rPr>
        <w:t>договора</w:t>
      </w:r>
      <w:r w:rsidR="00004B08" w:rsidRPr="00F2342B">
        <w:rPr>
          <w:rFonts w:ascii="GHEA Grapalat" w:hAnsi="GHEA Grapalat"/>
        </w:rPr>
        <w:t xml:space="preserve"> </w:t>
      </w:r>
      <w:r w:rsidR="00004B08" w:rsidRPr="00F2342B">
        <w:rPr>
          <w:rFonts w:ascii="GHEA Grapalat" w:hAnsi="GHEA Grapalat" w:hint="eastAsia"/>
        </w:rPr>
        <w:t>или</w:t>
      </w:r>
      <w:r w:rsidR="00004B08" w:rsidRPr="00F2342B">
        <w:rPr>
          <w:rFonts w:ascii="GHEA Grapalat" w:hAnsi="GHEA Grapalat"/>
        </w:rPr>
        <w:t xml:space="preserve"> </w:t>
      </w:r>
      <w:r w:rsidR="00004B08" w:rsidRPr="00F2342B">
        <w:rPr>
          <w:rFonts w:ascii="GHEA Grapalat" w:hAnsi="GHEA Grapalat" w:hint="eastAsia"/>
        </w:rPr>
        <w:t>квалификации</w:t>
      </w:r>
      <w:r w:rsidR="00004B08" w:rsidRPr="00F2342B">
        <w:rPr>
          <w:rFonts w:ascii="GHEA Grapalat" w:hAnsi="GHEA Grapalat"/>
        </w:rPr>
        <w:t xml:space="preserve"> </w:t>
      </w:r>
      <w:r w:rsidR="00004B08" w:rsidRPr="00F2342B">
        <w:rPr>
          <w:rFonts w:ascii="GHEA Grapalat" w:hAnsi="GHEA Grapalat" w:hint="eastAsia"/>
        </w:rPr>
        <w:t>руководитель</w:t>
      </w:r>
      <w:r w:rsidR="00004B08" w:rsidRPr="00F2342B">
        <w:rPr>
          <w:rFonts w:ascii="GHEA Grapalat" w:hAnsi="GHEA Grapalat"/>
        </w:rPr>
        <w:t xml:space="preserve"> </w:t>
      </w:r>
      <w:r w:rsidR="00004B08" w:rsidRPr="00F2342B">
        <w:rPr>
          <w:rFonts w:ascii="GHEA Grapalat" w:hAnsi="GHEA Grapalat" w:hint="eastAsia"/>
        </w:rPr>
        <w:t>заказчика</w:t>
      </w:r>
      <w:r w:rsidR="00004B08" w:rsidRPr="00F2342B">
        <w:rPr>
          <w:rFonts w:ascii="GHEA Grapalat" w:hAnsi="GHEA Grapalat"/>
        </w:rPr>
        <w:t xml:space="preserve"> </w:t>
      </w:r>
      <w:r w:rsidR="00004B08" w:rsidRPr="00F2342B">
        <w:rPr>
          <w:rFonts w:ascii="GHEA Grapalat" w:hAnsi="GHEA Grapalat" w:hint="eastAsia"/>
        </w:rPr>
        <w:t>уведомляет</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письменной</w:t>
      </w:r>
      <w:r w:rsidR="00004B08" w:rsidRPr="00F2342B">
        <w:rPr>
          <w:rFonts w:ascii="GHEA Grapalat" w:hAnsi="GHEA Grapalat"/>
        </w:rPr>
        <w:t xml:space="preserve"> </w:t>
      </w:r>
      <w:r w:rsidR="00004B08" w:rsidRPr="00F2342B">
        <w:rPr>
          <w:rFonts w:ascii="GHEA Grapalat" w:hAnsi="GHEA Grapalat" w:hint="eastAsia"/>
        </w:rPr>
        <w:t>форме</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течение</w:t>
      </w:r>
      <w:r w:rsidR="00004B08" w:rsidRPr="00F2342B">
        <w:rPr>
          <w:rFonts w:ascii="GHEA Grapalat" w:hAnsi="GHEA Grapalat"/>
        </w:rPr>
        <w:t xml:space="preserve"> </w:t>
      </w:r>
      <w:r w:rsidR="00004B08" w:rsidRPr="00F2342B">
        <w:rPr>
          <w:rFonts w:ascii="GHEA Grapalat" w:hAnsi="GHEA Grapalat" w:hint="eastAsia"/>
        </w:rPr>
        <w:t>пяти</w:t>
      </w:r>
      <w:r w:rsidR="00004B08" w:rsidRPr="00F2342B">
        <w:rPr>
          <w:rFonts w:ascii="GHEA Grapalat" w:hAnsi="GHEA Grapalat"/>
        </w:rPr>
        <w:t xml:space="preserve"> </w:t>
      </w:r>
      <w:r w:rsidR="00004B08" w:rsidRPr="00F2342B">
        <w:rPr>
          <w:rFonts w:ascii="GHEA Grapalat" w:hAnsi="GHEA Grapalat" w:hint="eastAsia"/>
        </w:rPr>
        <w:t>рабочих</w:t>
      </w:r>
      <w:r w:rsidR="00004B08" w:rsidRPr="00F2342B">
        <w:rPr>
          <w:rFonts w:ascii="GHEA Grapalat" w:hAnsi="GHEA Grapalat"/>
        </w:rPr>
        <w:t xml:space="preserve"> </w:t>
      </w:r>
      <w:r w:rsidR="00004B08" w:rsidRPr="00F2342B">
        <w:rPr>
          <w:rFonts w:ascii="GHEA Grapalat" w:hAnsi="GHEA Grapalat" w:hint="eastAsia"/>
        </w:rPr>
        <w:t>дней</w:t>
      </w:r>
      <w:r w:rsidR="00004B08" w:rsidRPr="00F2342B">
        <w:rPr>
          <w:rFonts w:ascii="GHEA Grapalat" w:hAnsi="GHEA Grapalat"/>
        </w:rPr>
        <w:t xml:space="preserve">, </w:t>
      </w:r>
      <w:r w:rsidR="00004B08" w:rsidRPr="00F2342B">
        <w:rPr>
          <w:rFonts w:ascii="GHEA Grapalat" w:hAnsi="GHEA Grapalat" w:hint="eastAsia"/>
        </w:rPr>
        <w:t>следующих</w:t>
      </w:r>
      <w:r w:rsidR="00004B08" w:rsidRPr="00F2342B">
        <w:rPr>
          <w:rFonts w:ascii="GHEA Grapalat" w:hAnsi="GHEA Grapalat"/>
        </w:rPr>
        <w:t xml:space="preserve"> </w:t>
      </w:r>
      <w:r w:rsidR="00004B08" w:rsidRPr="00F2342B">
        <w:rPr>
          <w:rFonts w:ascii="GHEA Grapalat" w:hAnsi="GHEA Grapalat" w:hint="eastAsia"/>
        </w:rPr>
        <w:t>за</w:t>
      </w:r>
      <w:r w:rsidR="00004B08" w:rsidRPr="00F2342B">
        <w:rPr>
          <w:rFonts w:ascii="GHEA Grapalat" w:hAnsi="GHEA Grapalat"/>
        </w:rPr>
        <w:t xml:space="preserve"> </w:t>
      </w:r>
      <w:r w:rsidR="003333FB" w:rsidRPr="00F2342B">
        <w:rPr>
          <w:rFonts w:ascii="GHEA Grapalat" w:hAnsi="GHEA Grapalat"/>
        </w:rPr>
        <w:t>днем возникновения основания возврата обеспечения</w:t>
      </w:r>
      <w:r w:rsidR="003333FB" w:rsidRPr="00F2342B" w:rsidDel="00960F8B">
        <w:rPr>
          <w:rFonts w:ascii="GHEA Grapalat" w:hAnsi="GHEA Grapalat"/>
        </w:rPr>
        <w:t xml:space="preserve"> </w:t>
      </w:r>
      <w:r w:rsidR="003333FB" w:rsidRPr="00F2342B">
        <w:rPr>
          <w:rFonts w:ascii="GHEA Grapalat" w:hAnsi="GHEA Grapalat"/>
        </w:rPr>
        <w:t>уведомляет;</w:t>
      </w:r>
      <w:r w:rsidR="00004B08" w:rsidRPr="00F2342B">
        <w:rPr>
          <w:rFonts w:ascii="GHEA Grapalat" w:hAnsi="GHEA Grapalat"/>
        </w:rPr>
        <w:t>:</w:t>
      </w:r>
    </w:p>
    <w:p w14:paraId="12A68EF1" w14:textId="77777777" w:rsidR="00004B08" w:rsidRPr="00F2342B" w:rsidRDefault="00004B08" w:rsidP="00427CD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00D73841" w:rsidRPr="00F2342B">
        <w:rPr>
          <w:rFonts w:ascii="GHEA Grapalat" w:hAnsi="GHEA Grapalat" w:hint="eastAsia"/>
        </w:rPr>
        <w:t>представлен</w:t>
      </w:r>
      <w:r w:rsidR="00D73841"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14:paraId="1AC66B60" w14:textId="77777777" w:rsidR="00004B08" w:rsidRPr="00F2342B" w:rsidRDefault="00004B08" w:rsidP="00427CD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14:paraId="491201B7" w14:textId="77777777" w:rsidR="002807DD" w:rsidRDefault="00004B08" w:rsidP="00427CDB">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14:paraId="52D89A07" w14:textId="77777777" w:rsidR="00DA751A" w:rsidRDefault="00DA751A" w:rsidP="00427CDB">
      <w:pPr>
        <w:rPr>
          <w:rFonts w:ascii="GHEA Grapalat" w:hAnsi="GHEA Grapalat"/>
          <w:b/>
        </w:rPr>
      </w:pPr>
    </w:p>
    <w:p w14:paraId="5A99E27F" w14:textId="77777777" w:rsidR="00096865" w:rsidRDefault="002807DD" w:rsidP="00427CDB">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5C9307D0" w14:textId="77777777" w:rsidR="002807DD" w:rsidRPr="009044F1" w:rsidRDefault="002807DD" w:rsidP="00427CDB">
      <w:pPr>
        <w:rPr>
          <w:rFonts w:ascii="GHEA Grapalat" w:hAnsi="GHEA Grapalat" w:cs="Arial"/>
          <w:b/>
        </w:rPr>
      </w:pPr>
    </w:p>
    <w:p w14:paraId="0F9FA310" w14:textId="77777777" w:rsidR="00096865" w:rsidRPr="009044F1" w:rsidRDefault="00096865" w:rsidP="00427CDB">
      <w:pPr>
        <w:widowControl w:val="0"/>
        <w:tabs>
          <w:tab w:val="left" w:pos="1276"/>
        </w:tabs>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7A3F50E2" w14:textId="77777777" w:rsidR="00096865" w:rsidRPr="009044F1" w:rsidRDefault="00096865" w:rsidP="00427CDB">
      <w:pPr>
        <w:widowControl w:val="0"/>
        <w:tabs>
          <w:tab w:val="left" w:pos="1134"/>
        </w:tabs>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6A0EF785" w14:textId="77777777" w:rsidR="00096865" w:rsidRPr="009044F1" w:rsidRDefault="00096865" w:rsidP="00427CDB">
      <w:pPr>
        <w:widowControl w:val="0"/>
        <w:tabs>
          <w:tab w:val="left" w:pos="1134"/>
        </w:tabs>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E5A9F">
        <w:rPr>
          <w:rStyle w:val="af6"/>
          <w:rFonts w:ascii="GHEA Grapalat" w:hAnsi="GHEA Grapalat"/>
        </w:rPr>
        <w:footnoteReference w:customMarkFollows="1" w:id="9"/>
        <w:t>13</w:t>
      </w:r>
      <w:r w:rsidRPr="009044F1">
        <w:rPr>
          <w:rFonts w:ascii="GHEA Grapalat" w:hAnsi="GHEA Grapalat"/>
        </w:rPr>
        <w:t>.</w:t>
      </w:r>
    </w:p>
    <w:p w14:paraId="5B3A8840" w14:textId="77777777" w:rsidR="00096865" w:rsidRPr="009044F1" w:rsidRDefault="00096865" w:rsidP="00427CDB">
      <w:pPr>
        <w:widowControl w:val="0"/>
        <w:tabs>
          <w:tab w:val="left" w:pos="1134"/>
        </w:tabs>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6F89DE68" w14:textId="77777777" w:rsidR="00096865" w:rsidRPr="00D3436F" w:rsidRDefault="00096865" w:rsidP="00427CDB">
      <w:pPr>
        <w:widowControl w:val="0"/>
        <w:tabs>
          <w:tab w:val="left" w:pos="1134"/>
        </w:tabs>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17262FD9" w14:textId="77777777" w:rsidR="00CA1C11" w:rsidRPr="009044F1" w:rsidRDefault="00731D26" w:rsidP="00427CDB">
      <w:pPr>
        <w:widowControl w:val="0"/>
        <w:tabs>
          <w:tab w:val="left" w:pos="1276"/>
        </w:tabs>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F06593F" w14:textId="77777777" w:rsidR="00096865" w:rsidRPr="009044F1" w:rsidRDefault="008D5016" w:rsidP="00427CDB">
      <w:pPr>
        <w:widowControl w:val="0"/>
        <w:ind w:left="567" w:right="565"/>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219A8F52" w14:textId="77777777" w:rsidR="00167353" w:rsidRPr="00216702" w:rsidRDefault="00167353" w:rsidP="00427CDB">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4178F091" w14:textId="77777777" w:rsidR="00167353" w:rsidRDefault="00167353" w:rsidP="00427CDB">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57B1B1DB" w14:textId="77777777" w:rsidR="00167353" w:rsidRDefault="00167353" w:rsidP="00427CDB">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57010DD3" w14:textId="77777777" w:rsidR="00167353" w:rsidRDefault="00167353" w:rsidP="00427CDB">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5E7C4DBD" w14:textId="77777777" w:rsidR="00167353" w:rsidRPr="00996C18" w:rsidRDefault="00167353" w:rsidP="00427CDB">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61BF2FB0" w14:textId="77777777" w:rsidR="00167353" w:rsidRPr="00570BBD" w:rsidRDefault="00167353" w:rsidP="00427CDB">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7E955F94" w14:textId="77777777" w:rsidR="00167353" w:rsidRPr="00570BBD" w:rsidRDefault="00167353" w:rsidP="00427CDB">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4380BF81" w14:textId="77777777" w:rsidR="00167353" w:rsidRPr="00570BBD" w:rsidRDefault="00167353" w:rsidP="00427CDB">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3D3F92C0" w14:textId="77777777" w:rsidR="00167353" w:rsidRPr="00570BBD" w:rsidRDefault="00167353" w:rsidP="00427CDB">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4AEDB640" w14:textId="77777777" w:rsidR="00167353" w:rsidRPr="00570BBD" w:rsidRDefault="00167353" w:rsidP="00427CDB">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1C75A1AC" w14:textId="77777777" w:rsidR="00167353" w:rsidRDefault="00167353" w:rsidP="00427CDB">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67C816F4" w14:textId="77777777" w:rsidR="00167353" w:rsidRPr="00570BBD" w:rsidRDefault="00167353" w:rsidP="00427CDB">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w:t>
      </w:r>
      <w:r w:rsidRPr="00570BBD">
        <w:rPr>
          <w:rFonts w:ascii="GHEA Grapalat" w:hAnsi="GHEA Grapalat"/>
        </w:rPr>
        <w:lastRenderedPageBreak/>
        <w:t>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022575D2" w14:textId="77777777" w:rsidR="00167353" w:rsidRPr="00570BBD" w:rsidRDefault="00167353" w:rsidP="00427CDB">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7225B155" w14:textId="77777777" w:rsidR="00167353" w:rsidRPr="00570BBD" w:rsidRDefault="00167353" w:rsidP="00427CDB">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2B1104FD" w14:textId="77777777" w:rsidR="00167353" w:rsidRDefault="00167353" w:rsidP="00427CDB">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46F93919" w14:textId="77777777" w:rsidR="00167353" w:rsidRPr="00570BBD" w:rsidRDefault="00167353" w:rsidP="00427CDB">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62105018" w14:textId="77777777" w:rsidR="00167353" w:rsidRPr="00570BBD" w:rsidRDefault="00167353" w:rsidP="00427CDB">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26DD84A8" w14:textId="77777777" w:rsidR="00167353" w:rsidRPr="00570BBD" w:rsidRDefault="00167353" w:rsidP="00427CDB">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1B36F601" w14:textId="77777777" w:rsidR="00167353" w:rsidRPr="00570BBD" w:rsidRDefault="00167353" w:rsidP="00427CDB">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26883717" w14:textId="77777777" w:rsidR="00167353" w:rsidRPr="00570BBD" w:rsidRDefault="00167353" w:rsidP="00427CDB">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52B64612" w14:textId="77777777" w:rsidR="00167353" w:rsidRPr="00570BBD" w:rsidRDefault="00167353" w:rsidP="00427CDB">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35AAFCC7" w14:textId="77777777" w:rsidR="00167353" w:rsidRPr="00570BBD" w:rsidRDefault="00167353" w:rsidP="00427CDB">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органа.Уполномоченный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14:paraId="7BB028C5" w14:textId="77777777" w:rsidR="00167353" w:rsidRPr="00570BBD" w:rsidRDefault="00167353" w:rsidP="00427CDB">
      <w:pPr>
        <w:jc w:val="both"/>
        <w:rPr>
          <w:rFonts w:ascii="GHEA Grapalat" w:hAnsi="GHEA Grapalat"/>
        </w:rPr>
      </w:pPr>
      <w:r>
        <w:rPr>
          <w:rFonts w:ascii="GHEA Grapalat" w:hAnsi="GHEA Grapalat"/>
        </w:rPr>
        <w:lastRenderedPageBreak/>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3018FC89" w14:textId="77777777" w:rsidR="00167353" w:rsidRPr="00570BBD" w:rsidRDefault="00167353" w:rsidP="00427CDB">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499CEE0F" w14:textId="77777777" w:rsidR="00167353" w:rsidRPr="00570BBD" w:rsidRDefault="00167353" w:rsidP="00427CDB">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24658A92" w14:textId="77777777" w:rsidR="00167353" w:rsidRPr="009044F1" w:rsidRDefault="00167353" w:rsidP="00427CDB">
      <w:pPr>
        <w:widowControl w:val="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6681C3B3" w14:textId="77777777" w:rsidR="00167353" w:rsidRPr="009044F1" w:rsidRDefault="00167353" w:rsidP="00427CDB">
      <w:pPr>
        <w:widowControl w:val="0"/>
        <w:jc w:val="both"/>
        <w:rPr>
          <w:rFonts w:ascii="GHEA Grapalat" w:hAnsi="GHEA Grapalat" w:cs="Sylfaen"/>
          <w:b/>
        </w:rPr>
      </w:pPr>
    </w:p>
    <w:p w14:paraId="1B3DA0DE" w14:textId="77777777" w:rsidR="004373E3" w:rsidRDefault="004373E3" w:rsidP="00427CDB">
      <w:pPr>
        <w:rPr>
          <w:rFonts w:ascii="GHEA Grapalat" w:hAnsi="GHEA Grapalat"/>
          <w:b/>
        </w:rPr>
      </w:pPr>
    </w:p>
    <w:p w14:paraId="26511B46" w14:textId="77777777" w:rsidR="00503980" w:rsidRDefault="00503980" w:rsidP="00427CDB">
      <w:pPr>
        <w:rPr>
          <w:rFonts w:ascii="GHEA Grapalat" w:hAnsi="GHEA Grapalat"/>
          <w:b/>
        </w:rPr>
      </w:pPr>
      <w:r>
        <w:rPr>
          <w:rFonts w:ascii="GHEA Grapalat" w:hAnsi="GHEA Grapalat"/>
          <w:b/>
        </w:rPr>
        <w:br w:type="page"/>
      </w:r>
    </w:p>
    <w:p w14:paraId="10900FDE" w14:textId="77777777" w:rsidR="00096865" w:rsidRPr="00374F4A" w:rsidRDefault="00096865" w:rsidP="00427CDB">
      <w:pPr>
        <w:widowControl w:val="0"/>
        <w:jc w:val="center"/>
        <w:rPr>
          <w:rFonts w:ascii="GHEA Grapalat" w:hAnsi="GHEA Grapalat"/>
          <w:b/>
        </w:rPr>
      </w:pPr>
      <w:r w:rsidRPr="009044F1">
        <w:rPr>
          <w:rFonts w:ascii="GHEA Grapalat" w:hAnsi="GHEA Grapalat"/>
          <w:b/>
        </w:rPr>
        <w:lastRenderedPageBreak/>
        <w:t>ЧАСТЬ II</w:t>
      </w:r>
    </w:p>
    <w:p w14:paraId="01BD7D69" w14:textId="77777777" w:rsidR="008842CE" w:rsidRPr="00374F4A" w:rsidRDefault="008842CE" w:rsidP="00427CDB">
      <w:pPr>
        <w:widowControl w:val="0"/>
        <w:jc w:val="center"/>
        <w:rPr>
          <w:rFonts w:ascii="GHEA Grapalat" w:hAnsi="GHEA Grapalat"/>
          <w:b/>
        </w:rPr>
      </w:pPr>
    </w:p>
    <w:p w14:paraId="5D80DCBD" w14:textId="0D640A47" w:rsidR="00096865" w:rsidRPr="009044F1" w:rsidRDefault="00096865" w:rsidP="00427CDB">
      <w:pPr>
        <w:pStyle w:val="aa"/>
        <w:widowControl w:val="0"/>
        <w:spacing w:after="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0B089E">
        <w:rPr>
          <w:rFonts w:ascii="GHEA Grapalat" w:hAnsi="GHEA Grapalat"/>
          <w:b/>
        </w:rPr>
        <w:t>ЗАПРОСЕ КОТИРОВОК</w:t>
      </w:r>
    </w:p>
    <w:p w14:paraId="33A13653" w14:textId="77777777" w:rsidR="00096865" w:rsidRPr="009044F1" w:rsidRDefault="00096865" w:rsidP="00427CDB">
      <w:pPr>
        <w:widowControl w:val="0"/>
        <w:jc w:val="center"/>
        <w:rPr>
          <w:rFonts w:ascii="GHEA Grapalat" w:hAnsi="GHEA Grapalat"/>
        </w:rPr>
      </w:pPr>
    </w:p>
    <w:p w14:paraId="4AADDBB4" w14:textId="77777777" w:rsidR="00096865" w:rsidRPr="009044F1" w:rsidRDefault="008D5016" w:rsidP="00427CDB">
      <w:pPr>
        <w:widowControl w:val="0"/>
        <w:jc w:val="center"/>
        <w:rPr>
          <w:rFonts w:ascii="GHEA Grapalat" w:hAnsi="GHEA Grapalat"/>
          <w:b/>
        </w:rPr>
      </w:pPr>
      <w:r w:rsidRPr="009044F1">
        <w:rPr>
          <w:rFonts w:ascii="GHEA Grapalat" w:hAnsi="GHEA Grapalat"/>
          <w:b/>
        </w:rPr>
        <w:t>1. ОБЩИЕ ПОЛОЖЕНИЯ</w:t>
      </w:r>
    </w:p>
    <w:p w14:paraId="0AD26229" w14:textId="77777777" w:rsidR="00096865" w:rsidRPr="009044F1" w:rsidRDefault="00096865" w:rsidP="00427CDB">
      <w:pPr>
        <w:widowControl w:val="0"/>
        <w:tabs>
          <w:tab w:val="left" w:pos="1134"/>
        </w:tabs>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440C633C" w14:textId="77777777" w:rsidR="00096865" w:rsidRPr="009044F1" w:rsidRDefault="00096865" w:rsidP="00427CDB">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A47D24F" w14:textId="77777777" w:rsidR="00096865" w:rsidRDefault="00096865" w:rsidP="00427CDB">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205BEE8D" w14:textId="77777777" w:rsidR="00140A36" w:rsidRDefault="00140A36" w:rsidP="00427CDB">
      <w:pPr>
        <w:widowControl w:val="0"/>
        <w:jc w:val="center"/>
        <w:rPr>
          <w:rFonts w:ascii="GHEA Grapalat" w:hAnsi="GHEA Grapalat"/>
          <w:b/>
        </w:rPr>
      </w:pPr>
    </w:p>
    <w:p w14:paraId="01DB6680" w14:textId="77777777" w:rsidR="00096865" w:rsidRPr="009044F1" w:rsidRDefault="008D5016" w:rsidP="00427CDB">
      <w:pPr>
        <w:widowControl w:val="0"/>
        <w:jc w:val="center"/>
        <w:rPr>
          <w:rFonts w:ascii="GHEA Grapalat" w:hAnsi="GHEA Grapalat"/>
          <w:b/>
        </w:rPr>
      </w:pPr>
      <w:r w:rsidRPr="009044F1">
        <w:rPr>
          <w:rFonts w:ascii="GHEA Grapalat" w:hAnsi="GHEA Grapalat"/>
          <w:b/>
        </w:rPr>
        <w:t>2. ЗАЯВКА НА ПРОЦЕДУРУ</w:t>
      </w:r>
    </w:p>
    <w:p w14:paraId="58F7F6B8" w14:textId="77777777" w:rsidR="000A0E52" w:rsidRDefault="000A0E52" w:rsidP="00427CDB">
      <w:pPr>
        <w:widowControl w:val="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14:paraId="3BC0CFDB" w14:textId="77777777" w:rsidR="00412DF7" w:rsidRPr="00AD29CE" w:rsidRDefault="00412DF7" w:rsidP="00427CDB">
      <w:pPr>
        <w:widowControl w:val="0"/>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14:paraId="6EF2DB53" w14:textId="77777777" w:rsidR="00096865" w:rsidRPr="000811C1" w:rsidRDefault="002D5CF0" w:rsidP="00427CDB">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03898386" w14:textId="70DD967B" w:rsidR="008D4137" w:rsidRPr="00D3436F" w:rsidRDefault="008D4137" w:rsidP="00427CDB">
      <w:pPr>
        <w:widowControl w:val="0"/>
        <w:tabs>
          <w:tab w:val="left" w:pos="1134"/>
        </w:tabs>
        <w:ind w:firstLine="567"/>
        <w:jc w:val="both"/>
        <w:rPr>
          <w:rFonts w:ascii="GHEA Grapalat" w:hAnsi="GHEA Grapalat"/>
        </w:rPr>
      </w:pPr>
      <w:r w:rsidRPr="00D3436F">
        <w:rPr>
          <w:rFonts w:ascii="GHEA Grapalat" w:hAnsi="GHEA Grapalat"/>
        </w:rPr>
        <w:t>2.</w:t>
      </w:r>
      <w:r w:rsidR="00176FB3">
        <w:rPr>
          <w:rFonts w:ascii="GHEA Grapalat" w:hAnsi="GHEA Grapalat"/>
        </w:rPr>
        <w:t>2</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0"/>
        <w:t>14</w:t>
      </w:r>
    </w:p>
    <w:p w14:paraId="4ECFE4AC" w14:textId="416BEF63" w:rsidR="00176FB3" w:rsidRDefault="00176FB3" w:rsidP="00176FB3">
      <w:pPr>
        <w:widowControl w:val="0"/>
        <w:tabs>
          <w:tab w:val="left" w:pos="1134"/>
        </w:tabs>
        <w:ind w:firstLine="567"/>
        <w:jc w:val="both"/>
        <w:rPr>
          <w:rFonts w:ascii="GHEA Grapalat" w:hAnsi="GHEA Grapalat"/>
        </w:rPr>
      </w:pPr>
      <w:r>
        <w:rPr>
          <w:rFonts w:ascii="GHEA Grapalat" w:hAnsi="GHEA Grapalat"/>
        </w:rPr>
        <w:t xml:space="preserve">2.2.1 </w:t>
      </w:r>
      <w:r w:rsidR="00302773">
        <w:rPr>
          <w:rFonts w:ascii="GHEA Grapalat" w:hAnsi="GHEA Grapalat"/>
          <w:lang w:val="hy-AM"/>
        </w:rPr>
        <w:t xml:space="preserve">  </w:t>
      </w:r>
      <w:r w:rsidRPr="00176FB3">
        <w:rPr>
          <w:rFonts w:ascii="GHEA Grapalat" w:hAnsi="GHEA Grapalat"/>
        </w:rPr>
        <w:t>1 части 1 настоящего приглашения, п. 2.4.1.</w:t>
      </w:r>
    </w:p>
    <w:p w14:paraId="0BB67795" w14:textId="1862A237" w:rsidR="00176FB3" w:rsidRDefault="00176FB3" w:rsidP="00176FB3">
      <w:pPr>
        <w:widowControl w:val="0"/>
        <w:tabs>
          <w:tab w:val="left" w:pos="1134"/>
        </w:tabs>
        <w:ind w:firstLine="567"/>
        <w:jc w:val="both"/>
        <w:rPr>
          <w:rFonts w:ascii="GHEA Grapalat" w:hAnsi="GHEA Grapalat"/>
        </w:rPr>
      </w:pPr>
      <w:r>
        <w:rPr>
          <w:rFonts w:ascii="GHEA Grapalat" w:hAnsi="GHEA Grapalat"/>
        </w:rPr>
        <w:t>1)</w:t>
      </w:r>
      <w:r w:rsidRPr="00176FB3">
        <w:rPr>
          <w:rFonts w:ascii="GHEA Grapalat" w:hAnsi="GHEA Grapalat"/>
        </w:rPr>
        <w:t>документы, предусмотренные подразделом 1</w:t>
      </w:r>
    </w:p>
    <w:p w14:paraId="2EA61576" w14:textId="0516B351" w:rsidR="00176FB3" w:rsidRPr="00176FB3" w:rsidRDefault="00176FB3" w:rsidP="00176FB3">
      <w:pPr>
        <w:widowControl w:val="0"/>
        <w:tabs>
          <w:tab w:val="left" w:pos="1134"/>
        </w:tabs>
        <w:ind w:firstLine="567"/>
        <w:jc w:val="both"/>
        <w:rPr>
          <w:rFonts w:ascii="GHEA Grapalat" w:hAnsi="GHEA Grapalat"/>
          <w:lang w:val="hy-AM"/>
        </w:rPr>
      </w:pPr>
      <w:r>
        <w:rPr>
          <w:rFonts w:ascii="GHEA Grapalat" w:hAnsi="GHEA Grapalat"/>
        </w:rPr>
        <w:t>1)</w:t>
      </w:r>
      <w:r>
        <w:rPr>
          <w:rFonts w:ascii="GHEA Grapalat" w:hAnsi="GHEA Grapalat"/>
          <w:lang w:val="hy-AM"/>
        </w:rPr>
        <w:t>&lt;&lt;а&gt;&gt;</w:t>
      </w:r>
      <w:r w:rsidRPr="00176FB3">
        <w:rPr>
          <w:rFonts w:ascii="inherit" w:hAnsi="inherit" w:cs="Courier New"/>
          <w:color w:val="1F1F1F"/>
          <w:sz w:val="42"/>
          <w:szCs w:val="42"/>
          <w:lang w:eastAsia="hy-AM" w:bidi="ar-SA"/>
        </w:rPr>
        <w:t xml:space="preserve"> </w:t>
      </w:r>
      <w:r w:rsidRPr="00176FB3">
        <w:rPr>
          <w:rFonts w:ascii="GHEA Grapalat" w:hAnsi="GHEA Grapalat"/>
        </w:rPr>
        <w:t>лицензия и лицензионные вкладыши, необходимые для приглашения, указанного в пункте «а»,</w:t>
      </w:r>
    </w:p>
    <w:p w14:paraId="4EA83224" w14:textId="167F471B" w:rsidR="00176FB3" w:rsidRDefault="00176FB3" w:rsidP="00427CDB">
      <w:pPr>
        <w:widowControl w:val="0"/>
        <w:tabs>
          <w:tab w:val="left" w:pos="1134"/>
        </w:tabs>
        <w:ind w:firstLine="567"/>
        <w:jc w:val="both"/>
        <w:rPr>
          <w:rFonts w:ascii="GHEA Grapalat" w:hAnsi="GHEA Grapalat"/>
          <w:lang w:val="hy-AM"/>
        </w:rPr>
      </w:pPr>
      <w:r>
        <w:rPr>
          <w:rFonts w:ascii="GHEA Grapalat" w:hAnsi="GHEA Grapalat"/>
          <w:lang w:val="hy-AM"/>
        </w:rPr>
        <w:t>2)&lt;&lt;б&gt;&gt;</w:t>
      </w:r>
      <w:r w:rsidRPr="00176FB3">
        <w:rPr>
          <w:rFonts w:ascii="GHEA Grapalat" w:hAnsi="GHEA Grapalat"/>
          <w:lang w:val="hy-AM"/>
        </w:rPr>
        <w:t>Сведения, предусмотренные в пункте «б» согласно приложению N 1.3 и требуемые им документы - данные о персонале согласно приложению N 1.2 настоящего приглашения, к которым прилагаются документы, подтверждающие квалификацию - диплом высшего учебного заведения, сертификаты, лицензии, разрешения соответствующих уполномоченных органов, а также письменные согласия всех специалистов на оказание услуг, являющихся предметом закупки, а для оценки оказываемой услуги - письменная справка, выданная работодателем, или положительное заключение простой градостроительной экспертизы, или иной подтверждающий документ.</w:t>
      </w:r>
    </w:p>
    <w:p w14:paraId="5A5DB59A" w14:textId="0FF1E9EF" w:rsidR="00E67BA7" w:rsidRPr="00E267E5" w:rsidRDefault="00096865" w:rsidP="00427CDB">
      <w:pPr>
        <w:widowControl w:val="0"/>
        <w:tabs>
          <w:tab w:val="left" w:pos="1134"/>
        </w:tabs>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580CC45D" w14:textId="77777777" w:rsidR="00B2550C" w:rsidRPr="008C1FF8" w:rsidRDefault="00B2550C" w:rsidP="00427CDB">
      <w:pPr>
        <w:pStyle w:val="HTML"/>
        <w:shd w:val="clear" w:color="auto" w:fill="F8F9FA"/>
        <w:tabs>
          <w:tab w:val="left" w:pos="9922"/>
        </w:tabs>
        <w:ind w:firstLine="426"/>
        <w:jc w:val="both"/>
        <w:rPr>
          <w:rStyle w:val="y2iqfc"/>
          <w:rFonts w:ascii="GHEA Grapalat" w:hAnsi="GHEA Grapalat"/>
          <w:color w:val="1F1F1F"/>
          <w:sz w:val="24"/>
          <w:szCs w:val="24"/>
          <w:lang w:val="ru-RU"/>
        </w:rPr>
      </w:pPr>
      <w:r>
        <w:rPr>
          <w:rFonts w:ascii="GHEA Grapalat" w:hAnsi="GHEA Grapalat"/>
          <w:sz w:val="24"/>
          <w:szCs w:val="24"/>
          <w:lang w:val="ru-RU"/>
        </w:rPr>
        <w:t xml:space="preserve">2.6. </w:t>
      </w:r>
      <w:r w:rsidRPr="008C1FF8">
        <w:rPr>
          <w:rFonts w:ascii="GHEA Grapalat" w:hAnsi="GHEA Grapalat"/>
          <w:sz w:val="24"/>
          <w:szCs w:val="24"/>
          <w:lang w:val="ru-RU"/>
        </w:rPr>
        <w:t xml:space="preserve"> по </w:t>
      </w:r>
      <w:r w:rsidRPr="008C1FF8">
        <w:rPr>
          <w:rStyle w:val="y2iqfc"/>
          <w:rFonts w:ascii="GHEA Grapalat" w:hAnsi="GHEA Grapalat"/>
          <w:color w:val="1F1F1F"/>
          <w:sz w:val="24"/>
          <w:szCs w:val="24"/>
          <w:lang w:val="ru-RU"/>
        </w:rPr>
        <w:t>пункту 2.4.1 части 1 настоящего приглашения.</w:t>
      </w:r>
    </w:p>
    <w:p w14:paraId="7CD60171" w14:textId="77777777" w:rsidR="00B2550C" w:rsidRPr="008C1FF8" w:rsidRDefault="00B2550C" w:rsidP="00427CDB">
      <w:pPr>
        <w:pStyle w:val="HTML"/>
        <w:shd w:val="clear" w:color="auto" w:fill="F8F9FA"/>
        <w:tabs>
          <w:tab w:val="clear" w:pos="10076"/>
          <w:tab w:val="left" w:pos="9922"/>
        </w:tabs>
        <w:rPr>
          <w:rStyle w:val="y2iqfc"/>
          <w:rFonts w:ascii="GHEA Grapalat" w:hAnsi="GHEA Grapalat"/>
          <w:color w:val="1F1F1F"/>
          <w:sz w:val="24"/>
          <w:szCs w:val="24"/>
          <w:lang w:val="ru-RU"/>
        </w:rPr>
      </w:pPr>
      <w:r w:rsidRPr="008C1FF8">
        <w:rPr>
          <w:rStyle w:val="y2iqfc"/>
          <w:rFonts w:ascii="GHEA Grapalat" w:hAnsi="GHEA Grapalat"/>
          <w:color w:val="1F1F1F"/>
          <w:sz w:val="24"/>
          <w:szCs w:val="24"/>
          <w:lang w:val="ru-RU"/>
        </w:rPr>
        <w:t xml:space="preserve">1) документы, предусмотренные подпунктом 1, </w:t>
      </w:r>
    </w:p>
    <w:p w14:paraId="279709F0" w14:textId="05046E13" w:rsidR="00B2550C" w:rsidRPr="008C1FF8" w:rsidRDefault="00B2550C" w:rsidP="00427CDB">
      <w:pPr>
        <w:pStyle w:val="HTML"/>
        <w:shd w:val="clear" w:color="auto" w:fill="F8F9FA"/>
        <w:tabs>
          <w:tab w:val="clear" w:pos="10076"/>
          <w:tab w:val="left" w:pos="9922"/>
        </w:tabs>
        <w:rPr>
          <w:rFonts w:ascii="GHEA Grapalat" w:hAnsi="GHEA Grapalat"/>
          <w:color w:val="1F1F1F"/>
          <w:sz w:val="24"/>
          <w:szCs w:val="24"/>
          <w:lang w:val="ru-RU"/>
        </w:rPr>
      </w:pPr>
      <w:r w:rsidRPr="008C1FF8">
        <w:rPr>
          <w:rStyle w:val="y2iqfc"/>
          <w:rFonts w:ascii="GHEA Grapalat" w:hAnsi="GHEA Grapalat"/>
          <w:color w:val="1F1F1F"/>
          <w:sz w:val="24"/>
          <w:szCs w:val="24"/>
          <w:lang w:val="ru-RU"/>
        </w:rPr>
        <w:lastRenderedPageBreak/>
        <w:t xml:space="preserve">2) сведения, предусмотренные подпунктом 4, в соответствии с приложением </w:t>
      </w:r>
      <w:r w:rsidRPr="008C1FF8">
        <w:rPr>
          <w:rStyle w:val="y2iqfc"/>
          <w:rFonts w:ascii="GHEA Grapalat" w:hAnsi="GHEA Grapalat"/>
          <w:color w:val="1F1F1F"/>
          <w:sz w:val="24"/>
          <w:szCs w:val="24"/>
        </w:rPr>
        <w:t>N</w:t>
      </w:r>
      <w:r w:rsidRPr="008C1FF8">
        <w:rPr>
          <w:rStyle w:val="y2iqfc"/>
          <w:rFonts w:ascii="GHEA Grapalat" w:hAnsi="GHEA Grapalat"/>
          <w:color w:val="1F1F1F"/>
          <w:sz w:val="24"/>
          <w:szCs w:val="24"/>
          <w:lang w:val="ru-RU"/>
        </w:rPr>
        <w:t xml:space="preserve"> 1.</w:t>
      </w:r>
      <w:r w:rsidR="00C86419">
        <w:rPr>
          <w:rStyle w:val="y2iqfc"/>
          <w:rFonts w:ascii="GHEA Grapalat" w:hAnsi="GHEA Grapalat"/>
          <w:color w:val="1F1F1F"/>
          <w:sz w:val="24"/>
          <w:szCs w:val="24"/>
          <w:lang w:val="ru-RU"/>
        </w:rPr>
        <w:t>3</w:t>
      </w:r>
      <w:r w:rsidRPr="008C1FF8">
        <w:rPr>
          <w:rStyle w:val="y2iqfc"/>
          <w:rFonts w:ascii="GHEA Grapalat" w:hAnsi="GHEA Grapalat"/>
          <w:color w:val="1F1F1F"/>
          <w:sz w:val="24"/>
          <w:szCs w:val="24"/>
          <w:lang w:val="ru-RU"/>
        </w:rPr>
        <w:t xml:space="preserve"> и требуемые им документы.</w:t>
      </w:r>
    </w:p>
    <w:p w14:paraId="68651008" w14:textId="77777777" w:rsidR="00E52441" w:rsidRPr="00925DE0" w:rsidRDefault="00E52441" w:rsidP="00427CDB">
      <w:pPr>
        <w:widowControl w:val="0"/>
        <w:jc w:val="center"/>
        <w:rPr>
          <w:rFonts w:ascii="GHEA Grapalat" w:hAnsi="GHEA Grapalat"/>
          <w:b/>
        </w:rPr>
      </w:pPr>
    </w:p>
    <w:p w14:paraId="0824E691" w14:textId="77777777" w:rsidR="00E24455" w:rsidRDefault="00E24455" w:rsidP="00427CDB">
      <w:pPr>
        <w:widowControl w:val="0"/>
        <w:jc w:val="center"/>
        <w:rPr>
          <w:rFonts w:ascii="GHEA Grapalat" w:hAnsi="GHEA Grapalat" w:cs="Sylfaen"/>
          <w:b/>
        </w:rPr>
      </w:pPr>
      <w:r>
        <w:rPr>
          <w:rFonts w:ascii="GHEA Grapalat" w:hAnsi="GHEA Grapalat"/>
          <w:b/>
        </w:rPr>
        <w:t>3. ПОРЯДОК ПОДГОТОВКИ ЗАЯВКИ</w:t>
      </w:r>
    </w:p>
    <w:p w14:paraId="0AADEC1F" w14:textId="77777777" w:rsidR="00E24455" w:rsidRPr="002658C9" w:rsidRDefault="00E24455" w:rsidP="00427CDB">
      <w:pPr>
        <w:widowControl w:val="0"/>
        <w:tabs>
          <w:tab w:val="left" w:pos="1134"/>
        </w:tabs>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14:paraId="4D481184" w14:textId="72D33A5B" w:rsidR="00E24455" w:rsidRPr="002658C9" w:rsidRDefault="00E24455" w:rsidP="00427CDB">
      <w:pPr>
        <w:widowControl w:val="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0B089E">
        <w:rPr>
          <w:rFonts w:ascii="GHEA Grapalat" w:hAnsi="GHEA Grapalat"/>
        </w:rPr>
        <w:t>2</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60D4CDE4" w14:textId="77777777" w:rsidR="00E24455" w:rsidRPr="002658C9" w:rsidRDefault="00E24455" w:rsidP="00427CDB">
      <w:pPr>
        <w:widowControl w:val="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5EEB94F8" w14:textId="77777777" w:rsidR="00E24455" w:rsidRPr="002658C9" w:rsidRDefault="00107A05" w:rsidP="00427CDB">
      <w:pPr>
        <w:widowControl w:val="0"/>
        <w:tabs>
          <w:tab w:val="left" w:pos="1134"/>
        </w:tabs>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14:paraId="0EBED293" w14:textId="77777777" w:rsidR="00E24455" w:rsidRPr="002658C9" w:rsidRDefault="00E24455" w:rsidP="00427CDB">
      <w:pPr>
        <w:widowControl w:val="0"/>
        <w:tabs>
          <w:tab w:val="left" w:pos="1134"/>
        </w:tabs>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49A11B22" w14:textId="77777777" w:rsidR="00E24455" w:rsidRPr="002658C9" w:rsidRDefault="00E24455" w:rsidP="00427CDB">
      <w:pPr>
        <w:widowControl w:val="0"/>
        <w:tabs>
          <w:tab w:val="left" w:pos="1134"/>
          <w:tab w:val="left" w:pos="6284"/>
        </w:tabs>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14:paraId="449AB700" w14:textId="77777777" w:rsidR="00E24455" w:rsidRPr="002658C9" w:rsidRDefault="00E24455" w:rsidP="00427CDB">
      <w:pPr>
        <w:widowControl w:val="0"/>
        <w:tabs>
          <w:tab w:val="left" w:pos="1134"/>
        </w:tabs>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7E6B580F" w14:textId="77777777" w:rsidR="00E24455" w:rsidRPr="002658C9" w:rsidRDefault="00E24455" w:rsidP="00427CDB">
      <w:pPr>
        <w:widowControl w:val="0"/>
        <w:tabs>
          <w:tab w:val="left" w:pos="1134"/>
        </w:tabs>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771E2837" w14:textId="77777777" w:rsidR="00E24455" w:rsidRDefault="00107A05" w:rsidP="00427CDB">
      <w:pPr>
        <w:widowControl w:val="0"/>
        <w:tabs>
          <w:tab w:val="left" w:pos="1134"/>
        </w:tabs>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14:paraId="5AF9AE0E" w14:textId="77777777" w:rsidR="00E24455" w:rsidRPr="00AD29CE" w:rsidRDefault="00E24455" w:rsidP="00427CDB">
      <w:pPr>
        <w:widowControl w:val="0"/>
        <w:tabs>
          <w:tab w:val="left" w:pos="1134"/>
        </w:tabs>
        <w:ind w:firstLine="567"/>
        <w:jc w:val="both"/>
        <w:rPr>
          <w:rFonts w:ascii="GHEA Grapalat" w:hAnsi="GHEA Grapalat" w:cs="Sylfaen"/>
        </w:rPr>
      </w:pPr>
    </w:p>
    <w:p w14:paraId="37973477" w14:textId="77777777" w:rsidR="009C1687" w:rsidRDefault="009C1687" w:rsidP="00427CDB">
      <w:pPr>
        <w:rPr>
          <w:rFonts w:ascii="GHEA Grapalat" w:hAnsi="GHEA Grapalat"/>
          <w:b/>
        </w:rPr>
      </w:pPr>
    </w:p>
    <w:p w14:paraId="3EC489DB" w14:textId="77777777" w:rsidR="00107A05" w:rsidRDefault="00107A05" w:rsidP="00427CDB">
      <w:pPr>
        <w:rPr>
          <w:rFonts w:ascii="GHEA Grapalat" w:hAnsi="GHEA Grapalat"/>
          <w:b/>
        </w:rPr>
      </w:pPr>
      <w:r>
        <w:rPr>
          <w:rFonts w:ascii="GHEA Grapalat" w:hAnsi="GHEA Grapalat"/>
          <w:b/>
        </w:rPr>
        <w:br w:type="page"/>
      </w:r>
    </w:p>
    <w:p w14:paraId="14E95B1F" w14:textId="77777777" w:rsidR="00B2572B" w:rsidRPr="00374F4A" w:rsidRDefault="00B2572B" w:rsidP="00427CDB">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57596F74" w14:textId="6DFAF79E" w:rsidR="00B2572B" w:rsidRPr="00374F4A" w:rsidRDefault="00B2572B" w:rsidP="00427CDB">
      <w:pPr>
        <w:pStyle w:val="31"/>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0B089E">
        <w:rPr>
          <w:rFonts w:ascii="GHEA Grapalat" w:hAnsi="GHEA Grapalat"/>
          <w:b/>
          <w:sz w:val="24"/>
          <w:szCs w:val="24"/>
        </w:rPr>
        <w:t>запросе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40E26">
        <w:rPr>
          <w:rFonts w:ascii="GHEA Grapalat" w:hAnsi="GHEA Grapalat" w:cs="Sylfaen"/>
          <w:b/>
          <w:lang w:val="hy-AM"/>
        </w:rPr>
        <w:t>ԱՄԱՀ-ԳԱՍՖ-ԳՀԾՁԲ-25/18</w:t>
      </w:r>
    </w:p>
    <w:p w14:paraId="1D15A204" w14:textId="77777777" w:rsidR="00B2572B" w:rsidRDefault="00B2572B" w:rsidP="00427CDB">
      <w:pPr>
        <w:widowControl w:val="0"/>
        <w:jc w:val="center"/>
        <w:rPr>
          <w:rFonts w:ascii="GHEA Grapalat" w:hAnsi="GHEA Grapalat" w:cs="Sylfaen"/>
          <w:b/>
        </w:rPr>
      </w:pPr>
    </w:p>
    <w:p w14:paraId="61F52401" w14:textId="77777777" w:rsidR="00D87B1D" w:rsidRPr="00374F4A" w:rsidRDefault="00D87B1D" w:rsidP="00427CDB">
      <w:pPr>
        <w:widowControl w:val="0"/>
        <w:jc w:val="center"/>
        <w:rPr>
          <w:rFonts w:ascii="GHEA Grapalat" w:hAnsi="GHEA Grapalat" w:cs="Sylfaen"/>
          <w:b/>
        </w:rPr>
      </w:pPr>
    </w:p>
    <w:p w14:paraId="14732F2E" w14:textId="77777777" w:rsidR="00B2572B" w:rsidRPr="00374F4A" w:rsidRDefault="00B2572B" w:rsidP="00427CDB">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21E5B202" w14:textId="28031E42" w:rsidR="00B2572B" w:rsidRPr="00374F4A" w:rsidRDefault="00B2572B" w:rsidP="00427CDB">
      <w:pPr>
        <w:pStyle w:val="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0B089E">
        <w:rPr>
          <w:rFonts w:ascii="GHEA Grapalat" w:hAnsi="GHEA Grapalat"/>
          <w:color w:val="auto"/>
          <w:sz w:val="24"/>
          <w:szCs w:val="24"/>
        </w:rPr>
        <w:t>запрос котировок</w:t>
      </w:r>
      <w:r w:rsidR="00AA7117" w:rsidRPr="00374F4A">
        <w:rPr>
          <w:rFonts w:ascii="GHEA Grapalat" w:hAnsi="GHEA Grapalat"/>
          <w:color w:val="auto"/>
          <w:sz w:val="24"/>
          <w:szCs w:val="24"/>
        </w:rPr>
        <w:t xml:space="preserve"> </w:t>
      </w:r>
    </w:p>
    <w:p w14:paraId="03EAB658" w14:textId="77777777" w:rsidR="00B2572B" w:rsidRPr="00374F4A" w:rsidRDefault="00B2572B" w:rsidP="00427CDB">
      <w:pPr>
        <w:widowControl w:val="0"/>
        <w:jc w:val="center"/>
        <w:rPr>
          <w:rFonts w:ascii="GHEA Grapalat" w:hAnsi="GHEA Grapalat"/>
        </w:rPr>
      </w:pPr>
    </w:p>
    <w:p w14:paraId="5E62099C" w14:textId="77777777" w:rsidR="00374F4A" w:rsidRPr="00C4157A" w:rsidRDefault="00374F4A" w:rsidP="00427CDB">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721795FD" w14:textId="77777777" w:rsidR="00374F4A" w:rsidRPr="000C1746" w:rsidRDefault="00374F4A" w:rsidP="00427CDB">
      <w:pPr>
        <w:ind w:left="2694"/>
        <w:jc w:val="both"/>
        <w:rPr>
          <w:rFonts w:ascii="GHEA Grapalat" w:hAnsi="GHEA Grapalat"/>
          <w:sz w:val="16"/>
        </w:rPr>
      </w:pPr>
      <w:r w:rsidRPr="000C1746">
        <w:rPr>
          <w:rFonts w:ascii="GHEA Grapalat" w:hAnsi="GHEA Grapalat"/>
          <w:sz w:val="16"/>
        </w:rPr>
        <w:t xml:space="preserve">наименование участника </w:t>
      </w:r>
    </w:p>
    <w:p w14:paraId="0DE1EF78" w14:textId="77777777" w:rsidR="00374F4A" w:rsidRPr="00DA5EA0" w:rsidRDefault="00374F4A" w:rsidP="00427CDB">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2FAC7914" w14:textId="77777777" w:rsidR="00374F4A" w:rsidRPr="000C1746" w:rsidRDefault="00374F4A" w:rsidP="00427CDB">
      <w:pPr>
        <w:ind w:left="4395"/>
        <w:jc w:val="both"/>
        <w:rPr>
          <w:rFonts w:ascii="GHEA Grapalat" w:hAnsi="GHEA Grapalat" w:cs="Sylfaen"/>
          <w:sz w:val="16"/>
        </w:rPr>
      </w:pPr>
      <w:r w:rsidRPr="000C1746">
        <w:rPr>
          <w:rFonts w:ascii="GHEA Grapalat" w:hAnsi="GHEA Grapalat"/>
          <w:sz w:val="16"/>
        </w:rPr>
        <w:t>номер лота (лотов)</w:t>
      </w:r>
    </w:p>
    <w:p w14:paraId="06ADCDBC" w14:textId="524707D1" w:rsidR="00374F4A" w:rsidRPr="00BD0FD1" w:rsidRDefault="00374F4A" w:rsidP="00427CDB">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640E26">
        <w:rPr>
          <w:rFonts w:ascii="GHEA Grapalat" w:hAnsi="GHEA Grapalat"/>
        </w:rPr>
        <w:t>ԱՄԱՀ-ԳԱՍՖ-ԳՀԾՁԲ-25/18</w:t>
      </w:r>
      <w:r w:rsidR="00427CDB">
        <w:rPr>
          <w:rFonts w:ascii="GHEA Grapalat" w:hAnsi="GHEA Grapalat"/>
        </w:rPr>
        <w:t xml:space="preserve"> </w:t>
      </w:r>
      <w:r w:rsidR="006132ED">
        <w:rPr>
          <w:rFonts w:ascii="GHEA Grapalat" w:hAnsi="GHEA Grapalat"/>
        </w:rPr>
        <w:t>"</w:t>
      </w:r>
    </w:p>
    <w:p w14:paraId="54BA5420" w14:textId="77777777" w:rsidR="00374F4A" w:rsidRPr="00C4157A" w:rsidRDefault="00374F4A" w:rsidP="00427CDB">
      <w:pPr>
        <w:ind w:left="1560"/>
        <w:jc w:val="both"/>
        <w:rPr>
          <w:rFonts w:ascii="GHEA Grapalat" w:hAnsi="GHEA Grapalat"/>
          <w:sz w:val="20"/>
        </w:rPr>
      </w:pPr>
      <w:r w:rsidRPr="000C1746">
        <w:rPr>
          <w:rFonts w:ascii="GHEA Grapalat" w:hAnsi="GHEA Grapalat"/>
          <w:sz w:val="16"/>
        </w:rPr>
        <w:t>наименование заказчика</w:t>
      </w:r>
    </w:p>
    <w:p w14:paraId="0B3A3DA0" w14:textId="79D56A2D" w:rsidR="00374F4A" w:rsidRPr="00DA5EA0" w:rsidRDefault="00C763FB" w:rsidP="00427CDB">
      <w:pPr>
        <w:jc w:val="both"/>
        <w:rPr>
          <w:rFonts w:ascii="GHEA Grapalat" w:hAnsi="GHEA Grapalat"/>
        </w:rPr>
      </w:pPr>
      <w:r>
        <w:rPr>
          <w:rFonts w:ascii="GHEA Grapalat" w:hAnsi="GHEA Grapalat"/>
        </w:rPr>
        <w:t xml:space="preserve">запросе </w:t>
      </w:r>
      <w:proofErr w:type="spellStart"/>
      <w:r>
        <w:rPr>
          <w:rFonts w:ascii="GHEA Grapalat" w:hAnsi="GHEA Grapalat"/>
        </w:rPr>
        <w:t>котировок</w:t>
      </w:r>
      <w:r w:rsidR="00374F4A" w:rsidRPr="00DD2B43">
        <w:rPr>
          <w:rFonts w:ascii="GHEA Grapalat" w:hAnsi="GHEA Grapalat"/>
        </w:rPr>
        <w:t>а</w:t>
      </w:r>
      <w:proofErr w:type="spellEnd"/>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545AC91D" w14:textId="77777777" w:rsidR="00374F4A" w:rsidRPr="002B75BF" w:rsidRDefault="00374F4A" w:rsidP="00427CDB">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39E23AE6" w14:textId="77777777" w:rsidR="00374F4A" w:rsidRPr="000C1746" w:rsidRDefault="00374F4A" w:rsidP="00427CDB">
      <w:pPr>
        <w:ind w:left="1843"/>
        <w:jc w:val="both"/>
        <w:rPr>
          <w:rFonts w:ascii="GHEA Grapalat" w:hAnsi="GHEA Grapalat" w:cs="Sylfaen"/>
          <w:sz w:val="16"/>
        </w:rPr>
      </w:pPr>
      <w:r w:rsidRPr="000C1746">
        <w:rPr>
          <w:rFonts w:ascii="GHEA Grapalat" w:hAnsi="GHEA Grapalat"/>
          <w:sz w:val="16"/>
        </w:rPr>
        <w:t>наименование участника</w:t>
      </w:r>
    </w:p>
    <w:p w14:paraId="36FA4978" w14:textId="77777777" w:rsidR="00374F4A" w:rsidRPr="00DA5EA0" w:rsidRDefault="00374F4A" w:rsidP="00427CDB">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3AE1581C" w14:textId="77777777" w:rsidR="00374F4A" w:rsidRPr="000C1746" w:rsidRDefault="00374F4A" w:rsidP="00427CDB">
      <w:pPr>
        <w:ind w:left="4111"/>
        <w:jc w:val="both"/>
        <w:rPr>
          <w:rFonts w:ascii="GHEA Grapalat" w:hAnsi="GHEA Grapalat" w:cs="Arial"/>
          <w:sz w:val="16"/>
        </w:rPr>
      </w:pPr>
      <w:r w:rsidRPr="000C1746">
        <w:rPr>
          <w:rFonts w:ascii="GHEA Grapalat" w:hAnsi="GHEA Grapalat"/>
          <w:sz w:val="16"/>
        </w:rPr>
        <w:t>наименование страны</w:t>
      </w:r>
    </w:p>
    <w:p w14:paraId="71FE0A01" w14:textId="77777777" w:rsidR="000612B9" w:rsidRDefault="000612B9" w:rsidP="00427CDB">
      <w:pPr>
        <w:jc w:val="both"/>
        <w:rPr>
          <w:rFonts w:ascii="GHEA Grapalat" w:hAnsi="GHEA Grapalat"/>
        </w:rPr>
      </w:pPr>
    </w:p>
    <w:p w14:paraId="39D2AE6B" w14:textId="77777777" w:rsidR="000612B9" w:rsidRDefault="004F0CAA" w:rsidP="00427CDB">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627A01A1" w14:textId="77777777" w:rsidR="002A0700" w:rsidRPr="000811C1" w:rsidRDefault="002A0700" w:rsidP="00427CDB">
      <w:pPr>
        <w:ind w:left="1843"/>
        <w:rPr>
          <w:rFonts w:ascii="GHEA Grapalat" w:hAnsi="GHEA Grapalat" w:cs="Sylfaen"/>
          <w:sz w:val="16"/>
          <w:lang w:val="hy-AM"/>
        </w:rPr>
      </w:pPr>
      <w:r w:rsidRPr="000C1746">
        <w:rPr>
          <w:rFonts w:ascii="GHEA Grapalat" w:hAnsi="GHEA Grapalat"/>
          <w:sz w:val="16"/>
        </w:rPr>
        <w:t>наименование участника</w:t>
      </w:r>
    </w:p>
    <w:p w14:paraId="7D9D779E" w14:textId="77777777" w:rsidR="000612B9" w:rsidRDefault="000612B9" w:rsidP="00427CDB">
      <w:pPr>
        <w:jc w:val="both"/>
        <w:rPr>
          <w:rFonts w:ascii="GHEA Grapalat" w:hAnsi="GHEA Grapalat"/>
        </w:rPr>
      </w:pPr>
    </w:p>
    <w:p w14:paraId="1D02EB73" w14:textId="77777777" w:rsidR="00374F4A" w:rsidRPr="00B443ED" w:rsidRDefault="00374F4A" w:rsidP="00427CDB">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140F68C8" w14:textId="77777777" w:rsidR="00374F4A" w:rsidRPr="000C1746" w:rsidRDefault="00B138F3" w:rsidP="00427CDB">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2E337781" w14:textId="77777777" w:rsidR="00B138F3" w:rsidRDefault="00B138F3" w:rsidP="00427CDB">
      <w:pPr>
        <w:jc w:val="both"/>
        <w:rPr>
          <w:rFonts w:ascii="GHEA Grapalat" w:hAnsi="GHEA Grapalat"/>
        </w:rPr>
      </w:pPr>
    </w:p>
    <w:p w14:paraId="077C6835" w14:textId="77777777" w:rsidR="00374F4A" w:rsidRPr="008E7F24" w:rsidRDefault="00374F4A" w:rsidP="00427CDB">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4AB672A6" w14:textId="77777777" w:rsidR="00374F4A" w:rsidRPr="00D3436F" w:rsidRDefault="00B138F3" w:rsidP="00427CDB">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54592963" w14:textId="77777777" w:rsidR="00B138F3" w:rsidRDefault="00B138F3" w:rsidP="00427CDB">
      <w:pPr>
        <w:jc w:val="both"/>
        <w:rPr>
          <w:rFonts w:ascii="GHEA Grapalat" w:hAnsi="GHEA Grapalat"/>
        </w:rPr>
      </w:pPr>
    </w:p>
    <w:p w14:paraId="7B95A80F" w14:textId="77777777" w:rsidR="009E1181" w:rsidRDefault="00F96993" w:rsidP="00427CDB">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375D3346" w14:textId="77777777" w:rsidR="00F96993" w:rsidRDefault="009E1181" w:rsidP="00427CDB">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0D84C698" w14:textId="77777777" w:rsidR="00B16483" w:rsidRDefault="00B16483" w:rsidP="00427CDB">
      <w:pPr>
        <w:jc w:val="both"/>
        <w:rPr>
          <w:rFonts w:ascii="GHEA Grapalat" w:hAnsi="GHEA Grapalat"/>
          <w:sz w:val="18"/>
          <w:szCs w:val="18"/>
        </w:rPr>
      </w:pPr>
    </w:p>
    <w:p w14:paraId="39C3779B" w14:textId="77777777" w:rsidR="00B16483" w:rsidRPr="00B16483" w:rsidRDefault="00B16483" w:rsidP="00427CDB">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1AD04C9A" w14:textId="77777777" w:rsidR="006B3E56" w:rsidRDefault="00B138F3" w:rsidP="00427CDB">
      <w:pPr>
        <w:tabs>
          <w:tab w:val="left" w:pos="7371"/>
        </w:tabs>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44177AE0" w14:textId="77777777" w:rsidR="00B16483" w:rsidRPr="00D3436F" w:rsidRDefault="00B16483" w:rsidP="00427CDB">
      <w:pPr>
        <w:tabs>
          <w:tab w:val="left" w:pos="7371"/>
        </w:tabs>
        <w:ind w:left="3544" w:firstLine="3"/>
        <w:jc w:val="both"/>
        <w:rPr>
          <w:rFonts w:ascii="GHEA Grapalat" w:hAnsi="GHEA Grapalat"/>
          <w:sz w:val="16"/>
        </w:rPr>
      </w:pPr>
    </w:p>
    <w:p w14:paraId="7E94405D" w14:textId="77777777" w:rsidR="00B0401C" w:rsidRDefault="00B0401C" w:rsidP="00427CDB">
      <w:pPr>
        <w:widowControl w:val="0"/>
        <w:jc w:val="both"/>
        <w:rPr>
          <w:rFonts w:ascii="GHEA Grapalat" w:hAnsi="GHEA Grapalat"/>
        </w:rPr>
      </w:pPr>
    </w:p>
    <w:p w14:paraId="18761DB5" w14:textId="77777777" w:rsidR="006B3E56" w:rsidRDefault="006B3E56" w:rsidP="00427CDB">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r>
        <w:rPr>
          <w:rFonts w:ascii="GHEA Grapalat" w:hAnsi="GHEA Grapalat"/>
        </w:rPr>
        <w:t>подтверждает,что</w:t>
      </w:r>
      <w:proofErr w:type="spellEnd"/>
      <w:r>
        <w:rPr>
          <w:rFonts w:ascii="GHEA Grapalat" w:hAnsi="GHEA Grapalat"/>
        </w:rPr>
        <w:t>:</w:t>
      </w:r>
    </w:p>
    <w:p w14:paraId="065E6E37" w14:textId="77777777" w:rsidR="006B3E56" w:rsidRDefault="006B3E56" w:rsidP="00427CDB">
      <w:pPr>
        <w:widowControl w:val="0"/>
        <w:ind w:left="2835"/>
        <w:jc w:val="both"/>
        <w:rPr>
          <w:rFonts w:ascii="GHEA Grapalat" w:hAnsi="GHEA Grapalat"/>
          <w:sz w:val="16"/>
        </w:rPr>
      </w:pPr>
      <w:r>
        <w:rPr>
          <w:rFonts w:ascii="GHEA Grapalat" w:hAnsi="GHEA Grapalat"/>
          <w:sz w:val="16"/>
        </w:rPr>
        <w:t>наименование участника</w:t>
      </w:r>
    </w:p>
    <w:p w14:paraId="6FB6F611" w14:textId="77777777" w:rsidR="00D87B1D" w:rsidRDefault="00D87B1D" w:rsidP="00427CDB">
      <w:pPr>
        <w:widowControl w:val="0"/>
        <w:ind w:left="2835"/>
        <w:jc w:val="both"/>
        <w:rPr>
          <w:rFonts w:ascii="GHEA Grapalat" w:hAnsi="GHEA Grapalat"/>
          <w:sz w:val="16"/>
        </w:rPr>
      </w:pPr>
    </w:p>
    <w:p w14:paraId="590ACBF5" w14:textId="77777777" w:rsidR="00833D4F" w:rsidRPr="001E7AA5" w:rsidRDefault="009917C0" w:rsidP="00427CDB">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14:paraId="0E3F517F" w14:textId="77777777" w:rsidR="00833D4F" w:rsidRPr="001E7AA5" w:rsidRDefault="00833D4F" w:rsidP="00427CDB">
      <w:pPr>
        <w:widowControl w:val="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14:paraId="2E26204C" w14:textId="77777777" w:rsidR="00833D4F" w:rsidRPr="001E7AA5" w:rsidRDefault="00833D4F" w:rsidP="00427CDB">
      <w:pPr>
        <w:rPr>
          <w:rFonts w:ascii="GHEA Grapalat" w:hAnsi="GHEA Grapalat"/>
          <w:i/>
          <w:sz w:val="16"/>
          <w:vertAlign w:val="superscript"/>
          <w:lang w:val="es-ES"/>
        </w:rPr>
      </w:pPr>
    </w:p>
    <w:p w14:paraId="73F6E828" w14:textId="6CE1DBF7" w:rsidR="006B3E56" w:rsidRDefault="00833D4F" w:rsidP="000B089E">
      <w:pPr>
        <w:rPr>
          <w:rFonts w:ascii="GHEA Grapalat" w:hAnsi="GHEA Grapalat"/>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ins w:id="3" w:author="Inesa Kocharyan" w:date="2025-03-21T20:31:00Z">
        <w:r w:rsidR="00861623">
          <w:rPr>
            <w:rFonts w:ascii="GHEA Grapalat" w:hAnsi="GHEA Grapalat"/>
            <w:color w:val="000000" w:themeColor="text1"/>
            <w:spacing w:val="-4"/>
          </w:rPr>
          <w:t xml:space="preserve"> </w:t>
        </w:r>
      </w:ins>
      <w:r w:rsidR="00861623">
        <w:rPr>
          <w:rFonts w:ascii="GHEA Grapalat" w:hAnsi="GHEA Grapalat"/>
          <w:color w:val="000000" w:themeColor="text1"/>
          <w:spacing w:val="-4"/>
        </w:rPr>
        <w:t>и квалификационным критериям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proofErr w:type="spellStart"/>
      <w:r w:rsidRPr="001E7AA5">
        <w:rPr>
          <w:rFonts w:ascii="GHEA Grapalat" w:hAnsi="GHEA Grapalat"/>
          <w:spacing w:val="-4"/>
        </w:rPr>
        <w:t>на</w:t>
      </w:r>
      <w:proofErr w:type="spellEnd"/>
      <w:r w:rsidRPr="001E7AA5">
        <w:rPr>
          <w:rFonts w:ascii="GHEA Grapalat" w:hAnsi="GHEA Grapalat"/>
          <w:spacing w:val="-4"/>
        </w:rPr>
        <w:t xml:space="preserve"> </w:t>
      </w:r>
      <w:r w:rsidR="000B089E">
        <w:rPr>
          <w:rFonts w:ascii="GHEA Grapalat" w:hAnsi="GHEA Grapalat"/>
        </w:rPr>
        <w:t>запросе котировок</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640E26">
        <w:rPr>
          <w:rFonts w:ascii="GHEA Grapalat" w:hAnsi="GHEA Grapalat" w:cs="Sylfaen"/>
          <w:b/>
          <w:lang w:val="hy-AM"/>
        </w:rPr>
        <w:t>ԱՄԱՀ-ԳԱՍՖ-ԳՀԾՁԲ-25/18</w:t>
      </w:r>
      <w:r w:rsidR="006F3CBD">
        <w:rPr>
          <w:rFonts w:ascii="GHEA Grapalat" w:hAnsi="GHEA Grapalat"/>
        </w:rPr>
        <w:t xml:space="preserve"> </w:t>
      </w:r>
      <w:r w:rsidR="006B3E56" w:rsidRPr="006F3CBD">
        <w:rPr>
          <w:rFonts w:ascii="GHEA Grapalat" w:hAnsi="GHEA Grapalat"/>
        </w:rPr>
        <w:t xml:space="preserve">в рамках участия в </w:t>
      </w:r>
      <w:r w:rsidR="000B089E">
        <w:rPr>
          <w:rFonts w:ascii="GHEA Grapalat" w:hAnsi="GHEA Grapalat"/>
        </w:rPr>
        <w:t>запросе котировок</w:t>
      </w:r>
      <w:r w:rsidR="00305944" w:rsidRPr="006F3CBD">
        <w:rPr>
          <w:rFonts w:ascii="GHEA Grapalat" w:hAnsi="GHEA Grapalat"/>
        </w:rPr>
        <w:t xml:space="preserve"> </w:t>
      </w:r>
      <w:r w:rsidR="006B3E56" w:rsidRPr="006F3CBD">
        <w:rPr>
          <w:rFonts w:ascii="GHEA Grapalat" w:hAnsi="GHEA Grapalat"/>
        </w:rPr>
        <w:t xml:space="preserve">под кодом </w:t>
      </w:r>
      <w:r w:rsidR="00640E26">
        <w:rPr>
          <w:rFonts w:ascii="GHEA Grapalat" w:hAnsi="GHEA Grapalat" w:cs="Sylfaen"/>
          <w:b/>
          <w:lang w:val="hy-AM"/>
        </w:rPr>
        <w:t>ԱՄԱՀ-ԳԱՍՖ-ԳՀԾՁԲ-25/18</w:t>
      </w:r>
      <w:r w:rsidR="00302773">
        <w:rPr>
          <w:rFonts w:ascii="GHEA Grapalat" w:hAnsi="GHEA Grapalat" w:cs="Sylfaen"/>
          <w:b/>
          <w:lang w:val="hy-AM"/>
        </w:rPr>
        <w:t xml:space="preserve"> </w:t>
      </w:r>
      <w:r w:rsidR="006B3E56">
        <w:rPr>
          <w:rFonts w:ascii="GHEA Grapalat" w:hAnsi="GHEA Grapalat"/>
        </w:rPr>
        <w:t xml:space="preserve">не допускал и (или) не допустит </w:t>
      </w:r>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sidR="006B3E56">
        <w:rPr>
          <w:rFonts w:ascii="GHEA Grapalat" w:hAnsi="GHEA Grapalat"/>
        </w:rPr>
        <w:t>злоупотребления доминирующим положением и антиконкурентного соглашения,</w:t>
      </w:r>
    </w:p>
    <w:p w14:paraId="62353FEA" w14:textId="2E48D971" w:rsidR="006B3E56" w:rsidRDefault="006B3E56" w:rsidP="00427CDB">
      <w:pPr>
        <w:pStyle w:val="aff"/>
        <w:widowControl w:val="0"/>
        <w:numPr>
          <w:ilvl w:val="0"/>
          <w:numId w:val="22"/>
        </w:numPr>
        <w:tabs>
          <w:tab w:val="left" w:pos="567"/>
        </w:tabs>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0B089E">
        <w:rPr>
          <w:rFonts w:ascii="GHEA Grapalat" w:hAnsi="GHEA Grapalat"/>
        </w:rPr>
        <w:t>запросе котировок</w:t>
      </w:r>
      <w:r>
        <w:rPr>
          <w:rFonts w:ascii="GHEA Grapalat" w:hAnsi="GHEA Grapalat"/>
        </w:rPr>
        <w:t xml:space="preserve"> </w:t>
      </w:r>
      <w:r>
        <w:rPr>
          <w:rFonts w:ascii="GHEA Grapalat" w:hAnsi="GHEA Grapalat"/>
        </w:rPr>
        <w:lastRenderedPageBreak/>
        <w:t xml:space="preserve">случая     одновременного </w:t>
      </w:r>
    </w:p>
    <w:p w14:paraId="2FE1D7BD" w14:textId="77777777" w:rsidR="006B3E56" w:rsidRDefault="006B3E56" w:rsidP="00427CDB">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061E3E70" w14:textId="77777777" w:rsidR="006B3E56" w:rsidRDefault="006B3E56" w:rsidP="00427CDB">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514DFAD2" w14:textId="77777777" w:rsidR="006B3E56" w:rsidRDefault="006B3E56" w:rsidP="00427CDB">
      <w:pPr>
        <w:widowControl w:val="0"/>
        <w:tabs>
          <w:tab w:val="left" w:pos="7938"/>
        </w:tabs>
        <w:ind w:left="8080"/>
        <w:jc w:val="both"/>
        <w:rPr>
          <w:rFonts w:ascii="GHEA Grapalat" w:hAnsi="GHEA Grapalat" w:cs="Arial"/>
          <w:sz w:val="16"/>
        </w:rPr>
      </w:pPr>
      <w:r>
        <w:rPr>
          <w:rFonts w:ascii="GHEA Grapalat" w:hAnsi="GHEA Grapalat"/>
          <w:sz w:val="16"/>
        </w:rPr>
        <w:t>участника</w:t>
      </w:r>
    </w:p>
    <w:p w14:paraId="379C239B" w14:textId="77777777" w:rsidR="006B3E56" w:rsidRDefault="006B3E56" w:rsidP="00427CDB">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7C0EB890" w14:textId="77777777" w:rsidR="006B3E56" w:rsidRDefault="006B3E56" w:rsidP="00427CDB">
      <w:pPr>
        <w:widowControl w:val="0"/>
        <w:ind w:left="7088"/>
        <w:jc w:val="both"/>
        <w:rPr>
          <w:rFonts w:ascii="GHEA Grapalat" w:hAnsi="GHEA Grapalat"/>
        </w:rPr>
      </w:pPr>
      <w:r>
        <w:rPr>
          <w:rFonts w:ascii="GHEA Grapalat" w:hAnsi="GHEA Grapalat"/>
          <w:vertAlign w:val="superscript"/>
        </w:rPr>
        <w:t>наименование участника</w:t>
      </w:r>
    </w:p>
    <w:p w14:paraId="5BCB628C" w14:textId="77777777" w:rsidR="006B3E56" w:rsidRDefault="006B3E56" w:rsidP="00427CDB">
      <w:pPr>
        <w:widowControl w:val="0"/>
        <w:jc w:val="both"/>
        <w:rPr>
          <w:ins w:id="4"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14:paraId="249086FA" w14:textId="77777777" w:rsidR="007906A2" w:rsidRDefault="007906A2" w:rsidP="00427CDB">
      <w:pPr>
        <w:widowControl w:val="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14:paraId="5796F0CC" w14:textId="77777777" w:rsidR="007906A2" w:rsidRDefault="00503980" w:rsidP="00427CDB">
      <w:pPr>
        <w:widowControl w:val="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14:paraId="54A0A2FE" w14:textId="77777777" w:rsidR="00B0401C" w:rsidDel="007906A2" w:rsidRDefault="00503980" w:rsidP="00427CDB">
      <w:pPr>
        <w:widowControl w:val="0"/>
        <w:tabs>
          <w:tab w:val="left" w:pos="1134"/>
        </w:tabs>
        <w:jc w:val="both"/>
        <w:rPr>
          <w:del w:id="5"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11"/>
        <w:t>**</w:t>
      </w:r>
      <w:r>
        <w:rPr>
          <w:rFonts w:ascii="GHEA Grapalat" w:hAnsi="GHEA Grapalat"/>
          <w:sz w:val="32"/>
          <w:szCs w:val="32"/>
        </w:rPr>
        <w:t xml:space="preserve"> .</w:t>
      </w:r>
      <w:r w:rsidR="006B3E56" w:rsidRPr="00503980">
        <w:rPr>
          <w:rFonts w:ascii="GHEA Grapalat" w:hAnsi="GHEA Grapalat"/>
          <w:sz w:val="32"/>
          <w:szCs w:val="32"/>
        </w:rPr>
        <w:t xml:space="preserve"> </w:t>
      </w:r>
    </w:p>
    <w:p w14:paraId="3199BECB" w14:textId="77777777" w:rsidR="002B66A2" w:rsidRPr="00AF625B" w:rsidRDefault="002B66A2" w:rsidP="00427CDB">
      <w:pPr>
        <w:jc w:val="both"/>
        <w:rPr>
          <w:rFonts w:ascii="GHEA Grapalat" w:hAnsi="GHEA Grapalat"/>
          <w:lang w:val="hy-AM"/>
        </w:rPr>
      </w:pPr>
      <w:r>
        <w:rPr>
          <w:rFonts w:ascii="GHEA Grapalat" w:hAnsi="GHEA Grapalat"/>
        </w:rPr>
        <w:t xml:space="preserve">Прилагаются  </w:t>
      </w:r>
      <w:r w:rsidRPr="008C1FF8">
        <w:rPr>
          <w:rFonts w:ascii="GHEA Grapalat" w:hAnsi="GHEA Grapalat"/>
        </w:rPr>
        <w:t xml:space="preserve"> предусмотренные приглашением</w:t>
      </w:r>
      <w:r w:rsidRPr="00AF6332">
        <w:rPr>
          <w:rFonts w:ascii="GHEA Grapalat" w:hAnsi="GHEA Grapalat"/>
        </w:rPr>
        <w:t xml:space="preserve"> </w:t>
      </w:r>
      <w:r w:rsidRPr="008C1FF8">
        <w:rPr>
          <w:rFonts w:ascii="GHEA Grapalat" w:hAnsi="GHEA Grapalat"/>
        </w:rPr>
        <w:t xml:space="preserve">документы подтверждающие соответствие </w:t>
      </w:r>
      <w:r>
        <w:rPr>
          <w:rFonts w:ascii="GHEA Grapalat" w:hAnsi="GHEA Grapalat"/>
        </w:rPr>
        <w:t xml:space="preserve">----------------------------     </w:t>
      </w:r>
      <w:r w:rsidRPr="008C1FF8">
        <w:rPr>
          <w:rFonts w:ascii="GHEA Grapalat" w:hAnsi="GHEA Grapalat"/>
        </w:rPr>
        <w:t>квалификационным критериям</w:t>
      </w:r>
      <w:r>
        <w:rPr>
          <w:rFonts w:ascii="GHEA Grapalat" w:hAnsi="GHEA Grapalat"/>
          <w:lang w:val="hy-AM"/>
        </w:rPr>
        <w:t>.</w:t>
      </w:r>
    </w:p>
    <w:p w14:paraId="72394763" w14:textId="77777777" w:rsidR="002B66A2" w:rsidRDefault="002B66A2" w:rsidP="00427CDB">
      <w:pPr>
        <w:jc w:val="both"/>
        <w:rPr>
          <w:rFonts w:ascii="GHEA Grapalat" w:hAnsi="GHEA Grapalat"/>
        </w:rPr>
      </w:pPr>
      <w:r>
        <w:rPr>
          <w:rFonts w:ascii="GHEA Grapalat" w:hAnsi="GHEA Grapalat"/>
          <w:sz w:val="16"/>
        </w:rPr>
        <w:t xml:space="preserve">                               </w:t>
      </w:r>
      <w:r>
        <w:rPr>
          <w:rFonts w:ascii="GHEA Grapalat" w:hAnsi="GHEA Grapalat"/>
          <w:sz w:val="16"/>
          <w:lang w:val="hy-AM"/>
        </w:rPr>
        <w:t xml:space="preserve">  </w:t>
      </w:r>
      <w:r>
        <w:rPr>
          <w:rFonts w:ascii="GHEA Grapalat" w:hAnsi="GHEA Grapalat"/>
          <w:sz w:val="16"/>
        </w:rPr>
        <w:t>наименование участника</w:t>
      </w:r>
    </w:p>
    <w:p w14:paraId="1A749269" w14:textId="77777777" w:rsidR="006B3E56" w:rsidRPr="00770B03" w:rsidRDefault="006B3E56" w:rsidP="00427CDB">
      <w:pPr>
        <w:tabs>
          <w:tab w:val="left" w:pos="7371"/>
        </w:tabs>
        <w:ind w:left="3544" w:firstLine="3"/>
        <w:jc w:val="both"/>
        <w:rPr>
          <w:rFonts w:ascii="GHEA Grapalat" w:hAnsi="GHEA Grapalat"/>
          <w:sz w:val="16"/>
        </w:rPr>
      </w:pPr>
    </w:p>
    <w:p w14:paraId="052179ED" w14:textId="77777777" w:rsidR="00374F4A" w:rsidRPr="000C1746" w:rsidRDefault="00374F4A" w:rsidP="00427CDB">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704F19EA" w14:textId="77777777" w:rsidR="00374F4A" w:rsidRPr="000C1746" w:rsidRDefault="00374F4A" w:rsidP="00427CDB">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25A21547" w14:textId="77777777" w:rsidR="00374F4A" w:rsidRPr="000C1746" w:rsidRDefault="00374F4A" w:rsidP="00427CDB">
      <w:pPr>
        <w:ind w:left="1134"/>
        <w:jc w:val="both"/>
        <w:rPr>
          <w:rFonts w:ascii="GHEA Grapalat" w:hAnsi="GHEA Grapalat"/>
          <w:sz w:val="16"/>
        </w:rPr>
      </w:pPr>
      <w:r w:rsidRPr="000C1746">
        <w:rPr>
          <w:rFonts w:ascii="GHEA Grapalat" w:hAnsi="GHEA Grapalat"/>
          <w:sz w:val="16"/>
        </w:rPr>
        <w:t>имя, фамилия руководителя)</w:t>
      </w:r>
    </w:p>
    <w:p w14:paraId="56171497" w14:textId="77777777" w:rsidR="0094684E" w:rsidRPr="009044F1" w:rsidRDefault="00B2572B" w:rsidP="00427CDB">
      <w:pPr>
        <w:widowControl w:val="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4E7DCFDA" w14:textId="77777777" w:rsidR="00652A78" w:rsidRDefault="00123294" w:rsidP="00427CDB">
      <w:pPr>
        <w:rPr>
          <w:ins w:id="6" w:author="Inesa Kocharyan" w:date="2021-09-01T14:04:00Z"/>
          <w:rFonts w:ascii="GHEA Grapalat" w:hAnsi="GHEA Grapalat"/>
          <w:b/>
        </w:rPr>
      </w:pPr>
      <w:r>
        <w:rPr>
          <w:rFonts w:ascii="GHEA Grapalat" w:hAnsi="GHEA Grapalat"/>
          <w:b/>
        </w:rPr>
        <w:br w:type="page"/>
      </w:r>
    </w:p>
    <w:p w14:paraId="3D7C75CE" w14:textId="77777777" w:rsidR="006016F3" w:rsidRPr="009044F1" w:rsidRDefault="006016F3" w:rsidP="00427CDB">
      <w:pPr>
        <w:pStyle w:val="3"/>
        <w:keepNext w:val="0"/>
        <w:widowControl w:val="0"/>
        <w:spacing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lastRenderedPageBreak/>
        <w:t xml:space="preserve">Приложение № </w:t>
      </w:r>
      <w:r>
        <w:rPr>
          <w:rFonts w:ascii="GHEA Grapalat" w:hAnsi="GHEA Grapalat"/>
          <w:b/>
          <w:i w:val="0"/>
          <w:sz w:val="24"/>
          <w:szCs w:val="24"/>
        </w:rPr>
        <w:t>1.3</w:t>
      </w:r>
    </w:p>
    <w:p w14:paraId="6AC02298" w14:textId="728A65A2" w:rsidR="006016F3" w:rsidRDefault="006016F3" w:rsidP="00427CDB">
      <w:pPr>
        <w:pStyle w:val="31"/>
        <w:widowControl w:val="0"/>
        <w:spacing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0B089E">
        <w:rPr>
          <w:rFonts w:ascii="GHEA Grapalat" w:hAnsi="GHEA Grapalat"/>
          <w:b/>
          <w:sz w:val="24"/>
          <w:szCs w:val="24"/>
        </w:rPr>
        <w:t>запросе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640E26">
        <w:rPr>
          <w:rFonts w:ascii="GHEA Grapalat" w:hAnsi="GHEA Grapalat"/>
          <w:b/>
          <w:sz w:val="24"/>
          <w:szCs w:val="24"/>
        </w:rPr>
        <w:t>ԱՄԱՀ-ԳԱՍՖ-ԳՀԾՁԲ-25/18</w:t>
      </w:r>
    </w:p>
    <w:p w14:paraId="67FC1B5A" w14:textId="77777777" w:rsidR="006016F3" w:rsidRDefault="006016F3" w:rsidP="00427CDB">
      <w:pPr>
        <w:pStyle w:val="31"/>
        <w:widowControl w:val="0"/>
        <w:spacing w:line="240" w:lineRule="auto"/>
        <w:jc w:val="right"/>
        <w:rPr>
          <w:rFonts w:ascii="GHEA Grapalat" w:hAnsi="GHEA Grapalat"/>
          <w:b/>
          <w:sz w:val="24"/>
          <w:szCs w:val="24"/>
        </w:rPr>
      </w:pPr>
    </w:p>
    <w:p w14:paraId="4DB22862" w14:textId="77777777" w:rsidR="006016F3" w:rsidRPr="006F79CA" w:rsidRDefault="006016F3" w:rsidP="00427CDB">
      <w:pPr>
        <w:jc w:val="center"/>
        <w:rPr>
          <w:rFonts w:ascii="GHEA Grapalat" w:hAnsi="GHEA Grapalat"/>
          <w:b/>
        </w:rPr>
      </w:pPr>
      <w:r w:rsidRPr="006F79CA">
        <w:rPr>
          <w:rFonts w:ascii="GHEA Grapalat" w:hAnsi="GHEA Grapalat"/>
          <w:b/>
        </w:rPr>
        <w:t>ИНФОРМАЦИЯ</w:t>
      </w:r>
    </w:p>
    <w:p w14:paraId="46C40587" w14:textId="77777777" w:rsidR="006016F3" w:rsidRPr="006F79CA" w:rsidRDefault="006016F3" w:rsidP="00427CDB">
      <w:pPr>
        <w:jc w:val="center"/>
        <w:rPr>
          <w:rFonts w:ascii="GHEA Grapalat" w:hAnsi="GHEA Grapalat"/>
          <w:b/>
        </w:rPr>
      </w:pPr>
      <w:r w:rsidRPr="006F79CA">
        <w:rPr>
          <w:rFonts w:ascii="GHEA Grapalat" w:hAnsi="GHEA Grapalat"/>
          <w:b/>
        </w:rPr>
        <w:t>об основном составе персонала, предлагаемом для исполнения заключаемого договора</w:t>
      </w:r>
    </w:p>
    <w:p w14:paraId="6914E249" w14:textId="77777777" w:rsidR="006016F3" w:rsidRDefault="006016F3" w:rsidP="00427CDB">
      <w:pPr>
        <w:pStyle w:val="31"/>
        <w:widowControl w:val="0"/>
        <w:spacing w:line="240" w:lineRule="auto"/>
        <w:jc w:val="right"/>
        <w:rPr>
          <w:rFonts w:ascii="GHEA Grapalat" w:hAnsi="GHEA Grapalat"/>
          <w:b/>
          <w:sz w:val="24"/>
          <w:szCs w:val="24"/>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440"/>
        <w:gridCol w:w="1980"/>
        <w:gridCol w:w="2430"/>
        <w:gridCol w:w="1710"/>
      </w:tblGrid>
      <w:tr w:rsidR="006016F3" w:rsidRPr="008D352C" w14:paraId="2A253F48" w14:textId="77777777" w:rsidTr="008B7AAE">
        <w:trPr>
          <w:cantSplit/>
        </w:trPr>
        <w:tc>
          <w:tcPr>
            <w:tcW w:w="817" w:type="dxa"/>
            <w:vMerge w:val="restart"/>
            <w:vAlign w:val="center"/>
          </w:tcPr>
          <w:p w14:paraId="6139E6FB" w14:textId="77777777" w:rsidR="006016F3" w:rsidRPr="008D352C" w:rsidRDefault="006016F3" w:rsidP="00427CDB">
            <w:pPr>
              <w:widowControl w:val="0"/>
              <w:jc w:val="center"/>
              <w:rPr>
                <w:rFonts w:ascii="GHEA Grapalat" w:hAnsi="GHEA Grapalat"/>
                <w:sz w:val="20"/>
                <w:szCs w:val="20"/>
              </w:rPr>
            </w:pPr>
            <w:r w:rsidRPr="008D352C">
              <w:rPr>
                <w:rFonts w:ascii="GHEA Grapalat" w:hAnsi="GHEA Grapalat"/>
                <w:b/>
                <w:sz w:val="20"/>
                <w:szCs w:val="20"/>
              </w:rPr>
              <w:t>п/н</w:t>
            </w:r>
            <w:r w:rsidRPr="008D352C">
              <w:rPr>
                <w:rFonts w:ascii="GHEA Grapalat" w:hAnsi="GHEA Grapalat"/>
                <w:sz w:val="20"/>
                <w:szCs w:val="20"/>
              </w:rPr>
              <w:t xml:space="preserve"> </w:t>
            </w:r>
          </w:p>
        </w:tc>
        <w:tc>
          <w:tcPr>
            <w:tcW w:w="9101" w:type="dxa"/>
            <w:gridSpan w:val="5"/>
            <w:vAlign w:val="center"/>
          </w:tcPr>
          <w:p w14:paraId="055F0A92" w14:textId="77777777" w:rsidR="006016F3" w:rsidRPr="008D352C" w:rsidRDefault="006016F3" w:rsidP="00427CDB">
            <w:pPr>
              <w:widowControl w:val="0"/>
              <w:jc w:val="center"/>
              <w:rPr>
                <w:rFonts w:ascii="GHEA Grapalat" w:hAnsi="GHEA Grapalat"/>
                <w:b/>
                <w:bCs/>
                <w:sz w:val="20"/>
                <w:szCs w:val="20"/>
              </w:rPr>
            </w:pPr>
            <w:r w:rsidRPr="008D352C">
              <w:rPr>
                <w:rFonts w:ascii="GHEA Grapalat" w:hAnsi="GHEA Grapalat"/>
                <w:b/>
                <w:sz w:val="20"/>
                <w:szCs w:val="20"/>
              </w:rPr>
              <w:t>Специалисты, включенные в состав основного персонала:</w:t>
            </w:r>
          </w:p>
        </w:tc>
      </w:tr>
      <w:tr w:rsidR="006016F3" w:rsidRPr="008D352C" w14:paraId="4F690DB0" w14:textId="77777777" w:rsidTr="008B7AAE">
        <w:trPr>
          <w:cantSplit/>
          <w:trHeight w:val="301"/>
        </w:trPr>
        <w:tc>
          <w:tcPr>
            <w:tcW w:w="817" w:type="dxa"/>
            <w:vMerge/>
            <w:vAlign w:val="center"/>
          </w:tcPr>
          <w:p w14:paraId="71F9887E" w14:textId="77777777" w:rsidR="006016F3" w:rsidRPr="008D352C" w:rsidRDefault="006016F3" w:rsidP="00427CDB">
            <w:pPr>
              <w:widowControl w:val="0"/>
              <w:jc w:val="center"/>
              <w:rPr>
                <w:rFonts w:ascii="GHEA Grapalat" w:hAnsi="GHEA Grapalat"/>
                <w:sz w:val="20"/>
                <w:szCs w:val="20"/>
              </w:rPr>
            </w:pPr>
          </w:p>
        </w:tc>
        <w:tc>
          <w:tcPr>
            <w:tcW w:w="1541" w:type="dxa"/>
            <w:vMerge w:val="restart"/>
            <w:vAlign w:val="center"/>
          </w:tcPr>
          <w:p w14:paraId="0CF633BA" w14:textId="77777777" w:rsidR="006016F3" w:rsidRPr="008D352C" w:rsidRDefault="006016F3" w:rsidP="00427CDB">
            <w:pPr>
              <w:widowControl w:val="0"/>
              <w:jc w:val="center"/>
              <w:rPr>
                <w:rFonts w:ascii="GHEA Grapalat" w:hAnsi="GHEA Grapalat"/>
                <w:b/>
                <w:bCs/>
                <w:sz w:val="20"/>
                <w:szCs w:val="20"/>
              </w:rPr>
            </w:pPr>
            <w:r w:rsidRPr="008D352C">
              <w:rPr>
                <w:rFonts w:ascii="GHEA Grapalat" w:hAnsi="GHEA Grapalat"/>
                <w:b/>
                <w:sz w:val="20"/>
                <w:szCs w:val="20"/>
              </w:rPr>
              <w:t>имя, фамилия</w:t>
            </w:r>
          </w:p>
        </w:tc>
        <w:tc>
          <w:tcPr>
            <w:tcW w:w="1440" w:type="dxa"/>
            <w:vMerge w:val="restart"/>
            <w:vAlign w:val="center"/>
          </w:tcPr>
          <w:p w14:paraId="5C2B140D" w14:textId="77777777" w:rsidR="006016F3" w:rsidRPr="008D352C" w:rsidRDefault="006016F3" w:rsidP="00427CDB">
            <w:pPr>
              <w:widowControl w:val="0"/>
              <w:jc w:val="center"/>
              <w:rPr>
                <w:rFonts w:ascii="GHEA Grapalat" w:hAnsi="GHEA Grapalat"/>
                <w:b/>
                <w:bCs/>
                <w:sz w:val="20"/>
                <w:szCs w:val="20"/>
              </w:rPr>
            </w:pPr>
            <w:r w:rsidRPr="008D352C">
              <w:rPr>
                <w:rFonts w:ascii="GHEA Grapalat" w:hAnsi="GHEA Grapalat"/>
                <w:b/>
                <w:sz w:val="20"/>
                <w:szCs w:val="20"/>
              </w:rPr>
              <w:t>квалификация</w:t>
            </w:r>
          </w:p>
        </w:tc>
        <w:tc>
          <w:tcPr>
            <w:tcW w:w="4410" w:type="dxa"/>
            <w:gridSpan w:val="2"/>
            <w:vAlign w:val="center"/>
          </w:tcPr>
          <w:p w14:paraId="7BAD1A60" w14:textId="77777777" w:rsidR="006016F3" w:rsidRPr="008D352C" w:rsidRDefault="006016F3" w:rsidP="00427CDB">
            <w:pPr>
              <w:widowControl w:val="0"/>
              <w:jc w:val="center"/>
              <w:rPr>
                <w:rFonts w:ascii="GHEA Grapalat" w:hAnsi="GHEA Grapalat"/>
                <w:b/>
                <w:bCs/>
                <w:sz w:val="20"/>
                <w:szCs w:val="20"/>
              </w:rPr>
            </w:pPr>
            <w:r w:rsidRPr="008D352C">
              <w:rPr>
                <w:rFonts w:ascii="GHEA Grapalat" w:hAnsi="GHEA Grapalat"/>
                <w:b/>
                <w:sz w:val="20"/>
                <w:szCs w:val="20"/>
              </w:rPr>
              <w:t>трудовой опыт</w:t>
            </w:r>
          </w:p>
        </w:tc>
        <w:tc>
          <w:tcPr>
            <w:tcW w:w="1710" w:type="dxa"/>
            <w:vMerge w:val="restart"/>
            <w:vAlign w:val="center"/>
          </w:tcPr>
          <w:p w14:paraId="3AD9C50B" w14:textId="77777777" w:rsidR="006016F3" w:rsidRPr="008D352C" w:rsidRDefault="006016F3" w:rsidP="00427CDB">
            <w:pPr>
              <w:widowControl w:val="0"/>
              <w:jc w:val="center"/>
              <w:rPr>
                <w:rFonts w:ascii="GHEA Grapalat" w:hAnsi="GHEA Grapalat" w:cs="Arial"/>
                <w:sz w:val="20"/>
                <w:szCs w:val="20"/>
              </w:rPr>
            </w:pPr>
            <w:r w:rsidRPr="008D352C">
              <w:rPr>
                <w:rFonts w:ascii="GHEA Grapalat" w:hAnsi="GHEA Grapalat"/>
                <w:b/>
                <w:sz w:val="20"/>
                <w:szCs w:val="20"/>
              </w:rPr>
              <w:t>наименование работодателя</w:t>
            </w:r>
          </w:p>
        </w:tc>
      </w:tr>
      <w:tr w:rsidR="006016F3" w:rsidRPr="008D352C" w14:paraId="2A2E3A44" w14:textId="77777777" w:rsidTr="008B7AAE">
        <w:trPr>
          <w:cantSplit/>
          <w:trHeight w:val="299"/>
        </w:trPr>
        <w:tc>
          <w:tcPr>
            <w:tcW w:w="817" w:type="dxa"/>
            <w:vMerge/>
            <w:vAlign w:val="center"/>
          </w:tcPr>
          <w:p w14:paraId="0C3EF8D9" w14:textId="77777777" w:rsidR="006016F3" w:rsidRPr="008D352C" w:rsidRDefault="006016F3" w:rsidP="00427CDB">
            <w:pPr>
              <w:widowControl w:val="0"/>
              <w:jc w:val="center"/>
              <w:rPr>
                <w:rFonts w:ascii="GHEA Grapalat" w:hAnsi="GHEA Grapalat"/>
                <w:sz w:val="20"/>
                <w:szCs w:val="20"/>
              </w:rPr>
            </w:pPr>
          </w:p>
        </w:tc>
        <w:tc>
          <w:tcPr>
            <w:tcW w:w="1541" w:type="dxa"/>
            <w:vMerge/>
            <w:vAlign w:val="center"/>
          </w:tcPr>
          <w:p w14:paraId="66DD637D" w14:textId="77777777" w:rsidR="006016F3" w:rsidRPr="008D352C" w:rsidRDefault="006016F3" w:rsidP="00427CDB">
            <w:pPr>
              <w:widowControl w:val="0"/>
              <w:jc w:val="center"/>
              <w:rPr>
                <w:rFonts w:ascii="GHEA Grapalat" w:hAnsi="GHEA Grapalat"/>
                <w:sz w:val="20"/>
                <w:szCs w:val="20"/>
              </w:rPr>
            </w:pPr>
          </w:p>
        </w:tc>
        <w:tc>
          <w:tcPr>
            <w:tcW w:w="1440" w:type="dxa"/>
            <w:vMerge/>
            <w:vAlign w:val="center"/>
          </w:tcPr>
          <w:p w14:paraId="563E9743" w14:textId="77777777" w:rsidR="006016F3" w:rsidRPr="008D352C" w:rsidDel="006B374D" w:rsidRDefault="006016F3" w:rsidP="00427CDB">
            <w:pPr>
              <w:widowControl w:val="0"/>
              <w:jc w:val="center"/>
              <w:rPr>
                <w:rFonts w:ascii="GHEA Grapalat" w:hAnsi="GHEA Grapalat"/>
                <w:b/>
                <w:bCs/>
                <w:sz w:val="20"/>
                <w:szCs w:val="20"/>
              </w:rPr>
            </w:pPr>
          </w:p>
        </w:tc>
        <w:tc>
          <w:tcPr>
            <w:tcW w:w="1980" w:type="dxa"/>
            <w:vAlign w:val="center"/>
          </w:tcPr>
          <w:p w14:paraId="3A3DD1E9" w14:textId="77777777" w:rsidR="006016F3" w:rsidRPr="008D352C" w:rsidDel="00B57526" w:rsidRDefault="006016F3" w:rsidP="00427CDB">
            <w:pPr>
              <w:widowControl w:val="0"/>
              <w:jc w:val="center"/>
              <w:rPr>
                <w:rFonts w:ascii="GHEA Grapalat" w:hAnsi="GHEA Grapalat"/>
                <w:b/>
                <w:bCs/>
                <w:sz w:val="20"/>
                <w:szCs w:val="20"/>
              </w:rPr>
            </w:pPr>
            <w:r w:rsidRPr="008D352C">
              <w:rPr>
                <w:rFonts w:ascii="GHEA Grapalat" w:hAnsi="GHEA Grapalat"/>
                <w:b/>
                <w:sz w:val="20"/>
                <w:szCs w:val="20"/>
              </w:rPr>
              <w:t>период</w:t>
            </w:r>
          </w:p>
        </w:tc>
        <w:tc>
          <w:tcPr>
            <w:tcW w:w="2430" w:type="dxa"/>
            <w:vAlign w:val="center"/>
          </w:tcPr>
          <w:p w14:paraId="70AAB90C" w14:textId="77777777" w:rsidR="006016F3" w:rsidRPr="008D352C" w:rsidDel="00B57526" w:rsidRDefault="006016F3" w:rsidP="00427CDB">
            <w:pPr>
              <w:widowControl w:val="0"/>
              <w:jc w:val="center"/>
              <w:rPr>
                <w:rFonts w:ascii="GHEA Grapalat" w:hAnsi="GHEA Grapalat"/>
                <w:b/>
                <w:bCs/>
                <w:sz w:val="20"/>
                <w:szCs w:val="20"/>
              </w:rPr>
            </w:pPr>
            <w:r w:rsidRPr="008D352C">
              <w:rPr>
                <w:rFonts w:ascii="GHEA Grapalat" w:hAnsi="GHEA Grapalat"/>
                <w:b/>
                <w:sz w:val="20"/>
                <w:szCs w:val="20"/>
              </w:rPr>
              <w:t>сфера деятельности и выполненная работа</w:t>
            </w:r>
          </w:p>
        </w:tc>
        <w:tc>
          <w:tcPr>
            <w:tcW w:w="1710" w:type="dxa"/>
            <w:vMerge/>
            <w:vAlign w:val="center"/>
          </w:tcPr>
          <w:p w14:paraId="608A06A8" w14:textId="77777777" w:rsidR="006016F3" w:rsidRPr="008D352C" w:rsidRDefault="006016F3" w:rsidP="00427CDB">
            <w:pPr>
              <w:widowControl w:val="0"/>
              <w:jc w:val="center"/>
              <w:rPr>
                <w:rFonts w:ascii="GHEA Grapalat" w:hAnsi="GHEA Grapalat"/>
                <w:sz w:val="20"/>
                <w:szCs w:val="20"/>
              </w:rPr>
            </w:pPr>
          </w:p>
        </w:tc>
      </w:tr>
      <w:tr w:rsidR="006016F3" w:rsidRPr="008D352C" w14:paraId="54F9B6E7" w14:textId="77777777" w:rsidTr="008B7AAE">
        <w:trPr>
          <w:cantSplit/>
        </w:trPr>
        <w:tc>
          <w:tcPr>
            <w:tcW w:w="817" w:type="dxa"/>
          </w:tcPr>
          <w:p w14:paraId="4A7E175F" w14:textId="77777777" w:rsidR="006016F3" w:rsidRPr="008D352C" w:rsidRDefault="006016F3" w:rsidP="00427CDB">
            <w:pPr>
              <w:widowControl w:val="0"/>
              <w:jc w:val="center"/>
              <w:rPr>
                <w:rFonts w:ascii="GHEA Grapalat" w:hAnsi="GHEA Grapalat"/>
                <w:sz w:val="20"/>
                <w:szCs w:val="20"/>
              </w:rPr>
            </w:pPr>
          </w:p>
        </w:tc>
        <w:tc>
          <w:tcPr>
            <w:tcW w:w="1541" w:type="dxa"/>
          </w:tcPr>
          <w:p w14:paraId="62537B17" w14:textId="77777777" w:rsidR="006016F3" w:rsidRPr="008D352C" w:rsidRDefault="006016F3" w:rsidP="00427CDB">
            <w:pPr>
              <w:widowControl w:val="0"/>
              <w:jc w:val="center"/>
              <w:rPr>
                <w:rFonts w:ascii="GHEA Grapalat" w:hAnsi="GHEA Grapalat"/>
                <w:sz w:val="20"/>
                <w:szCs w:val="20"/>
              </w:rPr>
            </w:pPr>
          </w:p>
        </w:tc>
        <w:tc>
          <w:tcPr>
            <w:tcW w:w="1440" w:type="dxa"/>
          </w:tcPr>
          <w:p w14:paraId="37A60A8E" w14:textId="77777777" w:rsidR="006016F3" w:rsidRPr="008D352C" w:rsidRDefault="006016F3" w:rsidP="00427CDB">
            <w:pPr>
              <w:widowControl w:val="0"/>
              <w:jc w:val="center"/>
              <w:rPr>
                <w:rFonts w:ascii="GHEA Grapalat" w:hAnsi="GHEA Grapalat"/>
                <w:sz w:val="20"/>
                <w:szCs w:val="20"/>
              </w:rPr>
            </w:pPr>
          </w:p>
        </w:tc>
        <w:tc>
          <w:tcPr>
            <w:tcW w:w="1980" w:type="dxa"/>
          </w:tcPr>
          <w:p w14:paraId="77EFC452" w14:textId="77777777" w:rsidR="006016F3" w:rsidRPr="008D352C" w:rsidRDefault="006016F3" w:rsidP="00427CDB">
            <w:pPr>
              <w:widowControl w:val="0"/>
              <w:jc w:val="center"/>
              <w:rPr>
                <w:rFonts w:ascii="GHEA Grapalat" w:hAnsi="GHEA Grapalat"/>
                <w:sz w:val="20"/>
                <w:szCs w:val="20"/>
              </w:rPr>
            </w:pPr>
          </w:p>
        </w:tc>
        <w:tc>
          <w:tcPr>
            <w:tcW w:w="2430" w:type="dxa"/>
          </w:tcPr>
          <w:p w14:paraId="444B7CB8" w14:textId="77777777" w:rsidR="006016F3" w:rsidRPr="008D352C" w:rsidRDefault="006016F3" w:rsidP="00427CDB">
            <w:pPr>
              <w:widowControl w:val="0"/>
              <w:jc w:val="center"/>
              <w:rPr>
                <w:rFonts w:ascii="GHEA Grapalat" w:hAnsi="GHEA Grapalat"/>
                <w:sz w:val="20"/>
                <w:szCs w:val="20"/>
              </w:rPr>
            </w:pPr>
          </w:p>
        </w:tc>
        <w:tc>
          <w:tcPr>
            <w:tcW w:w="1710" w:type="dxa"/>
          </w:tcPr>
          <w:p w14:paraId="1EFC6D4C" w14:textId="77777777" w:rsidR="006016F3" w:rsidRPr="008D352C" w:rsidRDefault="006016F3" w:rsidP="00427CDB">
            <w:pPr>
              <w:widowControl w:val="0"/>
              <w:jc w:val="center"/>
              <w:rPr>
                <w:rFonts w:ascii="GHEA Grapalat" w:hAnsi="GHEA Grapalat"/>
                <w:sz w:val="20"/>
                <w:szCs w:val="20"/>
              </w:rPr>
            </w:pPr>
          </w:p>
        </w:tc>
      </w:tr>
      <w:tr w:rsidR="006016F3" w:rsidRPr="008D352C" w14:paraId="1F57C116" w14:textId="77777777" w:rsidTr="008B7AAE">
        <w:trPr>
          <w:cantSplit/>
        </w:trPr>
        <w:tc>
          <w:tcPr>
            <w:tcW w:w="817" w:type="dxa"/>
          </w:tcPr>
          <w:p w14:paraId="0AEAA1E6" w14:textId="77777777" w:rsidR="006016F3" w:rsidRPr="008D352C" w:rsidRDefault="006016F3" w:rsidP="00427CDB">
            <w:pPr>
              <w:widowControl w:val="0"/>
              <w:jc w:val="center"/>
              <w:rPr>
                <w:rFonts w:ascii="GHEA Grapalat" w:hAnsi="GHEA Grapalat"/>
                <w:sz w:val="20"/>
                <w:szCs w:val="20"/>
              </w:rPr>
            </w:pPr>
          </w:p>
        </w:tc>
        <w:tc>
          <w:tcPr>
            <w:tcW w:w="1541" w:type="dxa"/>
          </w:tcPr>
          <w:p w14:paraId="6651B032" w14:textId="77777777" w:rsidR="006016F3" w:rsidRPr="008D352C" w:rsidRDefault="006016F3" w:rsidP="00427CDB">
            <w:pPr>
              <w:widowControl w:val="0"/>
              <w:jc w:val="center"/>
              <w:rPr>
                <w:rFonts w:ascii="GHEA Grapalat" w:hAnsi="GHEA Grapalat"/>
                <w:sz w:val="20"/>
                <w:szCs w:val="20"/>
              </w:rPr>
            </w:pPr>
          </w:p>
        </w:tc>
        <w:tc>
          <w:tcPr>
            <w:tcW w:w="1440" w:type="dxa"/>
          </w:tcPr>
          <w:p w14:paraId="66E15E7B" w14:textId="77777777" w:rsidR="006016F3" w:rsidRPr="008D352C" w:rsidRDefault="006016F3" w:rsidP="00427CDB">
            <w:pPr>
              <w:widowControl w:val="0"/>
              <w:jc w:val="center"/>
              <w:rPr>
                <w:rFonts w:ascii="GHEA Grapalat" w:hAnsi="GHEA Grapalat"/>
                <w:sz w:val="20"/>
                <w:szCs w:val="20"/>
              </w:rPr>
            </w:pPr>
          </w:p>
        </w:tc>
        <w:tc>
          <w:tcPr>
            <w:tcW w:w="1980" w:type="dxa"/>
          </w:tcPr>
          <w:p w14:paraId="6EF2793C" w14:textId="77777777" w:rsidR="006016F3" w:rsidRPr="008D352C" w:rsidRDefault="006016F3" w:rsidP="00427CDB">
            <w:pPr>
              <w:widowControl w:val="0"/>
              <w:jc w:val="center"/>
              <w:rPr>
                <w:rFonts w:ascii="GHEA Grapalat" w:hAnsi="GHEA Grapalat"/>
                <w:sz w:val="20"/>
                <w:szCs w:val="20"/>
              </w:rPr>
            </w:pPr>
          </w:p>
        </w:tc>
        <w:tc>
          <w:tcPr>
            <w:tcW w:w="2430" w:type="dxa"/>
          </w:tcPr>
          <w:p w14:paraId="6721E9DB" w14:textId="77777777" w:rsidR="006016F3" w:rsidRPr="008D352C" w:rsidRDefault="006016F3" w:rsidP="00427CDB">
            <w:pPr>
              <w:widowControl w:val="0"/>
              <w:jc w:val="center"/>
              <w:rPr>
                <w:rFonts w:ascii="GHEA Grapalat" w:hAnsi="GHEA Grapalat"/>
                <w:sz w:val="20"/>
                <w:szCs w:val="20"/>
              </w:rPr>
            </w:pPr>
          </w:p>
        </w:tc>
        <w:tc>
          <w:tcPr>
            <w:tcW w:w="1710" w:type="dxa"/>
          </w:tcPr>
          <w:p w14:paraId="1B156887" w14:textId="77777777" w:rsidR="006016F3" w:rsidRPr="008D352C" w:rsidRDefault="006016F3" w:rsidP="00427CDB">
            <w:pPr>
              <w:widowControl w:val="0"/>
              <w:jc w:val="center"/>
              <w:rPr>
                <w:rFonts w:ascii="GHEA Grapalat" w:hAnsi="GHEA Grapalat"/>
                <w:sz w:val="20"/>
                <w:szCs w:val="20"/>
              </w:rPr>
            </w:pPr>
          </w:p>
        </w:tc>
      </w:tr>
      <w:tr w:rsidR="006016F3" w:rsidRPr="008D352C" w14:paraId="64976F9F" w14:textId="77777777" w:rsidTr="008B7AAE">
        <w:trPr>
          <w:cantSplit/>
        </w:trPr>
        <w:tc>
          <w:tcPr>
            <w:tcW w:w="817" w:type="dxa"/>
          </w:tcPr>
          <w:p w14:paraId="04972BC2" w14:textId="77777777" w:rsidR="006016F3" w:rsidRPr="008D352C" w:rsidRDefault="006016F3" w:rsidP="00427CDB">
            <w:pPr>
              <w:widowControl w:val="0"/>
              <w:jc w:val="center"/>
              <w:rPr>
                <w:rFonts w:ascii="GHEA Grapalat" w:hAnsi="GHEA Grapalat"/>
                <w:sz w:val="20"/>
                <w:szCs w:val="20"/>
              </w:rPr>
            </w:pPr>
          </w:p>
        </w:tc>
        <w:tc>
          <w:tcPr>
            <w:tcW w:w="1541" w:type="dxa"/>
          </w:tcPr>
          <w:p w14:paraId="36765EE2" w14:textId="77777777" w:rsidR="006016F3" w:rsidRPr="008D352C" w:rsidRDefault="006016F3" w:rsidP="00427CDB">
            <w:pPr>
              <w:widowControl w:val="0"/>
              <w:jc w:val="center"/>
              <w:rPr>
                <w:rFonts w:ascii="GHEA Grapalat" w:hAnsi="GHEA Grapalat"/>
                <w:sz w:val="20"/>
                <w:szCs w:val="20"/>
              </w:rPr>
            </w:pPr>
          </w:p>
        </w:tc>
        <w:tc>
          <w:tcPr>
            <w:tcW w:w="1440" w:type="dxa"/>
          </w:tcPr>
          <w:p w14:paraId="7622E0C9" w14:textId="77777777" w:rsidR="006016F3" w:rsidRPr="008D352C" w:rsidRDefault="006016F3" w:rsidP="00427CDB">
            <w:pPr>
              <w:widowControl w:val="0"/>
              <w:jc w:val="center"/>
              <w:rPr>
                <w:rFonts w:ascii="GHEA Grapalat" w:hAnsi="GHEA Grapalat"/>
                <w:sz w:val="20"/>
                <w:szCs w:val="20"/>
              </w:rPr>
            </w:pPr>
          </w:p>
        </w:tc>
        <w:tc>
          <w:tcPr>
            <w:tcW w:w="1980" w:type="dxa"/>
          </w:tcPr>
          <w:p w14:paraId="3316734F" w14:textId="77777777" w:rsidR="006016F3" w:rsidRPr="008D352C" w:rsidRDefault="006016F3" w:rsidP="00427CDB">
            <w:pPr>
              <w:widowControl w:val="0"/>
              <w:jc w:val="center"/>
              <w:rPr>
                <w:rFonts w:ascii="GHEA Grapalat" w:hAnsi="GHEA Grapalat"/>
                <w:sz w:val="20"/>
                <w:szCs w:val="20"/>
              </w:rPr>
            </w:pPr>
          </w:p>
        </w:tc>
        <w:tc>
          <w:tcPr>
            <w:tcW w:w="2430" w:type="dxa"/>
          </w:tcPr>
          <w:p w14:paraId="7F5273F0" w14:textId="77777777" w:rsidR="006016F3" w:rsidRPr="008D352C" w:rsidRDefault="006016F3" w:rsidP="00427CDB">
            <w:pPr>
              <w:widowControl w:val="0"/>
              <w:jc w:val="center"/>
              <w:rPr>
                <w:rFonts w:ascii="GHEA Grapalat" w:hAnsi="GHEA Grapalat"/>
                <w:sz w:val="20"/>
                <w:szCs w:val="20"/>
              </w:rPr>
            </w:pPr>
          </w:p>
        </w:tc>
        <w:tc>
          <w:tcPr>
            <w:tcW w:w="1710" w:type="dxa"/>
          </w:tcPr>
          <w:p w14:paraId="1936C104" w14:textId="77777777" w:rsidR="006016F3" w:rsidRPr="008D352C" w:rsidRDefault="006016F3" w:rsidP="00427CDB">
            <w:pPr>
              <w:widowControl w:val="0"/>
              <w:jc w:val="center"/>
              <w:rPr>
                <w:rFonts w:ascii="GHEA Grapalat" w:hAnsi="GHEA Grapalat"/>
                <w:sz w:val="20"/>
                <w:szCs w:val="20"/>
              </w:rPr>
            </w:pPr>
          </w:p>
        </w:tc>
      </w:tr>
    </w:tbl>
    <w:p w14:paraId="20A2174E" w14:textId="77777777" w:rsidR="006016F3" w:rsidRPr="008C1FF8" w:rsidRDefault="006016F3" w:rsidP="00427CDB">
      <w:pPr>
        <w:pStyle w:val="31"/>
        <w:widowControl w:val="0"/>
        <w:spacing w:line="240" w:lineRule="auto"/>
        <w:jc w:val="right"/>
        <w:rPr>
          <w:rFonts w:ascii="GHEA Grapalat" w:hAnsi="GHEA Grapalat"/>
          <w:b/>
          <w:sz w:val="24"/>
          <w:szCs w:val="24"/>
        </w:rPr>
      </w:pPr>
    </w:p>
    <w:p w14:paraId="0564DE6F" w14:textId="77777777" w:rsidR="006016F3" w:rsidRDefault="006016F3" w:rsidP="00427CDB">
      <w:pPr>
        <w:pStyle w:val="31"/>
        <w:widowControl w:val="0"/>
        <w:spacing w:line="240" w:lineRule="auto"/>
        <w:jc w:val="right"/>
        <w:rPr>
          <w:rFonts w:ascii="GHEA Grapalat" w:hAnsi="GHEA Grapalat"/>
          <w:b/>
          <w:sz w:val="24"/>
          <w:szCs w:val="24"/>
          <w:lang w:val="es-ES"/>
        </w:rPr>
      </w:pPr>
    </w:p>
    <w:p w14:paraId="09B60CAA" w14:textId="77777777" w:rsidR="006016F3" w:rsidRDefault="006016F3" w:rsidP="00427CDB">
      <w:pPr>
        <w:jc w:val="both"/>
        <w:rPr>
          <w:rFonts w:ascii="GHEA Grapalat" w:hAnsi="GHEA Grapalat"/>
        </w:rPr>
      </w:pPr>
      <w:r w:rsidRPr="008C1FF8">
        <w:rPr>
          <w:rFonts w:ascii="GHEA Grapalat" w:hAnsi="GHEA Grapalat"/>
          <w:lang w:val="es-ES"/>
        </w:rPr>
        <w:t xml:space="preserve">       </w:t>
      </w:r>
      <w:r w:rsidRPr="008C1FF8">
        <w:rPr>
          <w:rFonts w:ascii="GHEA Grapalat" w:hAnsi="GHEA Grapalat"/>
        </w:rPr>
        <w:t>Прилагаются письменные согласия</w:t>
      </w:r>
      <w:r>
        <w:rPr>
          <w:rFonts w:ascii="GHEA Grapalat" w:hAnsi="GHEA Grapalat"/>
        </w:rPr>
        <w:t xml:space="preserve"> утвержденные</w:t>
      </w:r>
      <w:r w:rsidRPr="00BF4B06">
        <w:rPr>
          <w:rFonts w:ascii="GHEA Grapalat" w:hAnsi="GHEA Grapalat"/>
        </w:rPr>
        <w:t xml:space="preserve"> специалистами</w:t>
      </w:r>
      <w:r w:rsidRPr="008C1FF8">
        <w:rPr>
          <w:rFonts w:ascii="GHEA Grapalat" w:hAnsi="GHEA Grapalat"/>
        </w:rPr>
        <w:t>, указанны</w:t>
      </w:r>
      <w:r>
        <w:rPr>
          <w:rFonts w:ascii="GHEA Grapalat" w:hAnsi="GHEA Grapalat"/>
        </w:rPr>
        <w:t>ми</w:t>
      </w:r>
      <w:r w:rsidRPr="008C1FF8">
        <w:rPr>
          <w:rFonts w:ascii="GHEA Grapalat" w:hAnsi="GHEA Grapalat"/>
        </w:rPr>
        <w:t xml:space="preserve"> в настоящей информации, </w:t>
      </w:r>
      <w:r w:rsidRPr="008C1FF8">
        <w:rPr>
          <w:rStyle w:val="ezkurwreuab5ozgtqnkl"/>
          <w:rFonts w:ascii="GHEA Grapalat" w:hAnsi="GHEA Grapalat"/>
        </w:rPr>
        <w:t>о</w:t>
      </w:r>
      <w:r>
        <w:rPr>
          <w:rStyle w:val="ezkurwreuab5ozgtqnkl"/>
          <w:rFonts w:ascii="GHEA Grapalat" w:hAnsi="GHEA Grapalat"/>
        </w:rPr>
        <w:t>б их</w:t>
      </w:r>
      <w:r w:rsidRPr="008C1FF8">
        <w:rPr>
          <w:rStyle w:val="ezkurwreuab5ozgtqnkl"/>
          <w:rFonts w:ascii="GHEA Grapalat" w:hAnsi="GHEA Grapalat"/>
        </w:rPr>
        <w:t xml:space="preserve"> </w:t>
      </w:r>
      <w:r w:rsidRPr="009044F1">
        <w:rPr>
          <w:rFonts w:ascii="GHEA Grapalat" w:hAnsi="GHEA Grapalat"/>
        </w:rPr>
        <w:t>включении в выполняемые работы</w:t>
      </w:r>
      <w:r w:rsidRPr="008C1FF8">
        <w:rPr>
          <w:rFonts w:ascii="GHEA Grapalat" w:hAnsi="GHEA Grapalat"/>
        </w:rPr>
        <w:t>, а также документы, требуемые приглашением.</w:t>
      </w:r>
    </w:p>
    <w:p w14:paraId="28107C0C" w14:textId="77777777" w:rsidR="006016F3" w:rsidRDefault="006016F3" w:rsidP="00427CDB">
      <w:pPr>
        <w:jc w:val="both"/>
        <w:rPr>
          <w:rFonts w:ascii="GHEA Grapalat" w:hAnsi="GHEA Grapalat"/>
        </w:rPr>
      </w:pPr>
    </w:p>
    <w:p w14:paraId="1B73AB3C" w14:textId="77777777" w:rsidR="006016F3" w:rsidRPr="008C1FF8" w:rsidRDefault="006016F3" w:rsidP="00427CDB">
      <w:pPr>
        <w:jc w:val="both"/>
        <w:rPr>
          <w:rFonts w:ascii="GHEA Grapalat" w:hAnsi="GHEA Grapalat"/>
        </w:rPr>
      </w:pPr>
    </w:p>
    <w:p w14:paraId="3F7CCC3A" w14:textId="77777777" w:rsidR="006016F3" w:rsidRPr="00DD2B43" w:rsidRDefault="006016F3" w:rsidP="00427CDB">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31B3A616" w14:textId="77777777" w:rsidR="006016F3" w:rsidRPr="00567D3B" w:rsidRDefault="006016F3" w:rsidP="00427CDB">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53F76BBD" w14:textId="77777777" w:rsidR="006016F3" w:rsidRPr="008875C7" w:rsidRDefault="006016F3" w:rsidP="00427CDB">
      <w:pPr>
        <w:widowControl w:val="0"/>
        <w:jc w:val="right"/>
        <w:rPr>
          <w:rFonts w:ascii="GHEA Grapalat" w:hAnsi="GHEA Grapalat"/>
        </w:rPr>
      </w:pPr>
    </w:p>
    <w:p w14:paraId="55ED1204" w14:textId="77777777" w:rsidR="006016F3" w:rsidRPr="00D5443D" w:rsidRDefault="006016F3" w:rsidP="00427CDB">
      <w:pPr>
        <w:widowControl w:val="0"/>
        <w:jc w:val="right"/>
        <w:rPr>
          <w:rFonts w:ascii="GHEA Grapalat" w:hAnsi="GHEA Grapalat"/>
        </w:rPr>
      </w:pPr>
      <w:r w:rsidRPr="009044F1">
        <w:rPr>
          <w:rFonts w:ascii="GHEA Grapalat" w:hAnsi="GHEA Grapalat"/>
        </w:rPr>
        <w:t>М. П.</w:t>
      </w:r>
    </w:p>
    <w:p w14:paraId="02D913ED" w14:textId="77777777" w:rsidR="006016F3" w:rsidRDefault="006016F3" w:rsidP="00427CDB">
      <w:pPr>
        <w:rPr>
          <w:rFonts w:ascii="GHEA Grapalat" w:hAnsi="GHEA Grapalat"/>
          <w:b/>
        </w:rPr>
      </w:pPr>
      <w:r>
        <w:rPr>
          <w:rFonts w:ascii="GHEA Grapalat" w:hAnsi="GHEA Grapalat"/>
          <w:b/>
        </w:rPr>
        <w:br w:type="page"/>
      </w:r>
    </w:p>
    <w:p w14:paraId="6D74CFA9" w14:textId="77777777" w:rsidR="00652A78" w:rsidRPr="00C763FB" w:rsidRDefault="00652A78" w:rsidP="00427CDB">
      <w:pPr>
        <w:jc w:val="right"/>
        <w:rPr>
          <w:rFonts w:ascii="Sylfaen" w:hAnsi="Sylfaen"/>
          <w:b/>
          <w:sz w:val="16"/>
          <w:szCs w:val="16"/>
        </w:rPr>
      </w:pPr>
      <w:r w:rsidRPr="00C763FB">
        <w:rPr>
          <w:rFonts w:ascii="Sylfaen" w:hAnsi="Sylfaen"/>
          <w:b/>
          <w:sz w:val="16"/>
          <w:szCs w:val="16"/>
        </w:rPr>
        <w:lastRenderedPageBreak/>
        <w:t>Приложение 1.</w:t>
      </w:r>
      <w:r w:rsidR="003E71A6" w:rsidRPr="00C763FB">
        <w:rPr>
          <w:rFonts w:ascii="Sylfaen" w:hAnsi="Sylfaen"/>
          <w:b/>
          <w:sz w:val="16"/>
          <w:szCs w:val="16"/>
        </w:rPr>
        <w:t>4</w:t>
      </w:r>
      <w:r w:rsidRPr="00C763FB">
        <w:rPr>
          <w:rFonts w:ascii="Sylfaen" w:hAnsi="Sylfaen"/>
          <w:b/>
          <w:sz w:val="16"/>
          <w:szCs w:val="16"/>
        </w:rPr>
        <w:t xml:space="preserve">** </w:t>
      </w:r>
    </w:p>
    <w:p w14:paraId="354F719E" w14:textId="6B323EB0" w:rsidR="00652A78" w:rsidRPr="00C763FB" w:rsidRDefault="00652A78" w:rsidP="00427CDB">
      <w:pPr>
        <w:jc w:val="right"/>
        <w:rPr>
          <w:rFonts w:ascii="Sylfaen" w:hAnsi="Sylfaen"/>
          <w:b/>
          <w:sz w:val="16"/>
          <w:szCs w:val="16"/>
        </w:rPr>
      </w:pPr>
      <w:r w:rsidRPr="00C763FB">
        <w:rPr>
          <w:rFonts w:ascii="Sylfaen" w:hAnsi="Sylfaen"/>
          <w:b/>
          <w:sz w:val="16"/>
          <w:szCs w:val="16"/>
        </w:rPr>
        <w:t xml:space="preserve">к Приглашению на </w:t>
      </w:r>
      <w:r w:rsidR="000B089E" w:rsidRPr="00C763FB">
        <w:rPr>
          <w:rFonts w:ascii="Sylfaen" w:hAnsi="Sylfaen"/>
          <w:b/>
          <w:sz w:val="16"/>
          <w:szCs w:val="16"/>
        </w:rPr>
        <w:t>запросе котировок</w:t>
      </w:r>
    </w:p>
    <w:p w14:paraId="43C6918A" w14:textId="75586E86" w:rsidR="00652A78" w:rsidRPr="00C763FB" w:rsidRDefault="00652A78" w:rsidP="00427CDB">
      <w:pPr>
        <w:pStyle w:val="3"/>
        <w:keepNext w:val="0"/>
        <w:widowControl w:val="0"/>
        <w:spacing w:line="240" w:lineRule="auto"/>
        <w:ind w:firstLine="567"/>
        <w:jc w:val="right"/>
        <w:rPr>
          <w:rFonts w:ascii="Sylfaen" w:hAnsi="Sylfaen"/>
          <w:b/>
          <w:i w:val="0"/>
          <w:sz w:val="16"/>
          <w:szCs w:val="16"/>
        </w:rPr>
      </w:pPr>
      <w:r w:rsidRPr="00C763FB">
        <w:rPr>
          <w:rFonts w:ascii="Sylfaen" w:hAnsi="Sylfaen"/>
          <w:b/>
          <w:i w:val="0"/>
          <w:sz w:val="16"/>
          <w:szCs w:val="16"/>
        </w:rPr>
        <w:t xml:space="preserve">под кодом </w:t>
      </w:r>
      <w:r w:rsidR="00640E26">
        <w:rPr>
          <w:rFonts w:ascii="Sylfaen" w:hAnsi="Sylfaen"/>
          <w:b/>
          <w:i w:val="0"/>
          <w:sz w:val="16"/>
          <w:szCs w:val="16"/>
        </w:rPr>
        <w:t>ԱՄԱՀ-ԳԱՍՖ-ԳՀԾՁԲ-25/18</w:t>
      </w:r>
    </w:p>
    <w:p w14:paraId="33CA3E7D" w14:textId="77777777" w:rsidR="00123294" w:rsidRPr="00C763FB" w:rsidRDefault="00123294" w:rsidP="00427CDB">
      <w:pPr>
        <w:rPr>
          <w:rFonts w:ascii="Sylfaen" w:hAnsi="Sylfaen"/>
          <w:b/>
          <w:sz w:val="16"/>
          <w:szCs w:val="16"/>
        </w:rPr>
      </w:pPr>
    </w:p>
    <w:p w14:paraId="70CC15B4" w14:textId="77777777" w:rsidR="00B048B2" w:rsidRPr="00C763FB" w:rsidRDefault="00B048B2" w:rsidP="00427CDB">
      <w:pPr>
        <w:rPr>
          <w:rFonts w:ascii="Sylfaen" w:hAnsi="Sylfaen"/>
          <w:b/>
          <w:sz w:val="16"/>
          <w:szCs w:val="16"/>
        </w:rPr>
      </w:pPr>
    </w:p>
    <w:p w14:paraId="6069817E" w14:textId="77777777" w:rsidR="00A9306E" w:rsidRPr="00C763FB" w:rsidRDefault="00A9306E" w:rsidP="00427CDB">
      <w:pPr>
        <w:ind w:left="360" w:hanging="360"/>
        <w:jc w:val="center"/>
        <w:rPr>
          <w:rFonts w:ascii="Sylfaen" w:hAnsi="Sylfaen"/>
          <w:b/>
          <w:sz w:val="16"/>
          <w:szCs w:val="16"/>
        </w:rPr>
      </w:pPr>
      <w:r w:rsidRPr="00C763FB">
        <w:rPr>
          <w:rFonts w:ascii="Sylfaen" w:hAnsi="Sylfaen"/>
          <w:b/>
          <w:sz w:val="16"/>
          <w:szCs w:val="16"/>
        </w:rPr>
        <w:t>ФОРМА</w:t>
      </w:r>
    </w:p>
    <w:p w14:paraId="4A999637" w14:textId="77777777" w:rsidR="00A9306E" w:rsidRPr="00C763FB" w:rsidRDefault="00A9306E" w:rsidP="00427CDB">
      <w:pPr>
        <w:ind w:left="360" w:hanging="360"/>
        <w:jc w:val="center"/>
        <w:rPr>
          <w:rFonts w:ascii="Sylfaen" w:hAnsi="Sylfaen"/>
          <w:b/>
          <w:sz w:val="16"/>
          <w:szCs w:val="16"/>
        </w:rPr>
      </w:pPr>
      <w:r w:rsidRPr="00C763FB">
        <w:rPr>
          <w:rFonts w:ascii="Sylfaen" w:hAnsi="Sylfaen"/>
          <w:b/>
          <w:sz w:val="16"/>
          <w:szCs w:val="16"/>
        </w:rPr>
        <w:t>ДЕКЛАРАЦИИ О РЕАЛЬНЫХ  БЕНЕФИЦИАРАХ</w:t>
      </w:r>
    </w:p>
    <w:p w14:paraId="012494D9" w14:textId="77777777" w:rsidR="00A9306E" w:rsidRPr="00C763FB" w:rsidRDefault="00A9306E" w:rsidP="00427CDB">
      <w:pPr>
        <w:ind w:left="360" w:hanging="360"/>
        <w:jc w:val="center"/>
        <w:rPr>
          <w:rFonts w:ascii="Sylfaen" w:eastAsia="GHEA Grapalat" w:hAnsi="Sylfaen" w:cs="GHEA Grapalat"/>
          <w:b/>
          <w:sz w:val="16"/>
          <w:szCs w:val="16"/>
        </w:rPr>
      </w:pPr>
    </w:p>
    <w:p w14:paraId="736F0CA4" w14:textId="77777777" w:rsidR="00A9306E" w:rsidRPr="00C763FB" w:rsidRDefault="00A9306E" w:rsidP="00427CDB">
      <w:pPr>
        <w:numPr>
          <w:ilvl w:val="0"/>
          <w:numId w:val="25"/>
        </w:numPr>
        <w:pBdr>
          <w:top w:val="nil"/>
          <w:left w:val="nil"/>
          <w:bottom w:val="nil"/>
          <w:right w:val="nil"/>
          <w:between w:val="nil"/>
        </w:pBdr>
        <w:rPr>
          <w:rFonts w:ascii="Sylfaen" w:eastAsia="GHEA Grapalat" w:hAnsi="Sylfaen" w:cs="GHEA Grapalat"/>
          <w:b/>
          <w:color w:val="000000"/>
          <w:sz w:val="16"/>
          <w:szCs w:val="16"/>
        </w:rPr>
      </w:pPr>
      <w:r w:rsidRPr="00C763FB">
        <w:rPr>
          <w:rFonts w:ascii="Sylfaen" w:eastAsia="GHEA Grapalat" w:hAnsi="Sylfaen" w:cs="GHEA Grapalat"/>
          <w:b/>
          <w:color w:val="000000"/>
          <w:sz w:val="16"/>
          <w:szCs w:val="16"/>
        </w:rPr>
        <w:t>Организация</w:t>
      </w:r>
    </w:p>
    <w:p w14:paraId="0644D82F" w14:textId="77777777" w:rsidR="00A9306E" w:rsidRPr="00C763FB" w:rsidRDefault="00A9306E" w:rsidP="00427CDB">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sz w:val="16"/>
          <w:szCs w:val="16"/>
        </w:rPr>
      </w:pPr>
      <w:r w:rsidRPr="00C763FB">
        <w:rPr>
          <w:rFonts w:ascii="Sylfaen" w:eastAsia="GHEA Grapalat" w:hAnsi="Sylfaen" w:cs="GHEA Grapalat"/>
          <w:i/>
          <w:color w:val="000000"/>
          <w:sz w:val="16"/>
          <w:szCs w:val="16"/>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C763FB" w14:paraId="1A272DCD" w14:textId="77777777" w:rsidTr="00F32DDC">
        <w:tc>
          <w:tcPr>
            <w:tcW w:w="2836" w:type="dxa"/>
            <w:shd w:val="clear" w:color="auto" w:fill="D9E2F3"/>
            <w:vAlign w:val="center"/>
          </w:tcPr>
          <w:p w14:paraId="1A26319B" w14:textId="77777777" w:rsidR="00A9306E" w:rsidRPr="00C763FB" w:rsidRDefault="00A9306E" w:rsidP="00427CDB">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Наименование</w:t>
            </w:r>
          </w:p>
        </w:tc>
        <w:tc>
          <w:tcPr>
            <w:tcW w:w="6180" w:type="dxa"/>
            <w:vAlign w:val="center"/>
          </w:tcPr>
          <w:p w14:paraId="4649D96E" w14:textId="77777777" w:rsidR="00A9306E" w:rsidRPr="00C763FB" w:rsidRDefault="00A9306E" w:rsidP="00427CDB">
            <w:pPr>
              <w:spacing w:before="240"/>
              <w:rPr>
                <w:rFonts w:ascii="Sylfaen" w:eastAsia="GHEA Grapalat" w:hAnsi="Sylfaen" w:cs="GHEA Grapalat"/>
                <w:sz w:val="16"/>
                <w:szCs w:val="16"/>
              </w:rPr>
            </w:pPr>
          </w:p>
        </w:tc>
      </w:tr>
      <w:tr w:rsidR="00A9306E" w:rsidRPr="00C763FB" w14:paraId="5944C1CA" w14:textId="77777777" w:rsidTr="00F32DDC">
        <w:tc>
          <w:tcPr>
            <w:tcW w:w="2836" w:type="dxa"/>
            <w:shd w:val="clear" w:color="auto" w:fill="D9E2F3"/>
            <w:vAlign w:val="center"/>
          </w:tcPr>
          <w:p w14:paraId="6C14C6F8" w14:textId="77777777" w:rsidR="00A9306E" w:rsidRPr="00C763FB" w:rsidRDefault="00A9306E" w:rsidP="00427CDB">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Наименование латинскими буквами</w:t>
            </w:r>
          </w:p>
        </w:tc>
        <w:tc>
          <w:tcPr>
            <w:tcW w:w="6180" w:type="dxa"/>
            <w:vAlign w:val="center"/>
          </w:tcPr>
          <w:p w14:paraId="74220C74" w14:textId="77777777" w:rsidR="00A9306E" w:rsidRPr="00C763FB" w:rsidRDefault="00A9306E" w:rsidP="00427CDB">
            <w:pPr>
              <w:spacing w:before="240"/>
              <w:rPr>
                <w:rFonts w:ascii="Sylfaen" w:eastAsia="GHEA Grapalat" w:hAnsi="Sylfaen" w:cs="GHEA Grapalat"/>
                <w:sz w:val="16"/>
                <w:szCs w:val="16"/>
              </w:rPr>
            </w:pPr>
          </w:p>
        </w:tc>
      </w:tr>
      <w:tr w:rsidR="00A9306E" w:rsidRPr="00C763FB" w14:paraId="51BE8689" w14:textId="77777777" w:rsidTr="00F32DDC">
        <w:tc>
          <w:tcPr>
            <w:tcW w:w="2836" w:type="dxa"/>
            <w:shd w:val="clear" w:color="auto" w:fill="D9E2F3"/>
            <w:vAlign w:val="center"/>
          </w:tcPr>
          <w:p w14:paraId="3DCB41C4" w14:textId="77777777" w:rsidR="00A9306E" w:rsidRPr="00C763FB" w:rsidRDefault="00A9306E" w:rsidP="00427CDB">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Номер государственной регистрации</w:t>
            </w:r>
          </w:p>
        </w:tc>
        <w:tc>
          <w:tcPr>
            <w:tcW w:w="6180" w:type="dxa"/>
            <w:vAlign w:val="center"/>
          </w:tcPr>
          <w:p w14:paraId="39A6DECF" w14:textId="77777777" w:rsidR="00A9306E" w:rsidRPr="00C763FB" w:rsidRDefault="00A9306E" w:rsidP="00427CDB">
            <w:pPr>
              <w:spacing w:before="240"/>
              <w:rPr>
                <w:rFonts w:ascii="Sylfaen" w:eastAsia="GHEA Grapalat" w:hAnsi="Sylfaen" w:cs="GHEA Grapalat"/>
                <w:sz w:val="16"/>
                <w:szCs w:val="16"/>
              </w:rPr>
            </w:pPr>
          </w:p>
        </w:tc>
      </w:tr>
      <w:tr w:rsidR="00A9306E" w:rsidRPr="00C763FB" w14:paraId="2809E8DA" w14:textId="77777777" w:rsidTr="00F32DDC">
        <w:tc>
          <w:tcPr>
            <w:tcW w:w="2836" w:type="dxa"/>
            <w:shd w:val="clear" w:color="auto" w:fill="D9E2F3"/>
            <w:vAlign w:val="center"/>
          </w:tcPr>
          <w:p w14:paraId="153C1FB9" w14:textId="77777777" w:rsidR="00A9306E" w:rsidRPr="00C763FB" w:rsidRDefault="00A9306E" w:rsidP="00427CDB">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День, месяц, год регистрации</w:t>
            </w:r>
          </w:p>
        </w:tc>
        <w:tc>
          <w:tcPr>
            <w:tcW w:w="6180" w:type="dxa"/>
            <w:vAlign w:val="center"/>
          </w:tcPr>
          <w:p w14:paraId="3E99A98A" w14:textId="77777777" w:rsidR="00A9306E" w:rsidRPr="00C763FB" w:rsidRDefault="00A9306E" w:rsidP="00427CDB">
            <w:pPr>
              <w:spacing w:before="240"/>
              <w:rPr>
                <w:rFonts w:ascii="Sylfaen" w:eastAsia="GHEA Grapalat" w:hAnsi="Sylfaen" w:cs="GHEA Grapalat"/>
                <w:sz w:val="16"/>
                <w:szCs w:val="16"/>
              </w:rPr>
            </w:pPr>
          </w:p>
        </w:tc>
      </w:tr>
      <w:tr w:rsidR="00A9306E" w:rsidRPr="00C763FB" w14:paraId="27572950" w14:textId="77777777" w:rsidTr="00F32DDC">
        <w:tc>
          <w:tcPr>
            <w:tcW w:w="2836" w:type="dxa"/>
            <w:shd w:val="clear" w:color="auto" w:fill="D9E2F3"/>
            <w:vAlign w:val="center"/>
          </w:tcPr>
          <w:p w14:paraId="1F36C53E" w14:textId="77777777" w:rsidR="00A9306E" w:rsidRPr="00C763FB" w:rsidRDefault="00A9306E" w:rsidP="00427CDB">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 xml:space="preserve">Адрес </w:t>
            </w:r>
            <w:ins w:id="7" w:author="Inesa Kocharyan" w:date="2021-08-30T12:39:00Z">
              <w:r w:rsidRPr="00C763FB">
                <w:rPr>
                  <w:rFonts w:ascii="Sylfaen" w:eastAsia="GHEA Grapalat" w:hAnsi="Sylfaen" w:cs="GHEA Grapalat"/>
                  <w:color w:val="000000"/>
                  <w:sz w:val="16"/>
                  <w:szCs w:val="16"/>
                </w:rPr>
                <w:t xml:space="preserve"> </w:t>
              </w:r>
            </w:ins>
            <w:r w:rsidRPr="00C763FB">
              <w:rPr>
                <w:rFonts w:ascii="Sylfaen" w:eastAsia="GHEA Grapalat" w:hAnsi="Sylfaen" w:cs="GHEA Grapalat"/>
                <w:color w:val="000000"/>
                <w:sz w:val="16"/>
                <w:szCs w:val="16"/>
              </w:rPr>
              <w:t>регистрации</w:t>
            </w:r>
          </w:p>
        </w:tc>
        <w:tc>
          <w:tcPr>
            <w:tcW w:w="6180" w:type="dxa"/>
            <w:vAlign w:val="center"/>
          </w:tcPr>
          <w:p w14:paraId="1339B165" w14:textId="77777777" w:rsidR="00A9306E" w:rsidRPr="00C763FB" w:rsidRDefault="00A9306E" w:rsidP="00427CDB">
            <w:pPr>
              <w:spacing w:before="240"/>
              <w:rPr>
                <w:rFonts w:ascii="Sylfaen" w:eastAsia="GHEA Grapalat" w:hAnsi="Sylfaen" w:cs="GHEA Grapalat"/>
                <w:sz w:val="16"/>
                <w:szCs w:val="16"/>
              </w:rPr>
            </w:pPr>
          </w:p>
        </w:tc>
      </w:tr>
      <w:tr w:rsidR="00A9306E" w:rsidRPr="00C763FB" w14:paraId="3D3D3411" w14:textId="77777777" w:rsidTr="00F32DDC">
        <w:tc>
          <w:tcPr>
            <w:tcW w:w="2836" w:type="dxa"/>
            <w:shd w:val="clear" w:color="auto" w:fill="D9E2F3"/>
            <w:vAlign w:val="center"/>
          </w:tcPr>
          <w:p w14:paraId="55D8AFB0" w14:textId="77777777" w:rsidR="00A9306E" w:rsidRPr="00C763FB" w:rsidRDefault="00A9306E" w:rsidP="00427CDB">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Государство регистрации</w:t>
            </w:r>
          </w:p>
        </w:tc>
        <w:tc>
          <w:tcPr>
            <w:tcW w:w="6180" w:type="dxa"/>
            <w:vAlign w:val="center"/>
          </w:tcPr>
          <w:p w14:paraId="74D8D3AB" w14:textId="77777777" w:rsidR="00A9306E" w:rsidRPr="00C763FB" w:rsidRDefault="00A9306E" w:rsidP="00427CDB">
            <w:pPr>
              <w:spacing w:before="240"/>
              <w:ind w:left="993" w:hanging="851"/>
              <w:rPr>
                <w:rFonts w:ascii="Sylfaen" w:eastAsia="GHEA Grapalat" w:hAnsi="Sylfaen" w:cs="GHEA Grapalat"/>
                <w:sz w:val="16"/>
                <w:szCs w:val="16"/>
              </w:rPr>
            </w:pPr>
          </w:p>
        </w:tc>
      </w:tr>
      <w:tr w:rsidR="00A9306E" w:rsidRPr="00C763FB" w14:paraId="2271C80B" w14:textId="77777777" w:rsidTr="00F32DDC">
        <w:tc>
          <w:tcPr>
            <w:tcW w:w="2836" w:type="dxa"/>
            <w:shd w:val="clear" w:color="auto" w:fill="D9E2F3"/>
            <w:vAlign w:val="center"/>
          </w:tcPr>
          <w:p w14:paraId="70034E35" w14:textId="77777777" w:rsidR="00A9306E" w:rsidRPr="00C763FB" w:rsidRDefault="00A9306E" w:rsidP="00427CDB">
            <w:pPr>
              <w:numPr>
                <w:ilvl w:val="2"/>
                <w:numId w:val="25"/>
              </w:numPr>
              <w:pBdr>
                <w:top w:val="nil"/>
                <w:left w:val="nil"/>
                <w:bottom w:val="nil"/>
                <w:right w:val="nil"/>
                <w:between w:val="nil"/>
              </w:pBdr>
              <w:ind w:left="284" w:hanging="284"/>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Имя и фамилия руководителя исполнительного органа</w:t>
            </w:r>
          </w:p>
        </w:tc>
        <w:tc>
          <w:tcPr>
            <w:tcW w:w="6180" w:type="dxa"/>
            <w:vAlign w:val="center"/>
          </w:tcPr>
          <w:p w14:paraId="49DC45E2" w14:textId="77777777" w:rsidR="00A9306E" w:rsidRPr="00C763FB" w:rsidRDefault="00A9306E" w:rsidP="00427CDB">
            <w:pPr>
              <w:spacing w:before="240"/>
              <w:ind w:left="993" w:hanging="851"/>
              <w:rPr>
                <w:rFonts w:ascii="Sylfaen" w:eastAsia="GHEA Grapalat" w:hAnsi="Sylfaen" w:cs="GHEA Grapalat"/>
                <w:sz w:val="16"/>
                <w:szCs w:val="16"/>
              </w:rPr>
            </w:pPr>
          </w:p>
        </w:tc>
      </w:tr>
    </w:tbl>
    <w:p w14:paraId="021418C7" w14:textId="77777777" w:rsidR="00A9306E" w:rsidRPr="00C763FB" w:rsidRDefault="00A9306E" w:rsidP="00427CDB">
      <w:pPr>
        <w:numPr>
          <w:ilvl w:val="1"/>
          <w:numId w:val="25"/>
        </w:numPr>
        <w:pBdr>
          <w:top w:val="nil"/>
          <w:left w:val="nil"/>
          <w:bottom w:val="nil"/>
          <w:right w:val="nil"/>
          <w:between w:val="nil"/>
        </w:pBdr>
        <w:spacing w:before="240"/>
        <w:rPr>
          <w:rFonts w:ascii="Sylfaen" w:eastAsia="GHEA Grapalat" w:hAnsi="Sylfaen" w:cs="GHEA Grapalat"/>
          <w:i/>
          <w:color w:val="000000"/>
          <w:sz w:val="16"/>
          <w:szCs w:val="16"/>
        </w:rPr>
      </w:pPr>
      <w:r w:rsidRPr="00C763FB">
        <w:rPr>
          <w:rFonts w:ascii="Sylfaen" w:eastAsia="GHEA Grapalat" w:hAnsi="Sylfaen" w:cs="GHEA Grapalat"/>
          <w:i/>
          <w:color w:val="000000"/>
          <w:sz w:val="16"/>
          <w:szCs w:val="16"/>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C763FB" w14:paraId="66285106" w14:textId="77777777" w:rsidTr="00F32DDC">
        <w:tc>
          <w:tcPr>
            <w:tcW w:w="2835" w:type="dxa"/>
            <w:shd w:val="clear" w:color="auto" w:fill="D9E2F3"/>
            <w:vAlign w:val="center"/>
          </w:tcPr>
          <w:p w14:paraId="58074868" w14:textId="77777777" w:rsidR="00A9306E" w:rsidRPr="00C763FB" w:rsidRDefault="00A9306E" w:rsidP="00427CDB">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Имя и фамилия лица, представляющего декларацию</w:t>
            </w:r>
          </w:p>
        </w:tc>
        <w:tc>
          <w:tcPr>
            <w:tcW w:w="6180" w:type="dxa"/>
            <w:vAlign w:val="center"/>
          </w:tcPr>
          <w:p w14:paraId="2A71ADE1" w14:textId="77777777" w:rsidR="00A9306E" w:rsidRPr="00C763FB" w:rsidRDefault="00A9306E" w:rsidP="00427CDB">
            <w:pPr>
              <w:spacing w:before="240"/>
              <w:rPr>
                <w:rFonts w:ascii="Sylfaen" w:eastAsia="GHEA Grapalat" w:hAnsi="Sylfaen" w:cs="GHEA Grapalat"/>
                <w:sz w:val="16"/>
                <w:szCs w:val="16"/>
              </w:rPr>
            </w:pPr>
          </w:p>
        </w:tc>
      </w:tr>
      <w:tr w:rsidR="00A9306E" w:rsidRPr="00C763FB" w14:paraId="4B901B59" w14:textId="77777777" w:rsidTr="00F32DDC">
        <w:trPr>
          <w:trHeight w:val="1487"/>
        </w:trPr>
        <w:tc>
          <w:tcPr>
            <w:tcW w:w="2835" w:type="dxa"/>
            <w:shd w:val="clear" w:color="auto" w:fill="D9E2F3"/>
            <w:vAlign w:val="center"/>
          </w:tcPr>
          <w:p w14:paraId="33B94D8A" w14:textId="77777777" w:rsidR="00A9306E" w:rsidRPr="00C763FB" w:rsidRDefault="00A9306E" w:rsidP="00427CDB">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Должность лица, представляющего декларацию</w:t>
            </w:r>
          </w:p>
        </w:tc>
        <w:tc>
          <w:tcPr>
            <w:tcW w:w="6180" w:type="dxa"/>
            <w:vAlign w:val="center"/>
          </w:tcPr>
          <w:p w14:paraId="66E0725C" w14:textId="77777777" w:rsidR="00A9306E" w:rsidRPr="00C763FB" w:rsidRDefault="00A9306E" w:rsidP="00427CDB">
            <w:pPr>
              <w:spacing w:before="240"/>
              <w:rPr>
                <w:rFonts w:ascii="Sylfaen" w:eastAsia="GHEA Grapalat" w:hAnsi="Sylfaen" w:cs="GHEA Grapalat"/>
                <w:sz w:val="16"/>
                <w:szCs w:val="16"/>
              </w:rPr>
            </w:pPr>
          </w:p>
        </w:tc>
      </w:tr>
    </w:tbl>
    <w:p w14:paraId="7275FCB2" w14:textId="77777777" w:rsidR="00A9306E" w:rsidRPr="00C763FB" w:rsidRDefault="00A9306E" w:rsidP="00427CDB">
      <w:pPr>
        <w:numPr>
          <w:ilvl w:val="1"/>
          <w:numId w:val="25"/>
        </w:numPr>
        <w:pBdr>
          <w:top w:val="nil"/>
          <w:left w:val="nil"/>
          <w:bottom w:val="nil"/>
          <w:right w:val="nil"/>
          <w:between w:val="nil"/>
        </w:pBdr>
        <w:spacing w:before="240"/>
        <w:rPr>
          <w:rFonts w:ascii="Sylfaen" w:eastAsia="GHEA Grapalat" w:hAnsi="Sylfaen" w:cs="GHEA Grapalat"/>
          <w:i/>
          <w:color w:val="000000"/>
          <w:sz w:val="16"/>
          <w:szCs w:val="16"/>
        </w:rPr>
      </w:pPr>
      <w:r w:rsidRPr="00C763FB">
        <w:rPr>
          <w:rFonts w:ascii="Sylfaen" w:eastAsia="GHEA Grapalat" w:hAnsi="Sylfaen" w:cs="GHEA Grapalat"/>
          <w:i/>
          <w:color w:val="000000"/>
          <w:sz w:val="16"/>
          <w:szCs w:val="16"/>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C763FB" w14:paraId="364620A4" w14:textId="77777777" w:rsidTr="00F32DDC">
        <w:tc>
          <w:tcPr>
            <w:tcW w:w="2835" w:type="dxa"/>
            <w:shd w:val="clear" w:color="auto" w:fill="D9E2F3"/>
            <w:vAlign w:val="center"/>
          </w:tcPr>
          <w:p w14:paraId="336C30ED" w14:textId="77777777" w:rsidR="00A9306E" w:rsidRPr="00C763FB" w:rsidRDefault="00A9306E" w:rsidP="00427CDB">
            <w:pPr>
              <w:numPr>
                <w:ilvl w:val="2"/>
                <w:numId w:val="25"/>
              </w:numPr>
              <w:pBdr>
                <w:top w:val="nil"/>
                <w:left w:val="nil"/>
                <w:bottom w:val="nil"/>
                <w:right w:val="nil"/>
                <w:between w:val="nil"/>
              </w:pBdr>
              <w:ind w:left="0" w:hanging="79"/>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День, месяц, год подписания декларации</w:t>
            </w:r>
          </w:p>
        </w:tc>
        <w:tc>
          <w:tcPr>
            <w:tcW w:w="6180" w:type="dxa"/>
            <w:vAlign w:val="center"/>
          </w:tcPr>
          <w:p w14:paraId="589DBC1A" w14:textId="77777777" w:rsidR="00A9306E" w:rsidRPr="00C763FB" w:rsidRDefault="00A9306E" w:rsidP="00427CDB">
            <w:pPr>
              <w:spacing w:before="240"/>
              <w:rPr>
                <w:rFonts w:ascii="Sylfaen" w:eastAsia="GHEA Grapalat" w:hAnsi="Sylfaen" w:cs="GHEA Grapalat"/>
                <w:sz w:val="16"/>
                <w:szCs w:val="16"/>
              </w:rPr>
            </w:pPr>
          </w:p>
        </w:tc>
      </w:tr>
      <w:tr w:rsidR="00A9306E" w:rsidRPr="00C763FB" w14:paraId="037CC5D2" w14:textId="77777777" w:rsidTr="00F32DDC">
        <w:tc>
          <w:tcPr>
            <w:tcW w:w="2835" w:type="dxa"/>
            <w:shd w:val="clear" w:color="auto" w:fill="D9E2F3"/>
            <w:vAlign w:val="center"/>
          </w:tcPr>
          <w:p w14:paraId="3B5EFC56" w14:textId="77777777" w:rsidR="00A9306E" w:rsidRPr="00C763FB" w:rsidRDefault="00A9306E" w:rsidP="00427CDB">
            <w:pPr>
              <w:numPr>
                <w:ilvl w:val="2"/>
                <w:numId w:val="25"/>
              </w:numPr>
              <w:pBdr>
                <w:top w:val="nil"/>
                <w:left w:val="nil"/>
                <w:bottom w:val="nil"/>
                <w:right w:val="nil"/>
                <w:between w:val="nil"/>
              </w:pBdr>
              <w:ind w:left="0" w:hanging="79"/>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Количество страниц декларации</w:t>
            </w:r>
          </w:p>
        </w:tc>
        <w:tc>
          <w:tcPr>
            <w:tcW w:w="6180" w:type="dxa"/>
            <w:vAlign w:val="center"/>
          </w:tcPr>
          <w:p w14:paraId="46033107" w14:textId="77777777" w:rsidR="00A9306E" w:rsidRPr="00C763FB" w:rsidRDefault="00A9306E" w:rsidP="00427CDB">
            <w:pPr>
              <w:spacing w:before="240"/>
              <w:rPr>
                <w:rFonts w:ascii="Sylfaen" w:eastAsia="GHEA Grapalat" w:hAnsi="Sylfaen" w:cs="GHEA Grapalat"/>
                <w:sz w:val="16"/>
                <w:szCs w:val="16"/>
              </w:rPr>
            </w:pPr>
          </w:p>
        </w:tc>
      </w:tr>
      <w:tr w:rsidR="00A9306E" w:rsidRPr="00C763FB" w14:paraId="70DC5E64" w14:textId="77777777" w:rsidTr="00F32DDC">
        <w:tc>
          <w:tcPr>
            <w:tcW w:w="2835" w:type="dxa"/>
            <w:shd w:val="clear" w:color="auto" w:fill="D9E2F3"/>
            <w:vAlign w:val="center"/>
          </w:tcPr>
          <w:p w14:paraId="64BDA875" w14:textId="77777777" w:rsidR="00A9306E" w:rsidRPr="00C763FB" w:rsidRDefault="00A9306E" w:rsidP="00427CDB">
            <w:pPr>
              <w:numPr>
                <w:ilvl w:val="2"/>
                <w:numId w:val="25"/>
              </w:numPr>
              <w:pBdr>
                <w:top w:val="nil"/>
                <w:left w:val="nil"/>
                <w:bottom w:val="nil"/>
                <w:right w:val="nil"/>
                <w:between w:val="nil"/>
              </w:pBdr>
              <w:ind w:left="0" w:hanging="79"/>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Подпись лица, представляющего декларацию</w:t>
            </w:r>
          </w:p>
        </w:tc>
        <w:tc>
          <w:tcPr>
            <w:tcW w:w="6180" w:type="dxa"/>
            <w:vAlign w:val="center"/>
          </w:tcPr>
          <w:p w14:paraId="5AF47FEC" w14:textId="77777777" w:rsidR="00A9306E" w:rsidRPr="00C763FB" w:rsidRDefault="00A9306E" w:rsidP="00427CDB">
            <w:pPr>
              <w:spacing w:before="240"/>
              <w:rPr>
                <w:rFonts w:ascii="Sylfaen" w:eastAsia="GHEA Grapalat" w:hAnsi="Sylfaen" w:cs="GHEA Grapalat"/>
                <w:sz w:val="16"/>
                <w:szCs w:val="16"/>
              </w:rPr>
            </w:pPr>
          </w:p>
        </w:tc>
      </w:tr>
    </w:tbl>
    <w:p w14:paraId="511E247A" w14:textId="77777777" w:rsidR="00A9306E" w:rsidRPr="00C763FB" w:rsidRDefault="00A9306E" w:rsidP="00427CDB">
      <w:pPr>
        <w:rPr>
          <w:rFonts w:ascii="Sylfaen" w:eastAsia="GHEA Grapalat" w:hAnsi="Sylfaen" w:cs="GHEA Grapalat"/>
          <w:sz w:val="16"/>
          <w:szCs w:val="16"/>
        </w:rPr>
      </w:pPr>
    </w:p>
    <w:p w14:paraId="649DB2AE" w14:textId="1438F66B" w:rsidR="00A9306E" w:rsidRPr="00C763FB" w:rsidRDefault="00A9306E" w:rsidP="00C763FB">
      <w:pPr>
        <w:rPr>
          <w:rFonts w:ascii="Sylfaen" w:eastAsia="GHEA Grapalat" w:hAnsi="Sylfaen" w:cs="GHEA Grapalat"/>
          <w:color w:val="000000"/>
          <w:sz w:val="16"/>
          <w:szCs w:val="16"/>
        </w:rPr>
      </w:pPr>
      <w:r w:rsidRPr="00C763FB">
        <w:rPr>
          <w:rFonts w:ascii="Sylfaen" w:hAnsi="Sylfaen"/>
          <w:sz w:val="16"/>
          <w:szCs w:val="16"/>
        </w:rPr>
        <w:br w:type="page"/>
      </w:r>
      <w:r w:rsidRPr="00C763FB">
        <w:rPr>
          <w:rFonts w:ascii="Sylfaen" w:eastAsia="GHEA Grapalat" w:hAnsi="Sylfaen" w:cs="GHEA Grapalat"/>
          <w:b/>
          <w:color w:val="000000"/>
          <w:sz w:val="16"/>
          <w:szCs w:val="16"/>
        </w:rPr>
        <w:lastRenderedPageBreak/>
        <w:t>Данные листинга  акций</w:t>
      </w:r>
    </w:p>
    <w:p w14:paraId="10DCB76C" w14:textId="77777777" w:rsidR="00A9306E" w:rsidRPr="00C763FB" w:rsidRDefault="00A9306E" w:rsidP="00427CDB">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sz w:val="16"/>
          <w:szCs w:val="16"/>
        </w:rPr>
      </w:pPr>
      <w:r w:rsidRPr="00C763FB">
        <w:rPr>
          <w:rFonts w:ascii="Sylfaen" w:eastAsia="GHEA Grapalat" w:hAnsi="Sylfaen" w:cs="GHEA Grapalat"/>
          <w:i/>
          <w:color w:val="000000"/>
          <w:sz w:val="16"/>
          <w:szCs w:val="16"/>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C763FB" w14:paraId="2CFCAE87" w14:textId="77777777" w:rsidTr="00F32DDC">
        <w:tc>
          <w:tcPr>
            <w:tcW w:w="2835" w:type="dxa"/>
            <w:shd w:val="clear" w:color="auto" w:fill="D9E2F3"/>
            <w:vAlign w:val="center"/>
          </w:tcPr>
          <w:p w14:paraId="7E756786" w14:textId="77777777" w:rsidR="00A9306E" w:rsidRPr="00C763FB" w:rsidRDefault="00A9306E" w:rsidP="00427CDB">
            <w:pPr>
              <w:numPr>
                <w:ilvl w:val="2"/>
                <w:numId w:val="25"/>
              </w:numPr>
              <w:pBdr>
                <w:top w:val="nil"/>
                <w:left w:val="nil"/>
                <w:bottom w:val="nil"/>
                <w:right w:val="nil"/>
                <w:between w:val="nil"/>
              </w:pBdr>
              <w:ind w:left="284" w:hanging="284"/>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Наименование фондовой биржи</w:t>
            </w:r>
          </w:p>
        </w:tc>
        <w:tc>
          <w:tcPr>
            <w:tcW w:w="6180" w:type="dxa"/>
            <w:vAlign w:val="center"/>
          </w:tcPr>
          <w:p w14:paraId="79116FD8" w14:textId="77777777" w:rsidR="00A9306E" w:rsidRPr="00C763FB" w:rsidRDefault="00A9306E" w:rsidP="00427CDB">
            <w:pPr>
              <w:spacing w:before="240"/>
              <w:rPr>
                <w:rFonts w:ascii="Sylfaen" w:eastAsia="GHEA Grapalat" w:hAnsi="Sylfaen" w:cs="GHEA Grapalat"/>
                <w:sz w:val="16"/>
                <w:szCs w:val="16"/>
              </w:rPr>
            </w:pPr>
          </w:p>
        </w:tc>
      </w:tr>
      <w:tr w:rsidR="00A9306E" w:rsidRPr="00C763FB" w14:paraId="06705556" w14:textId="77777777" w:rsidTr="00F32DDC">
        <w:tc>
          <w:tcPr>
            <w:tcW w:w="2835" w:type="dxa"/>
            <w:shd w:val="clear" w:color="auto" w:fill="D9E2F3"/>
            <w:vAlign w:val="center"/>
          </w:tcPr>
          <w:p w14:paraId="74C02AA9" w14:textId="77777777" w:rsidR="00A9306E" w:rsidRPr="00C763FB" w:rsidRDefault="00A9306E" w:rsidP="00427CDB">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 xml:space="preserve">Ссылка на документы, наличествующие на бирже </w:t>
            </w:r>
          </w:p>
        </w:tc>
        <w:tc>
          <w:tcPr>
            <w:tcW w:w="6180" w:type="dxa"/>
            <w:vAlign w:val="center"/>
          </w:tcPr>
          <w:p w14:paraId="0B318963" w14:textId="77777777" w:rsidR="00A9306E" w:rsidRPr="00C763FB" w:rsidRDefault="00A9306E" w:rsidP="00427CDB">
            <w:pPr>
              <w:spacing w:before="240"/>
              <w:rPr>
                <w:rFonts w:ascii="Sylfaen" w:eastAsia="GHEA Grapalat" w:hAnsi="Sylfaen" w:cs="GHEA Grapalat"/>
                <w:sz w:val="16"/>
                <w:szCs w:val="16"/>
              </w:rPr>
            </w:pPr>
          </w:p>
        </w:tc>
      </w:tr>
    </w:tbl>
    <w:p w14:paraId="1E868AD4" w14:textId="77777777" w:rsidR="00A9306E" w:rsidRPr="00C763FB" w:rsidRDefault="00A9306E" w:rsidP="00427CDB">
      <w:pPr>
        <w:numPr>
          <w:ilvl w:val="1"/>
          <w:numId w:val="25"/>
        </w:numPr>
        <w:pBdr>
          <w:top w:val="nil"/>
          <w:left w:val="nil"/>
          <w:bottom w:val="nil"/>
          <w:right w:val="nil"/>
          <w:between w:val="nil"/>
        </w:pBdr>
        <w:spacing w:before="240"/>
        <w:rPr>
          <w:rFonts w:ascii="Sylfaen" w:eastAsia="GHEA Grapalat" w:hAnsi="Sylfaen" w:cs="GHEA Grapalat"/>
          <w:i/>
          <w:color w:val="000000"/>
          <w:sz w:val="16"/>
          <w:szCs w:val="16"/>
        </w:rPr>
      </w:pPr>
      <w:r w:rsidRPr="00C763FB">
        <w:rPr>
          <w:rFonts w:ascii="Sylfaen" w:eastAsia="GHEA Grapalat" w:hAnsi="Sylfaen" w:cs="GHEA Grapalat"/>
          <w:i/>
          <w:color w:val="000000"/>
          <w:sz w:val="16"/>
          <w:szCs w:val="16"/>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C763FB" w14:paraId="120135E7" w14:textId="77777777" w:rsidTr="00F32DDC">
        <w:tc>
          <w:tcPr>
            <w:tcW w:w="2835" w:type="dxa"/>
            <w:shd w:val="clear" w:color="auto" w:fill="D9E2F3"/>
            <w:vAlign w:val="center"/>
          </w:tcPr>
          <w:p w14:paraId="2A889E8A" w14:textId="77777777" w:rsidR="00A9306E" w:rsidRPr="00C763FB" w:rsidRDefault="00A9306E" w:rsidP="00427CDB">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Наименование</w:t>
            </w:r>
          </w:p>
        </w:tc>
        <w:tc>
          <w:tcPr>
            <w:tcW w:w="6180" w:type="dxa"/>
            <w:vAlign w:val="center"/>
          </w:tcPr>
          <w:p w14:paraId="5636DE76" w14:textId="77777777" w:rsidR="00A9306E" w:rsidRPr="00C763FB" w:rsidRDefault="00A9306E" w:rsidP="00427CDB">
            <w:pPr>
              <w:spacing w:before="240"/>
              <w:rPr>
                <w:rFonts w:ascii="Sylfaen" w:eastAsia="GHEA Grapalat" w:hAnsi="Sylfaen" w:cs="GHEA Grapalat"/>
                <w:sz w:val="16"/>
                <w:szCs w:val="16"/>
              </w:rPr>
            </w:pPr>
          </w:p>
        </w:tc>
      </w:tr>
      <w:tr w:rsidR="00A9306E" w:rsidRPr="00C763FB" w14:paraId="547DA09A" w14:textId="77777777" w:rsidTr="00F32DDC">
        <w:tc>
          <w:tcPr>
            <w:tcW w:w="2835" w:type="dxa"/>
            <w:shd w:val="clear" w:color="auto" w:fill="D9E2F3"/>
            <w:vAlign w:val="center"/>
          </w:tcPr>
          <w:p w14:paraId="537D9B02" w14:textId="77777777" w:rsidR="00A9306E" w:rsidRPr="00C763FB" w:rsidRDefault="00A9306E" w:rsidP="00427CDB">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Наименование латинскими буквами</w:t>
            </w:r>
            <w:r w:rsidRPr="00C763FB">
              <w:rPr>
                <w:rFonts w:ascii="Sylfaen" w:hAnsi="Sylfaen"/>
                <w:sz w:val="16"/>
                <w:szCs w:val="16"/>
              </w:rPr>
              <w:t xml:space="preserve"> </w:t>
            </w:r>
          </w:p>
        </w:tc>
        <w:tc>
          <w:tcPr>
            <w:tcW w:w="6180" w:type="dxa"/>
            <w:vAlign w:val="center"/>
          </w:tcPr>
          <w:p w14:paraId="14B08F7E" w14:textId="77777777" w:rsidR="00A9306E" w:rsidRPr="00C763FB" w:rsidRDefault="00A9306E" w:rsidP="00427CDB">
            <w:pPr>
              <w:spacing w:before="240"/>
              <w:rPr>
                <w:rFonts w:ascii="Sylfaen" w:eastAsia="GHEA Grapalat" w:hAnsi="Sylfaen" w:cs="GHEA Grapalat"/>
                <w:sz w:val="16"/>
                <w:szCs w:val="16"/>
              </w:rPr>
            </w:pPr>
          </w:p>
        </w:tc>
      </w:tr>
      <w:tr w:rsidR="00A9306E" w:rsidRPr="00C763FB" w14:paraId="0BB4B6E7" w14:textId="77777777" w:rsidTr="00F32DDC">
        <w:tc>
          <w:tcPr>
            <w:tcW w:w="2835" w:type="dxa"/>
            <w:shd w:val="clear" w:color="auto" w:fill="D9E2F3"/>
            <w:vAlign w:val="center"/>
          </w:tcPr>
          <w:p w14:paraId="728706E3" w14:textId="77777777" w:rsidR="00A9306E" w:rsidRPr="00C763FB" w:rsidRDefault="00A9306E" w:rsidP="00427CDB">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Номер государственной регистрации</w:t>
            </w:r>
          </w:p>
        </w:tc>
        <w:tc>
          <w:tcPr>
            <w:tcW w:w="6180" w:type="dxa"/>
            <w:vAlign w:val="center"/>
          </w:tcPr>
          <w:p w14:paraId="41203597" w14:textId="77777777" w:rsidR="00A9306E" w:rsidRPr="00C763FB" w:rsidRDefault="00A9306E" w:rsidP="00427CDB">
            <w:pPr>
              <w:spacing w:before="240"/>
              <w:rPr>
                <w:rFonts w:ascii="Sylfaen" w:eastAsia="GHEA Grapalat" w:hAnsi="Sylfaen" w:cs="GHEA Grapalat"/>
                <w:sz w:val="16"/>
                <w:szCs w:val="16"/>
              </w:rPr>
            </w:pPr>
          </w:p>
        </w:tc>
      </w:tr>
      <w:tr w:rsidR="00A9306E" w:rsidRPr="00C763FB" w14:paraId="7BF9E919" w14:textId="77777777" w:rsidTr="00F32DDC">
        <w:tc>
          <w:tcPr>
            <w:tcW w:w="2835" w:type="dxa"/>
            <w:shd w:val="clear" w:color="auto" w:fill="D9E2F3"/>
            <w:vAlign w:val="center"/>
          </w:tcPr>
          <w:p w14:paraId="2ED9759D" w14:textId="77777777" w:rsidR="00A9306E" w:rsidRPr="00C763FB" w:rsidRDefault="00A9306E" w:rsidP="00427CDB">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День, месяц, год регистрации</w:t>
            </w:r>
          </w:p>
        </w:tc>
        <w:tc>
          <w:tcPr>
            <w:tcW w:w="6180" w:type="dxa"/>
            <w:vAlign w:val="center"/>
          </w:tcPr>
          <w:p w14:paraId="6781DCA1" w14:textId="77777777" w:rsidR="00A9306E" w:rsidRPr="00C763FB" w:rsidRDefault="00A9306E" w:rsidP="00427CDB">
            <w:pPr>
              <w:spacing w:before="240"/>
              <w:rPr>
                <w:rFonts w:ascii="Sylfaen" w:eastAsia="GHEA Grapalat" w:hAnsi="Sylfaen" w:cs="GHEA Grapalat"/>
                <w:sz w:val="16"/>
                <w:szCs w:val="16"/>
              </w:rPr>
            </w:pPr>
          </w:p>
        </w:tc>
      </w:tr>
      <w:tr w:rsidR="00A9306E" w:rsidRPr="00C763FB" w14:paraId="3F46D29D" w14:textId="77777777" w:rsidTr="00F32DDC">
        <w:tc>
          <w:tcPr>
            <w:tcW w:w="2835" w:type="dxa"/>
            <w:shd w:val="clear" w:color="auto" w:fill="D9E2F3"/>
            <w:vAlign w:val="center"/>
          </w:tcPr>
          <w:p w14:paraId="3D705167" w14:textId="77777777" w:rsidR="00A9306E" w:rsidRPr="00C763FB" w:rsidRDefault="00A9306E" w:rsidP="00427CDB">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Адрес регистрации</w:t>
            </w:r>
          </w:p>
        </w:tc>
        <w:tc>
          <w:tcPr>
            <w:tcW w:w="6180" w:type="dxa"/>
            <w:vAlign w:val="center"/>
          </w:tcPr>
          <w:p w14:paraId="18EFB6DC" w14:textId="77777777" w:rsidR="00A9306E" w:rsidRPr="00C763FB" w:rsidRDefault="00A9306E" w:rsidP="00427CDB">
            <w:pPr>
              <w:spacing w:before="240"/>
              <w:rPr>
                <w:rFonts w:ascii="Sylfaen" w:eastAsia="GHEA Grapalat" w:hAnsi="Sylfaen" w:cs="GHEA Grapalat"/>
                <w:sz w:val="16"/>
                <w:szCs w:val="16"/>
              </w:rPr>
            </w:pPr>
          </w:p>
        </w:tc>
      </w:tr>
      <w:tr w:rsidR="00A9306E" w:rsidRPr="00C763FB" w14:paraId="3CA36388" w14:textId="77777777" w:rsidTr="00F32DDC">
        <w:trPr>
          <w:trHeight w:val="1361"/>
        </w:trPr>
        <w:tc>
          <w:tcPr>
            <w:tcW w:w="2835" w:type="dxa"/>
            <w:shd w:val="clear" w:color="auto" w:fill="D9E2F3"/>
            <w:vAlign w:val="center"/>
          </w:tcPr>
          <w:p w14:paraId="1B0AAFD2" w14:textId="77777777" w:rsidR="00A9306E" w:rsidRPr="00C763FB" w:rsidRDefault="00A9306E" w:rsidP="00427CDB">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proofErr w:type="spellStart"/>
            <w:r w:rsidRPr="00C763FB">
              <w:rPr>
                <w:rFonts w:ascii="Sylfaen" w:eastAsia="GHEA Grapalat" w:hAnsi="Sylfaen" w:cs="GHEA Grapalat"/>
                <w:color w:val="000000"/>
                <w:sz w:val="16"/>
                <w:szCs w:val="16"/>
              </w:rPr>
              <w:t>Государтво</w:t>
            </w:r>
            <w:proofErr w:type="spellEnd"/>
            <w:r w:rsidRPr="00C763FB">
              <w:rPr>
                <w:rFonts w:ascii="Sylfaen" w:eastAsia="GHEA Grapalat" w:hAnsi="Sylfaen" w:cs="GHEA Grapalat"/>
                <w:color w:val="000000"/>
                <w:sz w:val="16"/>
                <w:szCs w:val="16"/>
              </w:rPr>
              <w:t xml:space="preserve"> регистрации</w:t>
            </w:r>
          </w:p>
        </w:tc>
        <w:tc>
          <w:tcPr>
            <w:tcW w:w="6180" w:type="dxa"/>
            <w:vAlign w:val="center"/>
          </w:tcPr>
          <w:p w14:paraId="0407DC84" w14:textId="77777777" w:rsidR="00A9306E" w:rsidRPr="00C763FB" w:rsidRDefault="00A9306E" w:rsidP="00427CDB">
            <w:pPr>
              <w:spacing w:before="240"/>
              <w:rPr>
                <w:rFonts w:ascii="Sylfaen" w:eastAsia="GHEA Grapalat" w:hAnsi="Sylfaen" w:cs="GHEA Grapalat"/>
                <w:sz w:val="16"/>
                <w:szCs w:val="16"/>
              </w:rPr>
            </w:pPr>
          </w:p>
        </w:tc>
      </w:tr>
      <w:tr w:rsidR="00A9306E" w:rsidRPr="00C763FB" w14:paraId="6A55E634" w14:textId="77777777" w:rsidTr="00F32DDC">
        <w:tc>
          <w:tcPr>
            <w:tcW w:w="2835" w:type="dxa"/>
            <w:shd w:val="clear" w:color="auto" w:fill="D9E2F3"/>
            <w:vAlign w:val="center"/>
          </w:tcPr>
          <w:p w14:paraId="632E3F5B" w14:textId="77777777" w:rsidR="00A9306E" w:rsidRPr="00C763FB" w:rsidRDefault="00A9306E" w:rsidP="00427CDB">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Имя и фамилия руководителя исполнительного органа</w:t>
            </w:r>
          </w:p>
        </w:tc>
        <w:tc>
          <w:tcPr>
            <w:tcW w:w="6180" w:type="dxa"/>
            <w:vAlign w:val="center"/>
          </w:tcPr>
          <w:p w14:paraId="004175EE" w14:textId="77777777" w:rsidR="00A9306E" w:rsidRPr="00C763FB" w:rsidRDefault="00A9306E" w:rsidP="00427CDB">
            <w:pPr>
              <w:spacing w:before="240"/>
              <w:rPr>
                <w:rFonts w:ascii="Sylfaen" w:eastAsia="GHEA Grapalat" w:hAnsi="Sylfaen" w:cs="GHEA Grapalat"/>
                <w:sz w:val="16"/>
                <w:szCs w:val="16"/>
              </w:rPr>
            </w:pPr>
          </w:p>
        </w:tc>
      </w:tr>
    </w:tbl>
    <w:p w14:paraId="7C6D4250" w14:textId="77777777" w:rsidR="00A9306E" w:rsidRPr="00C763FB" w:rsidRDefault="00A9306E" w:rsidP="00427CDB">
      <w:pPr>
        <w:numPr>
          <w:ilvl w:val="1"/>
          <w:numId w:val="25"/>
        </w:numPr>
        <w:pBdr>
          <w:top w:val="nil"/>
          <w:left w:val="nil"/>
          <w:bottom w:val="nil"/>
          <w:right w:val="nil"/>
          <w:between w:val="nil"/>
        </w:pBdr>
        <w:spacing w:before="240"/>
        <w:ind w:left="788" w:hanging="431"/>
        <w:rPr>
          <w:rFonts w:ascii="Sylfaen" w:eastAsia="GHEA Grapalat" w:hAnsi="Sylfaen" w:cs="GHEA Grapalat"/>
          <w:i/>
          <w:iCs/>
          <w:sz w:val="16"/>
          <w:szCs w:val="16"/>
        </w:rPr>
      </w:pPr>
      <w:r w:rsidRPr="00C763FB">
        <w:rPr>
          <w:rFonts w:ascii="Sylfaen" w:eastAsia="GHEA Grapalat" w:hAnsi="Sylfaen" w:cs="GHEA Grapalat"/>
          <w:i/>
          <w:iCs/>
          <w:sz w:val="16"/>
          <w:szCs w:val="16"/>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C763FB" w14:paraId="0AE8A62E" w14:textId="77777777" w:rsidTr="00F32DDC">
        <w:tc>
          <w:tcPr>
            <w:tcW w:w="2836" w:type="dxa"/>
            <w:shd w:val="clear" w:color="auto" w:fill="D9E2F3"/>
            <w:vAlign w:val="center"/>
          </w:tcPr>
          <w:p w14:paraId="0695F519" w14:textId="77777777" w:rsidR="00A9306E" w:rsidRPr="00C763FB" w:rsidRDefault="00A9306E" w:rsidP="00427CDB">
            <w:pPr>
              <w:numPr>
                <w:ilvl w:val="2"/>
                <w:numId w:val="25"/>
              </w:numPr>
              <w:pBdr>
                <w:top w:val="nil"/>
                <w:left w:val="nil"/>
                <w:bottom w:val="nil"/>
                <w:right w:val="nil"/>
                <w:between w:val="nil"/>
              </w:pBdr>
              <w:ind w:hanging="930"/>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Размер участия (%)</w:t>
            </w:r>
          </w:p>
        </w:tc>
        <w:tc>
          <w:tcPr>
            <w:tcW w:w="6178" w:type="dxa"/>
            <w:vAlign w:val="center"/>
          </w:tcPr>
          <w:p w14:paraId="41E86147" w14:textId="77777777" w:rsidR="00A9306E" w:rsidRPr="00C763FB" w:rsidRDefault="00A9306E" w:rsidP="00427CDB">
            <w:pPr>
              <w:spacing w:before="240"/>
              <w:rPr>
                <w:rFonts w:ascii="Sylfaen" w:eastAsia="GHEA Grapalat" w:hAnsi="Sylfaen" w:cs="GHEA Grapalat"/>
                <w:sz w:val="16"/>
                <w:szCs w:val="16"/>
              </w:rPr>
            </w:pPr>
          </w:p>
        </w:tc>
      </w:tr>
      <w:tr w:rsidR="00A9306E" w:rsidRPr="00C763FB" w14:paraId="6F262F38" w14:textId="77777777" w:rsidTr="00F32DDC">
        <w:tc>
          <w:tcPr>
            <w:tcW w:w="2836" w:type="dxa"/>
            <w:shd w:val="clear" w:color="auto" w:fill="D9E2F3"/>
            <w:vAlign w:val="center"/>
          </w:tcPr>
          <w:p w14:paraId="1A3BEDD5" w14:textId="77777777" w:rsidR="00A9306E" w:rsidRPr="00C763FB" w:rsidRDefault="00A9306E" w:rsidP="00427CDB">
            <w:pPr>
              <w:numPr>
                <w:ilvl w:val="2"/>
                <w:numId w:val="25"/>
              </w:numPr>
              <w:pBdr>
                <w:top w:val="nil"/>
                <w:left w:val="nil"/>
                <w:bottom w:val="nil"/>
                <w:right w:val="nil"/>
                <w:between w:val="nil"/>
              </w:pBdr>
              <w:ind w:hanging="930"/>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Вид участия</w:t>
            </w:r>
          </w:p>
        </w:tc>
        <w:tc>
          <w:tcPr>
            <w:tcW w:w="6178" w:type="dxa"/>
            <w:vAlign w:val="center"/>
          </w:tcPr>
          <w:p w14:paraId="081FC3EC" w14:textId="77777777" w:rsidR="00A9306E" w:rsidRPr="00C763FB" w:rsidRDefault="00000000" w:rsidP="00427CDB">
            <w:pPr>
              <w:spacing w:before="240"/>
              <w:rPr>
                <w:rFonts w:ascii="Sylfaen" w:eastAsia="GHEA Grapalat" w:hAnsi="Sylfaen" w:cs="GHEA Grapalat"/>
                <w:sz w:val="16"/>
                <w:szCs w:val="16"/>
              </w:rPr>
            </w:pPr>
            <w:sdt>
              <w:sdtPr>
                <w:rPr>
                  <w:rFonts w:ascii="Sylfaen" w:eastAsia="GHEA Grapalat" w:hAnsi="Sylfaen" w:cs="GHEA Grapalat"/>
                  <w:sz w:val="16"/>
                  <w:szCs w:val="16"/>
                </w:rPr>
                <w:id w:val="-181660743"/>
                <w14:checkbox>
                  <w14:checked w14:val="0"/>
                  <w14:checkedState w14:val="2612" w14:font="MS Gothic"/>
                  <w14:uncheckedState w14:val="2610" w14:font="MS Gothic"/>
                </w14:checkbox>
              </w:sdtPr>
              <w:sdtContent>
                <w:r w:rsidR="00A9306E" w:rsidRPr="00C763FB">
                  <w:rPr>
                    <w:rFonts w:ascii="Segoe UI Symbol" w:eastAsia="MS Gothic" w:hAnsi="Segoe UI Symbol" w:cs="Segoe UI Symbol"/>
                    <w:sz w:val="16"/>
                    <w:szCs w:val="16"/>
                  </w:rPr>
                  <w:t>☐</w:t>
                </w:r>
              </w:sdtContent>
            </w:sdt>
            <w:r w:rsidR="00A9306E" w:rsidRPr="00C763FB">
              <w:rPr>
                <w:rFonts w:ascii="Sylfaen" w:eastAsia="GHEA Grapalat" w:hAnsi="Sylfaen" w:cs="GHEA Grapalat"/>
                <w:sz w:val="16"/>
                <w:szCs w:val="16"/>
              </w:rPr>
              <w:tab/>
              <w:t>Прямое участие</w:t>
            </w:r>
          </w:p>
          <w:p w14:paraId="45ABE969" w14:textId="77777777" w:rsidR="00A9306E" w:rsidRPr="00C763FB" w:rsidRDefault="00000000" w:rsidP="00427CDB">
            <w:pPr>
              <w:spacing w:before="240"/>
              <w:rPr>
                <w:rFonts w:ascii="Sylfaen" w:eastAsia="GHEA Grapalat" w:hAnsi="Sylfaen" w:cs="GHEA Grapalat"/>
                <w:sz w:val="16"/>
                <w:szCs w:val="16"/>
              </w:rPr>
            </w:pPr>
            <w:sdt>
              <w:sdtPr>
                <w:rPr>
                  <w:rFonts w:ascii="Sylfaen" w:eastAsia="GHEA Grapalat" w:hAnsi="Sylfaen" w:cs="GHEA Grapalat"/>
                  <w:sz w:val="16"/>
                  <w:szCs w:val="16"/>
                </w:rPr>
                <w:id w:val="-534419621"/>
                <w14:checkbox>
                  <w14:checked w14:val="0"/>
                  <w14:checkedState w14:val="2612" w14:font="MS Gothic"/>
                  <w14:uncheckedState w14:val="2610" w14:font="MS Gothic"/>
                </w14:checkbox>
              </w:sdtPr>
              <w:sdtContent>
                <w:r w:rsidR="00A9306E" w:rsidRPr="00C763FB">
                  <w:rPr>
                    <w:rFonts w:ascii="Segoe UI Symbol" w:eastAsia="MS Gothic" w:hAnsi="Segoe UI Symbol" w:cs="Segoe UI Symbol"/>
                    <w:sz w:val="16"/>
                    <w:szCs w:val="16"/>
                  </w:rPr>
                  <w:t>☐</w:t>
                </w:r>
              </w:sdtContent>
            </w:sdt>
            <w:r w:rsidR="00A9306E" w:rsidRPr="00C763FB">
              <w:rPr>
                <w:rFonts w:ascii="Sylfaen" w:eastAsia="GHEA Grapalat" w:hAnsi="Sylfaen" w:cs="GHEA Grapalat"/>
                <w:sz w:val="16"/>
                <w:szCs w:val="16"/>
              </w:rPr>
              <w:tab/>
              <w:t>Косвенное участие</w:t>
            </w:r>
          </w:p>
        </w:tc>
      </w:tr>
    </w:tbl>
    <w:p w14:paraId="26EE5B86" w14:textId="6852207D" w:rsidR="00A9306E" w:rsidRPr="00C763FB" w:rsidRDefault="00A9306E" w:rsidP="00427CDB">
      <w:pPr>
        <w:pBdr>
          <w:top w:val="nil"/>
          <w:left w:val="nil"/>
          <w:bottom w:val="nil"/>
          <w:right w:val="nil"/>
          <w:between w:val="nil"/>
        </w:pBdr>
        <w:spacing w:before="240"/>
        <w:rPr>
          <w:rFonts w:ascii="Sylfaen" w:eastAsia="GHEA Grapalat" w:hAnsi="Sylfaen" w:cs="GHEA Grapalat"/>
          <w:sz w:val="16"/>
          <w:szCs w:val="16"/>
        </w:rPr>
      </w:pPr>
    </w:p>
    <w:p w14:paraId="2139F7FA" w14:textId="77777777" w:rsidR="00A9306E" w:rsidRPr="00C763FB" w:rsidRDefault="00A9306E" w:rsidP="00427CDB">
      <w:pPr>
        <w:numPr>
          <w:ilvl w:val="0"/>
          <w:numId w:val="25"/>
        </w:numPr>
        <w:pBdr>
          <w:top w:val="nil"/>
          <w:left w:val="nil"/>
          <w:bottom w:val="nil"/>
          <w:right w:val="nil"/>
          <w:between w:val="nil"/>
        </w:pBdr>
        <w:rPr>
          <w:rFonts w:ascii="Sylfaen" w:eastAsia="GHEA Grapalat" w:hAnsi="Sylfaen" w:cs="GHEA Grapalat"/>
          <w:b/>
          <w:color w:val="000000"/>
          <w:sz w:val="16"/>
          <w:szCs w:val="16"/>
        </w:rPr>
      </w:pPr>
      <w:r w:rsidRPr="00C763FB">
        <w:rPr>
          <w:rFonts w:ascii="Sylfaen" w:eastAsia="GHEA Grapalat" w:hAnsi="Sylfaen" w:cs="GHEA Grapalat"/>
          <w:b/>
          <w:color w:val="000000"/>
          <w:sz w:val="16"/>
          <w:szCs w:val="16"/>
        </w:rPr>
        <w:t>Участие государства, муниципалитета или международной организации</w:t>
      </w:r>
    </w:p>
    <w:p w14:paraId="47EAF28F" w14:textId="77777777" w:rsidR="00A9306E" w:rsidRPr="00C763FB" w:rsidRDefault="00A9306E" w:rsidP="00427CDB">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sz w:val="16"/>
          <w:szCs w:val="16"/>
        </w:rPr>
      </w:pPr>
      <w:r w:rsidRPr="00C763FB">
        <w:rPr>
          <w:rFonts w:ascii="Sylfaen" w:eastAsia="GHEA Grapalat" w:hAnsi="Sylfaen" w:cs="GHEA Grapalat"/>
          <w:i/>
          <w:color w:val="000000"/>
          <w:sz w:val="16"/>
          <w:szCs w:val="16"/>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C763FB" w14:paraId="164E89FA" w14:textId="77777777" w:rsidTr="00F32DDC">
        <w:tc>
          <w:tcPr>
            <w:tcW w:w="2837" w:type="dxa"/>
            <w:shd w:val="clear" w:color="auto" w:fill="D9E2F3"/>
            <w:vAlign w:val="center"/>
          </w:tcPr>
          <w:p w14:paraId="1B682F65" w14:textId="77777777" w:rsidR="00A9306E" w:rsidRPr="00C763FB" w:rsidRDefault="00A9306E" w:rsidP="00427CDB">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Название государства</w:t>
            </w:r>
          </w:p>
        </w:tc>
        <w:tc>
          <w:tcPr>
            <w:tcW w:w="6180" w:type="dxa"/>
            <w:vAlign w:val="center"/>
          </w:tcPr>
          <w:p w14:paraId="06EEE832" w14:textId="77777777" w:rsidR="00A9306E" w:rsidRPr="00C763FB" w:rsidRDefault="00A9306E" w:rsidP="00427CDB">
            <w:pPr>
              <w:spacing w:before="240"/>
              <w:rPr>
                <w:rFonts w:ascii="Sylfaen" w:eastAsia="GHEA Grapalat" w:hAnsi="Sylfaen" w:cs="GHEA Grapalat"/>
                <w:sz w:val="16"/>
                <w:szCs w:val="16"/>
              </w:rPr>
            </w:pPr>
          </w:p>
        </w:tc>
      </w:tr>
      <w:tr w:rsidR="00A9306E" w:rsidRPr="00C763FB" w14:paraId="55E60801" w14:textId="77777777" w:rsidTr="00F32DDC">
        <w:tc>
          <w:tcPr>
            <w:tcW w:w="2837" w:type="dxa"/>
            <w:shd w:val="clear" w:color="auto" w:fill="D9E2F3"/>
            <w:vAlign w:val="center"/>
          </w:tcPr>
          <w:p w14:paraId="5E0FFE0E" w14:textId="77777777" w:rsidR="00A9306E" w:rsidRPr="00C763FB" w:rsidRDefault="00A9306E" w:rsidP="00427CDB">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Название муниципалитета</w:t>
            </w:r>
          </w:p>
        </w:tc>
        <w:tc>
          <w:tcPr>
            <w:tcW w:w="6180" w:type="dxa"/>
            <w:vAlign w:val="center"/>
          </w:tcPr>
          <w:p w14:paraId="26924ECE" w14:textId="77777777" w:rsidR="00A9306E" w:rsidRPr="00C763FB" w:rsidRDefault="00A9306E" w:rsidP="00427CDB">
            <w:pPr>
              <w:spacing w:before="240"/>
              <w:rPr>
                <w:rFonts w:ascii="Sylfaen" w:eastAsia="GHEA Grapalat" w:hAnsi="Sylfaen" w:cs="GHEA Grapalat"/>
                <w:sz w:val="16"/>
                <w:szCs w:val="16"/>
              </w:rPr>
            </w:pPr>
          </w:p>
        </w:tc>
      </w:tr>
      <w:tr w:rsidR="00A9306E" w:rsidRPr="00C763FB" w14:paraId="4E31CAEF" w14:textId="77777777" w:rsidTr="00F32DDC">
        <w:tc>
          <w:tcPr>
            <w:tcW w:w="2837" w:type="dxa"/>
            <w:shd w:val="clear" w:color="auto" w:fill="D9E2F3"/>
            <w:vAlign w:val="center"/>
          </w:tcPr>
          <w:p w14:paraId="74CE0007" w14:textId="77777777" w:rsidR="00A9306E" w:rsidRPr="00C763FB" w:rsidRDefault="00A9306E" w:rsidP="00427CDB">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Размер участия (%)</w:t>
            </w:r>
          </w:p>
        </w:tc>
        <w:tc>
          <w:tcPr>
            <w:tcW w:w="6180" w:type="dxa"/>
            <w:vAlign w:val="center"/>
          </w:tcPr>
          <w:p w14:paraId="1DE3FB70" w14:textId="77777777" w:rsidR="00A9306E" w:rsidRPr="00C763FB" w:rsidRDefault="00A9306E" w:rsidP="00427CDB">
            <w:pPr>
              <w:spacing w:before="240"/>
              <w:rPr>
                <w:rFonts w:ascii="Sylfaen" w:eastAsia="GHEA Grapalat" w:hAnsi="Sylfaen" w:cs="GHEA Grapalat"/>
                <w:sz w:val="16"/>
                <w:szCs w:val="16"/>
              </w:rPr>
            </w:pPr>
          </w:p>
        </w:tc>
      </w:tr>
      <w:tr w:rsidR="00A9306E" w:rsidRPr="00C763FB" w14:paraId="5763A671" w14:textId="77777777" w:rsidTr="00F32DDC">
        <w:tc>
          <w:tcPr>
            <w:tcW w:w="2837" w:type="dxa"/>
            <w:shd w:val="clear" w:color="auto" w:fill="D9E2F3"/>
            <w:vAlign w:val="center"/>
          </w:tcPr>
          <w:p w14:paraId="67430518" w14:textId="77777777" w:rsidR="00A9306E" w:rsidRPr="00C763FB" w:rsidRDefault="00A9306E" w:rsidP="00427CDB">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Вид участия</w:t>
            </w:r>
          </w:p>
        </w:tc>
        <w:tc>
          <w:tcPr>
            <w:tcW w:w="6180" w:type="dxa"/>
            <w:vAlign w:val="center"/>
          </w:tcPr>
          <w:p w14:paraId="1127547F" w14:textId="77777777" w:rsidR="00A9306E" w:rsidRPr="00C763FB" w:rsidRDefault="00000000" w:rsidP="00427CDB">
            <w:pPr>
              <w:spacing w:before="240"/>
              <w:rPr>
                <w:rFonts w:ascii="Sylfaen" w:eastAsia="GHEA Grapalat" w:hAnsi="Sylfaen" w:cs="GHEA Grapalat"/>
                <w:sz w:val="16"/>
                <w:szCs w:val="16"/>
              </w:rPr>
            </w:pPr>
            <w:sdt>
              <w:sdtPr>
                <w:rPr>
                  <w:rFonts w:ascii="Sylfaen" w:eastAsia="GHEA Grapalat" w:hAnsi="Sylfaen" w:cs="GHEA Grapalat"/>
                  <w:sz w:val="16"/>
                  <w:szCs w:val="16"/>
                </w:rPr>
                <w:id w:val="-136730621"/>
                <w14:checkbox>
                  <w14:checked w14:val="0"/>
                  <w14:checkedState w14:val="2612" w14:font="MS Gothic"/>
                  <w14:uncheckedState w14:val="2610" w14:font="MS Gothic"/>
                </w14:checkbox>
              </w:sdtPr>
              <w:sdtContent>
                <w:r w:rsidR="00A9306E" w:rsidRPr="00C763FB">
                  <w:rPr>
                    <w:rFonts w:ascii="Segoe UI Symbol" w:eastAsia="MS Gothic" w:hAnsi="Segoe UI Symbol" w:cs="Segoe UI Symbol"/>
                    <w:sz w:val="16"/>
                    <w:szCs w:val="16"/>
                  </w:rPr>
                  <w:t>☐</w:t>
                </w:r>
              </w:sdtContent>
            </w:sdt>
            <w:r w:rsidR="00A9306E" w:rsidRPr="00C763FB">
              <w:rPr>
                <w:rFonts w:ascii="Sylfaen" w:eastAsia="GHEA Grapalat" w:hAnsi="Sylfaen" w:cs="GHEA Grapalat"/>
                <w:sz w:val="16"/>
                <w:szCs w:val="16"/>
              </w:rPr>
              <w:tab/>
              <w:t>Прямое участие</w:t>
            </w:r>
          </w:p>
          <w:p w14:paraId="2CE13965" w14:textId="77777777" w:rsidR="00A9306E" w:rsidRPr="00C763FB" w:rsidRDefault="00000000" w:rsidP="00427CDB">
            <w:pPr>
              <w:spacing w:before="240"/>
              <w:rPr>
                <w:rFonts w:ascii="Sylfaen" w:eastAsia="GHEA Grapalat" w:hAnsi="Sylfaen" w:cs="GHEA Grapalat"/>
                <w:sz w:val="16"/>
                <w:szCs w:val="16"/>
              </w:rPr>
            </w:pPr>
            <w:sdt>
              <w:sdtPr>
                <w:rPr>
                  <w:rFonts w:ascii="Sylfaen" w:eastAsia="GHEA Grapalat" w:hAnsi="Sylfaen" w:cs="GHEA Grapalat"/>
                  <w:sz w:val="16"/>
                  <w:szCs w:val="16"/>
                </w:rPr>
                <w:id w:val="-895968346"/>
                <w14:checkbox>
                  <w14:checked w14:val="0"/>
                  <w14:checkedState w14:val="2612" w14:font="MS Gothic"/>
                  <w14:uncheckedState w14:val="2610" w14:font="MS Gothic"/>
                </w14:checkbox>
              </w:sdtPr>
              <w:sdtContent>
                <w:r w:rsidR="00A9306E" w:rsidRPr="00C763FB">
                  <w:rPr>
                    <w:rFonts w:ascii="Segoe UI Symbol" w:eastAsia="MS Gothic" w:hAnsi="Segoe UI Symbol" w:cs="Segoe UI Symbol"/>
                    <w:sz w:val="16"/>
                    <w:szCs w:val="16"/>
                  </w:rPr>
                  <w:t>☐</w:t>
                </w:r>
              </w:sdtContent>
            </w:sdt>
            <w:r w:rsidR="00A9306E" w:rsidRPr="00C763FB">
              <w:rPr>
                <w:rFonts w:ascii="Sylfaen" w:eastAsia="GHEA Grapalat" w:hAnsi="Sylfaen" w:cs="GHEA Grapalat"/>
                <w:sz w:val="16"/>
                <w:szCs w:val="16"/>
              </w:rPr>
              <w:tab/>
              <w:t>Косвенное участие</w:t>
            </w:r>
          </w:p>
        </w:tc>
      </w:tr>
    </w:tbl>
    <w:p w14:paraId="24F51338" w14:textId="77777777" w:rsidR="00A9306E" w:rsidRPr="00C763FB" w:rsidRDefault="00A9306E" w:rsidP="00427CDB">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sz w:val="16"/>
          <w:szCs w:val="16"/>
        </w:rPr>
      </w:pPr>
      <w:r w:rsidRPr="00C763FB">
        <w:rPr>
          <w:rFonts w:ascii="Sylfaen" w:eastAsia="GHEA Grapalat" w:hAnsi="Sylfaen" w:cs="GHEA Grapalat"/>
          <w:i/>
          <w:color w:val="000000"/>
          <w:sz w:val="16"/>
          <w:szCs w:val="16"/>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C763FB" w14:paraId="7529741D" w14:textId="77777777" w:rsidTr="00F32DDC">
        <w:tc>
          <w:tcPr>
            <w:tcW w:w="2837" w:type="dxa"/>
            <w:shd w:val="clear" w:color="auto" w:fill="D9E2F3"/>
            <w:vAlign w:val="center"/>
          </w:tcPr>
          <w:p w14:paraId="68EF20D6" w14:textId="77777777" w:rsidR="00A9306E" w:rsidRPr="00C763FB" w:rsidRDefault="00A9306E" w:rsidP="00427CDB">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Название международной организации</w:t>
            </w:r>
          </w:p>
        </w:tc>
        <w:tc>
          <w:tcPr>
            <w:tcW w:w="6180" w:type="dxa"/>
            <w:vAlign w:val="center"/>
          </w:tcPr>
          <w:p w14:paraId="38CB953F" w14:textId="77777777" w:rsidR="00A9306E" w:rsidRPr="00C763FB" w:rsidRDefault="00A9306E" w:rsidP="00427CDB">
            <w:pPr>
              <w:spacing w:before="240"/>
              <w:rPr>
                <w:rFonts w:ascii="Sylfaen" w:eastAsia="GHEA Grapalat" w:hAnsi="Sylfaen" w:cs="GHEA Grapalat"/>
                <w:sz w:val="16"/>
                <w:szCs w:val="16"/>
              </w:rPr>
            </w:pPr>
          </w:p>
        </w:tc>
      </w:tr>
      <w:tr w:rsidR="00A9306E" w:rsidRPr="00C763FB" w14:paraId="6FDC7CAE" w14:textId="77777777" w:rsidTr="00F32DDC">
        <w:tc>
          <w:tcPr>
            <w:tcW w:w="2837" w:type="dxa"/>
            <w:shd w:val="clear" w:color="auto" w:fill="D9E2F3"/>
            <w:vAlign w:val="center"/>
          </w:tcPr>
          <w:p w14:paraId="525881C2" w14:textId="77777777" w:rsidR="00A9306E" w:rsidRPr="00C763FB" w:rsidRDefault="00A9306E" w:rsidP="00427CDB">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Название международной организации латинскими буквами</w:t>
            </w:r>
          </w:p>
        </w:tc>
        <w:tc>
          <w:tcPr>
            <w:tcW w:w="6180" w:type="dxa"/>
            <w:vAlign w:val="center"/>
          </w:tcPr>
          <w:p w14:paraId="2876C7D2" w14:textId="77777777" w:rsidR="00A9306E" w:rsidRPr="00C763FB" w:rsidRDefault="00A9306E" w:rsidP="00427CDB">
            <w:pPr>
              <w:spacing w:before="240"/>
              <w:rPr>
                <w:rFonts w:ascii="Sylfaen" w:eastAsia="GHEA Grapalat" w:hAnsi="Sylfaen" w:cs="GHEA Grapalat"/>
                <w:sz w:val="16"/>
                <w:szCs w:val="16"/>
              </w:rPr>
            </w:pPr>
          </w:p>
        </w:tc>
      </w:tr>
      <w:tr w:rsidR="00A9306E" w:rsidRPr="00C763FB" w14:paraId="5A604D64" w14:textId="77777777" w:rsidTr="00F32DDC">
        <w:tc>
          <w:tcPr>
            <w:tcW w:w="2837" w:type="dxa"/>
            <w:shd w:val="clear" w:color="auto" w:fill="D9E2F3"/>
            <w:vAlign w:val="center"/>
          </w:tcPr>
          <w:p w14:paraId="78A824A8" w14:textId="77777777" w:rsidR="00A9306E" w:rsidRPr="00C763FB" w:rsidRDefault="00A9306E" w:rsidP="00427CDB">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Размер участия</w:t>
            </w:r>
            <w:r w:rsidRPr="00C763FB" w:rsidDel="00C376E4">
              <w:rPr>
                <w:rFonts w:ascii="Sylfaen" w:eastAsia="GHEA Grapalat" w:hAnsi="Sylfaen" w:cs="GHEA Grapalat"/>
                <w:color w:val="000000"/>
                <w:sz w:val="16"/>
                <w:szCs w:val="16"/>
              </w:rPr>
              <w:t xml:space="preserve"> </w:t>
            </w:r>
            <w:r w:rsidRPr="00C763FB">
              <w:rPr>
                <w:rFonts w:ascii="Sylfaen" w:eastAsia="GHEA Grapalat" w:hAnsi="Sylfaen" w:cs="GHEA Grapalat"/>
                <w:color w:val="000000"/>
                <w:sz w:val="16"/>
                <w:szCs w:val="16"/>
              </w:rPr>
              <w:t>(%)</w:t>
            </w:r>
          </w:p>
        </w:tc>
        <w:tc>
          <w:tcPr>
            <w:tcW w:w="6180" w:type="dxa"/>
            <w:vAlign w:val="center"/>
          </w:tcPr>
          <w:p w14:paraId="65932E33" w14:textId="77777777" w:rsidR="00A9306E" w:rsidRPr="00C763FB" w:rsidRDefault="00A9306E" w:rsidP="00427CDB">
            <w:pPr>
              <w:spacing w:before="240"/>
              <w:rPr>
                <w:rFonts w:ascii="Sylfaen" w:eastAsia="GHEA Grapalat" w:hAnsi="Sylfaen" w:cs="GHEA Grapalat"/>
                <w:sz w:val="16"/>
                <w:szCs w:val="16"/>
              </w:rPr>
            </w:pPr>
          </w:p>
        </w:tc>
      </w:tr>
      <w:tr w:rsidR="00A9306E" w:rsidRPr="00C763FB" w14:paraId="4E89DEAF" w14:textId="77777777" w:rsidTr="00F32DDC">
        <w:tc>
          <w:tcPr>
            <w:tcW w:w="2837" w:type="dxa"/>
            <w:shd w:val="clear" w:color="auto" w:fill="D9E2F3"/>
            <w:vAlign w:val="center"/>
          </w:tcPr>
          <w:p w14:paraId="3B85E0A0" w14:textId="77777777" w:rsidR="00A9306E" w:rsidRPr="00C763FB" w:rsidRDefault="00A9306E" w:rsidP="00427CDB">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Вид участия</w:t>
            </w:r>
          </w:p>
        </w:tc>
        <w:tc>
          <w:tcPr>
            <w:tcW w:w="6180" w:type="dxa"/>
            <w:vAlign w:val="center"/>
          </w:tcPr>
          <w:p w14:paraId="1A07382A" w14:textId="77777777" w:rsidR="00A9306E" w:rsidRPr="00C763FB" w:rsidRDefault="00000000" w:rsidP="00427CDB">
            <w:pPr>
              <w:spacing w:before="240"/>
              <w:rPr>
                <w:rFonts w:ascii="Sylfaen" w:eastAsia="GHEA Grapalat" w:hAnsi="Sylfaen" w:cs="GHEA Grapalat"/>
                <w:sz w:val="16"/>
                <w:szCs w:val="16"/>
              </w:rPr>
            </w:pPr>
            <w:sdt>
              <w:sdtPr>
                <w:rPr>
                  <w:rFonts w:ascii="Sylfaen" w:eastAsia="GHEA Grapalat" w:hAnsi="Sylfaen" w:cs="GHEA Grapalat"/>
                  <w:sz w:val="16"/>
                  <w:szCs w:val="16"/>
                </w:rPr>
                <w:id w:val="326794313"/>
                <w14:checkbox>
                  <w14:checked w14:val="0"/>
                  <w14:checkedState w14:val="2612" w14:font="MS Gothic"/>
                  <w14:uncheckedState w14:val="2610" w14:font="MS Gothic"/>
                </w14:checkbox>
              </w:sdtPr>
              <w:sdtContent>
                <w:r w:rsidR="00A9306E" w:rsidRPr="00C763FB">
                  <w:rPr>
                    <w:rFonts w:ascii="Segoe UI Symbol" w:eastAsia="MS Gothic" w:hAnsi="Segoe UI Symbol" w:cs="Segoe UI Symbol"/>
                    <w:sz w:val="16"/>
                    <w:szCs w:val="16"/>
                  </w:rPr>
                  <w:t>☐</w:t>
                </w:r>
              </w:sdtContent>
            </w:sdt>
            <w:r w:rsidR="00A9306E" w:rsidRPr="00C763FB">
              <w:rPr>
                <w:rFonts w:ascii="Sylfaen" w:eastAsia="GHEA Grapalat" w:hAnsi="Sylfaen" w:cs="GHEA Grapalat"/>
                <w:sz w:val="16"/>
                <w:szCs w:val="16"/>
              </w:rPr>
              <w:tab/>
              <w:t>Прямое участие</w:t>
            </w:r>
          </w:p>
          <w:p w14:paraId="2202552A" w14:textId="77777777" w:rsidR="00A9306E" w:rsidRPr="00C763FB" w:rsidRDefault="00000000" w:rsidP="00427CDB">
            <w:pPr>
              <w:spacing w:before="240"/>
              <w:rPr>
                <w:rFonts w:ascii="Sylfaen" w:eastAsia="GHEA Grapalat" w:hAnsi="Sylfaen" w:cs="GHEA Grapalat"/>
                <w:sz w:val="16"/>
                <w:szCs w:val="16"/>
              </w:rPr>
            </w:pPr>
            <w:sdt>
              <w:sdtPr>
                <w:rPr>
                  <w:rFonts w:ascii="Sylfaen" w:eastAsia="GHEA Grapalat" w:hAnsi="Sylfaen" w:cs="GHEA Grapalat"/>
                  <w:sz w:val="16"/>
                  <w:szCs w:val="16"/>
                </w:rPr>
                <w:id w:val="1179617233"/>
                <w14:checkbox>
                  <w14:checked w14:val="0"/>
                  <w14:checkedState w14:val="2612" w14:font="MS Gothic"/>
                  <w14:uncheckedState w14:val="2610" w14:font="MS Gothic"/>
                </w14:checkbox>
              </w:sdtPr>
              <w:sdtContent>
                <w:r w:rsidR="00A9306E" w:rsidRPr="00C763FB">
                  <w:rPr>
                    <w:rFonts w:ascii="Segoe UI Symbol" w:eastAsia="MS Gothic" w:hAnsi="Segoe UI Symbol" w:cs="Segoe UI Symbol"/>
                    <w:sz w:val="16"/>
                    <w:szCs w:val="16"/>
                  </w:rPr>
                  <w:t>☐</w:t>
                </w:r>
              </w:sdtContent>
            </w:sdt>
            <w:r w:rsidR="00A9306E" w:rsidRPr="00C763FB">
              <w:rPr>
                <w:rFonts w:ascii="Sylfaen" w:eastAsia="GHEA Grapalat" w:hAnsi="Sylfaen" w:cs="GHEA Grapalat"/>
                <w:sz w:val="16"/>
                <w:szCs w:val="16"/>
              </w:rPr>
              <w:tab/>
              <w:t>Косвенное участие</w:t>
            </w:r>
          </w:p>
        </w:tc>
      </w:tr>
    </w:tbl>
    <w:p w14:paraId="1A30C2C8" w14:textId="31B54F66" w:rsidR="00A9306E" w:rsidRPr="00C763FB" w:rsidRDefault="00A9306E" w:rsidP="00427CDB">
      <w:pPr>
        <w:rPr>
          <w:rFonts w:ascii="Sylfaen" w:eastAsia="GHEA Grapalat" w:hAnsi="Sylfaen" w:cs="GHEA Grapalat"/>
          <w:b/>
          <w:sz w:val="16"/>
          <w:szCs w:val="16"/>
        </w:rPr>
      </w:pPr>
    </w:p>
    <w:p w14:paraId="5BAD3903" w14:textId="77777777" w:rsidR="00A9306E" w:rsidRPr="00C763FB" w:rsidRDefault="00A9306E" w:rsidP="00427CDB">
      <w:pPr>
        <w:numPr>
          <w:ilvl w:val="0"/>
          <w:numId w:val="25"/>
        </w:numPr>
        <w:pBdr>
          <w:top w:val="nil"/>
          <w:left w:val="nil"/>
          <w:bottom w:val="nil"/>
          <w:right w:val="nil"/>
          <w:between w:val="nil"/>
        </w:pBdr>
        <w:rPr>
          <w:rFonts w:ascii="Sylfaen" w:eastAsia="GHEA Grapalat" w:hAnsi="Sylfaen" w:cs="GHEA Grapalat"/>
          <w:b/>
          <w:color w:val="000000"/>
          <w:sz w:val="16"/>
          <w:szCs w:val="16"/>
        </w:rPr>
      </w:pPr>
      <w:r w:rsidRPr="00C763FB">
        <w:rPr>
          <w:rFonts w:ascii="Sylfaen" w:eastAsia="GHEA Grapalat" w:hAnsi="Sylfaen" w:cs="GHEA Grapalat"/>
          <w:b/>
          <w:color w:val="000000"/>
          <w:sz w:val="16"/>
          <w:szCs w:val="16"/>
        </w:rPr>
        <w:t>Данные реального бенефициара</w:t>
      </w:r>
    </w:p>
    <w:p w14:paraId="1F711770" w14:textId="77777777" w:rsidR="00A9306E" w:rsidRPr="00C763FB" w:rsidRDefault="00A9306E" w:rsidP="00427CDB">
      <w:pPr>
        <w:numPr>
          <w:ilvl w:val="1"/>
          <w:numId w:val="25"/>
        </w:numPr>
        <w:pBdr>
          <w:top w:val="nil"/>
          <w:left w:val="nil"/>
          <w:bottom w:val="nil"/>
          <w:right w:val="nil"/>
          <w:between w:val="nil"/>
        </w:pBdr>
        <w:spacing w:before="240"/>
        <w:rPr>
          <w:rFonts w:ascii="Sylfaen" w:eastAsia="GHEA Grapalat" w:hAnsi="Sylfaen" w:cs="GHEA Grapalat"/>
          <w:i/>
          <w:color w:val="000000"/>
          <w:sz w:val="16"/>
          <w:szCs w:val="16"/>
        </w:rPr>
      </w:pPr>
      <w:r w:rsidRPr="00C763FB">
        <w:rPr>
          <w:rFonts w:ascii="Sylfaen" w:eastAsia="GHEA Grapalat" w:hAnsi="Sylfaen" w:cs="GHEA Grapalat"/>
          <w:i/>
          <w:color w:val="000000"/>
          <w:sz w:val="16"/>
          <w:szCs w:val="16"/>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C763FB" w14:paraId="2E9C1F72" w14:textId="77777777" w:rsidTr="00F32DDC">
        <w:tc>
          <w:tcPr>
            <w:tcW w:w="2836" w:type="dxa"/>
            <w:shd w:val="clear" w:color="auto" w:fill="D9E2F3"/>
            <w:vAlign w:val="center"/>
          </w:tcPr>
          <w:p w14:paraId="509CD404" w14:textId="77777777" w:rsidR="00A9306E" w:rsidRPr="00C763FB" w:rsidRDefault="00A9306E" w:rsidP="00427CDB">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Имя</w:t>
            </w:r>
          </w:p>
        </w:tc>
        <w:tc>
          <w:tcPr>
            <w:tcW w:w="6178" w:type="dxa"/>
            <w:vAlign w:val="center"/>
          </w:tcPr>
          <w:p w14:paraId="2B7E7D5D" w14:textId="77777777" w:rsidR="00A9306E" w:rsidRPr="00C763FB" w:rsidRDefault="00A9306E" w:rsidP="00427CDB">
            <w:pPr>
              <w:spacing w:before="240"/>
              <w:rPr>
                <w:rFonts w:ascii="Sylfaen" w:eastAsia="GHEA Grapalat" w:hAnsi="Sylfaen" w:cs="GHEA Grapalat"/>
                <w:sz w:val="16"/>
                <w:szCs w:val="16"/>
              </w:rPr>
            </w:pPr>
          </w:p>
        </w:tc>
      </w:tr>
      <w:tr w:rsidR="00A9306E" w:rsidRPr="00C763FB" w14:paraId="345704D1" w14:textId="77777777" w:rsidTr="00F32DDC">
        <w:tc>
          <w:tcPr>
            <w:tcW w:w="2836" w:type="dxa"/>
            <w:shd w:val="clear" w:color="auto" w:fill="D9E2F3"/>
            <w:vAlign w:val="center"/>
          </w:tcPr>
          <w:p w14:paraId="366F16E8" w14:textId="77777777" w:rsidR="00A9306E" w:rsidRPr="00C763FB" w:rsidRDefault="00A9306E" w:rsidP="00427CDB">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Фамилия</w:t>
            </w:r>
          </w:p>
        </w:tc>
        <w:tc>
          <w:tcPr>
            <w:tcW w:w="6178" w:type="dxa"/>
            <w:vAlign w:val="center"/>
          </w:tcPr>
          <w:p w14:paraId="5ECE887D" w14:textId="77777777" w:rsidR="00A9306E" w:rsidRPr="00C763FB" w:rsidRDefault="00A9306E" w:rsidP="00427CDB">
            <w:pPr>
              <w:spacing w:before="240"/>
              <w:rPr>
                <w:rFonts w:ascii="Sylfaen" w:eastAsia="GHEA Grapalat" w:hAnsi="Sylfaen" w:cs="GHEA Grapalat"/>
                <w:sz w:val="16"/>
                <w:szCs w:val="16"/>
              </w:rPr>
            </w:pPr>
          </w:p>
        </w:tc>
      </w:tr>
      <w:tr w:rsidR="00A9306E" w:rsidRPr="00C763FB" w14:paraId="5A95D254" w14:textId="77777777" w:rsidTr="00F32DDC">
        <w:tc>
          <w:tcPr>
            <w:tcW w:w="2836" w:type="dxa"/>
            <w:shd w:val="clear" w:color="auto" w:fill="D9E2F3"/>
            <w:vAlign w:val="center"/>
          </w:tcPr>
          <w:p w14:paraId="0960A4DD" w14:textId="77777777" w:rsidR="00A9306E" w:rsidRPr="00C763FB" w:rsidRDefault="00A9306E" w:rsidP="00427CDB">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Имя(латинскими буквами)</w:t>
            </w:r>
          </w:p>
        </w:tc>
        <w:tc>
          <w:tcPr>
            <w:tcW w:w="6178" w:type="dxa"/>
            <w:vAlign w:val="center"/>
          </w:tcPr>
          <w:p w14:paraId="5BA16B14" w14:textId="77777777" w:rsidR="00A9306E" w:rsidRPr="00C763FB" w:rsidRDefault="00A9306E" w:rsidP="00427CDB">
            <w:pPr>
              <w:spacing w:before="240"/>
              <w:rPr>
                <w:rFonts w:ascii="Sylfaen" w:eastAsia="GHEA Grapalat" w:hAnsi="Sylfaen" w:cs="GHEA Grapalat"/>
                <w:sz w:val="16"/>
                <w:szCs w:val="16"/>
              </w:rPr>
            </w:pPr>
          </w:p>
        </w:tc>
      </w:tr>
      <w:tr w:rsidR="00A9306E" w:rsidRPr="00C763FB" w14:paraId="17859319" w14:textId="77777777" w:rsidTr="00F32DDC">
        <w:tc>
          <w:tcPr>
            <w:tcW w:w="2836" w:type="dxa"/>
            <w:shd w:val="clear" w:color="auto" w:fill="D9E2F3"/>
            <w:vAlign w:val="center"/>
          </w:tcPr>
          <w:p w14:paraId="40B2C837" w14:textId="77777777" w:rsidR="00A9306E" w:rsidRPr="00C763FB" w:rsidRDefault="00A9306E" w:rsidP="00427CDB">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Фамилия (латинскими буквами)</w:t>
            </w:r>
          </w:p>
        </w:tc>
        <w:tc>
          <w:tcPr>
            <w:tcW w:w="6178" w:type="dxa"/>
            <w:vAlign w:val="center"/>
          </w:tcPr>
          <w:p w14:paraId="25B7CECF" w14:textId="77777777" w:rsidR="00A9306E" w:rsidRPr="00C763FB" w:rsidRDefault="00A9306E" w:rsidP="00427CDB">
            <w:pPr>
              <w:spacing w:before="240"/>
              <w:rPr>
                <w:rFonts w:ascii="Sylfaen" w:eastAsia="GHEA Grapalat" w:hAnsi="Sylfaen" w:cs="GHEA Grapalat"/>
                <w:sz w:val="16"/>
                <w:szCs w:val="16"/>
              </w:rPr>
            </w:pPr>
          </w:p>
        </w:tc>
      </w:tr>
      <w:tr w:rsidR="00A9306E" w:rsidRPr="00C763FB" w14:paraId="1A6DA8F2" w14:textId="77777777" w:rsidTr="00F32DDC">
        <w:tc>
          <w:tcPr>
            <w:tcW w:w="2836" w:type="dxa"/>
            <w:shd w:val="clear" w:color="auto" w:fill="D9E2F3"/>
            <w:vAlign w:val="center"/>
          </w:tcPr>
          <w:p w14:paraId="7A68ECE3" w14:textId="77777777" w:rsidR="00A9306E" w:rsidRPr="00C763FB" w:rsidRDefault="00A9306E" w:rsidP="00427CDB">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Гражданство</w:t>
            </w:r>
          </w:p>
        </w:tc>
        <w:tc>
          <w:tcPr>
            <w:tcW w:w="6178" w:type="dxa"/>
            <w:vAlign w:val="center"/>
          </w:tcPr>
          <w:p w14:paraId="2654B342" w14:textId="77777777" w:rsidR="00A9306E" w:rsidRPr="00C763FB" w:rsidRDefault="00A9306E" w:rsidP="00427CDB">
            <w:pPr>
              <w:spacing w:before="240"/>
              <w:rPr>
                <w:rFonts w:ascii="Sylfaen" w:eastAsia="GHEA Grapalat" w:hAnsi="Sylfaen" w:cs="GHEA Grapalat"/>
                <w:sz w:val="16"/>
                <w:szCs w:val="16"/>
              </w:rPr>
            </w:pPr>
          </w:p>
        </w:tc>
      </w:tr>
      <w:tr w:rsidR="00A9306E" w:rsidRPr="00C763FB" w14:paraId="5573D054" w14:textId="77777777" w:rsidTr="00F32DDC">
        <w:tc>
          <w:tcPr>
            <w:tcW w:w="2836" w:type="dxa"/>
            <w:shd w:val="clear" w:color="auto" w:fill="D9E2F3"/>
            <w:vAlign w:val="center"/>
          </w:tcPr>
          <w:p w14:paraId="7BF707B4" w14:textId="77777777" w:rsidR="00A9306E" w:rsidRPr="00C763FB" w:rsidRDefault="00A9306E" w:rsidP="00427CDB">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День, месяц, год рождения</w:t>
            </w:r>
          </w:p>
        </w:tc>
        <w:tc>
          <w:tcPr>
            <w:tcW w:w="6178" w:type="dxa"/>
            <w:vAlign w:val="center"/>
          </w:tcPr>
          <w:p w14:paraId="4EEF82A5" w14:textId="77777777" w:rsidR="00A9306E" w:rsidRPr="00C763FB" w:rsidRDefault="00A9306E" w:rsidP="00427CDB">
            <w:pPr>
              <w:spacing w:before="240"/>
              <w:rPr>
                <w:rFonts w:ascii="Sylfaen" w:eastAsia="GHEA Grapalat" w:hAnsi="Sylfaen" w:cs="GHEA Grapalat"/>
                <w:sz w:val="16"/>
                <w:szCs w:val="16"/>
              </w:rPr>
            </w:pPr>
          </w:p>
        </w:tc>
      </w:tr>
    </w:tbl>
    <w:p w14:paraId="570BFEEE" w14:textId="77777777" w:rsidR="00A9306E" w:rsidRPr="00C763FB" w:rsidRDefault="00A9306E" w:rsidP="00427CDB">
      <w:pPr>
        <w:numPr>
          <w:ilvl w:val="1"/>
          <w:numId w:val="25"/>
        </w:numPr>
        <w:pBdr>
          <w:top w:val="nil"/>
          <w:left w:val="nil"/>
          <w:bottom w:val="nil"/>
          <w:right w:val="nil"/>
          <w:between w:val="nil"/>
        </w:pBdr>
        <w:spacing w:before="240"/>
        <w:rPr>
          <w:rFonts w:ascii="Sylfaen" w:eastAsia="GHEA Grapalat" w:hAnsi="Sylfaen" w:cs="GHEA Grapalat"/>
          <w:i/>
          <w:color w:val="000000"/>
          <w:sz w:val="16"/>
          <w:szCs w:val="16"/>
        </w:rPr>
      </w:pPr>
      <w:r w:rsidRPr="00C763FB">
        <w:rPr>
          <w:rFonts w:ascii="Sylfaen" w:eastAsia="GHEA Grapalat" w:hAnsi="Sylfaen" w:cs="GHEA Grapalat"/>
          <w:i/>
          <w:color w:val="000000"/>
          <w:sz w:val="16"/>
          <w:szCs w:val="16"/>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C763FB" w14:paraId="3A076187" w14:textId="77777777" w:rsidTr="00F32DDC">
        <w:tc>
          <w:tcPr>
            <w:tcW w:w="2977" w:type="dxa"/>
            <w:shd w:val="clear" w:color="auto" w:fill="D9E2F3"/>
            <w:vAlign w:val="center"/>
          </w:tcPr>
          <w:p w14:paraId="023FD731" w14:textId="77777777" w:rsidR="00A9306E" w:rsidRPr="00C763FB" w:rsidRDefault="00A9306E" w:rsidP="00427CDB">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Тип документа</w:t>
            </w:r>
          </w:p>
        </w:tc>
        <w:tc>
          <w:tcPr>
            <w:tcW w:w="6096" w:type="dxa"/>
            <w:vAlign w:val="center"/>
          </w:tcPr>
          <w:p w14:paraId="662F2766" w14:textId="77777777" w:rsidR="00A9306E" w:rsidRPr="00C763FB" w:rsidRDefault="00A9306E" w:rsidP="00427CDB">
            <w:pPr>
              <w:spacing w:before="240"/>
              <w:rPr>
                <w:rFonts w:ascii="Sylfaen" w:eastAsia="GHEA Grapalat" w:hAnsi="Sylfaen" w:cs="GHEA Grapalat"/>
                <w:sz w:val="16"/>
                <w:szCs w:val="16"/>
              </w:rPr>
            </w:pPr>
          </w:p>
        </w:tc>
      </w:tr>
      <w:tr w:rsidR="00A9306E" w:rsidRPr="00C763FB" w14:paraId="3B76BAA2" w14:textId="77777777" w:rsidTr="00F32DDC">
        <w:tc>
          <w:tcPr>
            <w:tcW w:w="2977" w:type="dxa"/>
            <w:shd w:val="clear" w:color="auto" w:fill="D9E2F3"/>
            <w:vAlign w:val="center"/>
          </w:tcPr>
          <w:p w14:paraId="483550FC" w14:textId="77777777" w:rsidR="00A9306E" w:rsidRPr="00C763FB" w:rsidRDefault="00A9306E" w:rsidP="00427CDB">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Номер документа</w:t>
            </w:r>
          </w:p>
        </w:tc>
        <w:tc>
          <w:tcPr>
            <w:tcW w:w="6096" w:type="dxa"/>
            <w:vAlign w:val="center"/>
          </w:tcPr>
          <w:p w14:paraId="40709E53" w14:textId="77777777" w:rsidR="00A9306E" w:rsidRPr="00C763FB" w:rsidRDefault="00A9306E" w:rsidP="00427CDB">
            <w:pPr>
              <w:spacing w:before="240"/>
              <w:rPr>
                <w:rFonts w:ascii="Sylfaen" w:eastAsia="GHEA Grapalat" w:hAnsi="Sylfaen" w:cs="GHEA Grapalat"/>
                <w:sz w:val="16"/>
                <w:szCs w:val="16"/>
              </w:rPr>
            </w:pPr>
          </w:p>
        </w:tc>
      </w:tr>
      <w:tr w:rsidR="00A9306E" w:rsidRPr="00C763FB" w14:paraId="03AB985C" w14:textId="77777777" w:rsidTr="00F32DDC">
        <w:tc>
          <w:tcPr>
            <w:tcW w:w="2977" w:type="dxa"/>
            <w:shd w:val="clear" w:color="auto" w:fill="D9E2F3"/>
            <w:vAlign w:val="center"/>
          </w:tcPr>
          <w:p w14:paraId="54E2A294" w14:textId="77777777" w:rsidR="00A9306E" w:rsidRPr="00C763FB" w:rsidRDefault="00A9306E" w:rsidP="00427CDB">
            <w:pPr>
              <w:numPr>
                <w:ilvl w:val="2"/>
                <w:numId w:val="25"/>
              </w:numPr>
              <w:pBdr>
                <w:top w:val="nil"/>
                <w:left w:val="nil"/>
                <w:bottom w:val="nil"/>
                <w:right w:val="nil"/>
                <w:between w:val="nil"/>
              </w:pBdr>
              <w:ind w:left="317" w:hanging="283"/>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День, месяц, год предоставления</w:t>
            </w:r>
          </w:p>
        </w:tc>
        <w:tc>
          <w:tcPr>
            <w:tcW w:w="6096" w:type="dxa"/>
            <w:vAlign w:val="center"/>
          </w:tcPr>
          <w:p w14:paraId="1583FDC8" w14:textId="77777777" w:rsidR="00A9306E" w:rsidRPr="00C763FB" w:rsidRDefault="00A9306E" w:rsidP="00427CDB">
            <w:pPr>
              <w:spacing w:before="240"/>
              <w:rPr>
                <w:rFonts w:ascii="Sylfaen" w:eastAsia="GHEA Grapalat" w:hAnsi="Sylfaen" w:cs="GHEA Grapalat"/>
                <w:sz w:val="16"/>
                <w:szCs w:val="16"/>
              </w:rPr>
            </w:pPr>
          </w:p>
        </w:tc>
      </w:tr>
      <w:tr w:rsidR="00A9306E" w:rsidRPr="00C763FB" w14:paraId="05E12DFD" w14:textId="77777777" w:rsidTr="00F32DDC">
        <w:tc>
          <w:tcPr>
            <w:tcW w:w="2977" w:type="dxa"/>
            <w:shd w:val="clear" w:color="auto" w:fill="D9E2F3"/>
            <w:vAlign w:val="center"/>
          </w:tcPr>
          <w:p w14:paraId="6900A576" w14:textId="77777777" w:rsidR="00A9306E" w:rsidRPr="00C763FB" w:rsidRDefault="00A9306E" w:rsidP="00427CDB">
            <w:pPr>
              <w:numPr>
                <w:ilvl w:val="2"/>
                <w:numId w:val="25"/>
              </w:numPr>
              <w:pBdr>
                <w:top w:val="nil"/>
                <w:left w:val="nil"/>
                <w:bottom w:val="nil"/>
                <w:right w:val="nil"/>
                <w:between w:val="nil"/>
              </w:pBdr>
              <w:ind w:left="34" w:firstLine="0"/>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Предоставляющий орган</w:t>
            </w:r>
          </w:p>
        </w:tc>
        <w:tc>
          <w:tcPr>
            <w:tcW w:w="6096" w:type="dxa"/>
            <w:vAlign w:val="center"/>
          </w:tcPr>
          <w:p w14:paraId="58D887DE" w14:textId="77777777" w:rsidR="00A9306E" w:rsidRPr="00C763FB" w:rsidRDefault="00A9306E" w:rsidP="00427CDB">
            <w:pPr>
              <w:spacing w:before="240"/>
              <w:rPr>
                <w:rFonts w:ascii="Sylfaen" w:eastAsia="GHEA Grapalat" w:hAnsi="Sylfaen" w:cs="GHEA Grapalat"/>
                <w:sz w:val="16"/>
                <w:szCs w:val="16"/>
              </w:rPr>
            </w:pPr>
          </w:p>
        </w:tc>
      </w:tr>
      <w:tr w:rsidR="00A9306E" w:rsidRPr="00C763FB" w14:paraId="2FE67F35" w14:textId="77777777" w:rsidTr="00F32DDC">
        <w:tc>
          <w:tcPr>
            <w:tcW w:w="2977" w:type="dxa"/>
            <w:shd w:val="clear" w:color="auto" w:fill="D9E2F3"/>
            <w:vAlign w:val="center"/>
          </w:tcPr>
          <w:p w14:paraId="2AADEA53" w14:textId="77777777" w:rsidR="00A9306E" w:rsidRPr="00C763FB" w:rsidRDefault="00A9306E" w:rsidP="00427CDB">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НЗОУ или эквивалентный номер</w:t>
            </w:r>
          </w:p>
        </w:tc>
        <w:tc>
          <w:tcPr>
            <w:tcW w:w="6096" w:type="dxa"/>
            <w:vAlign w:val="center"/>
          </w:tcPr>
          <w:p w14:paraId="6D033A75" w14:textId="77777777" w:rsidR="00A9306E" w:rsidRPr="00C763FB" w:rsidRDefault="00A9306E" w:rsidP="00427CDB">
            <w:pPr>
              <w:spacing w:before="240"/>
              <w:rPr>
                <w:rFonts w:ascii="Sylfaen" w:eastAsia="GHEA Grapalat" w:hAnsi="Sylfaen" w:cs="GHEA Grapalat"/>
                <w:sz w:val="16"/>
                <w:szCs w:val="16"/>
              </w:rPr>
            </w:pPr>
          </w:p>
        </w:tc>
      </w:tr>
    </w:tbl>
    <w:p w14:paraId="38AAF2E4" w14:textId="77777777" w:rsidR="00A9306E" w:rsidRPr="00C763FB" w:rsidRDefault="00A9306E" w:rsidP="00427CDB">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sz w:val="16"/>
          <w:szCs w:val="16"/>
        </w:rPr>
      </w:pPr>
      <w:r w:rsidRPr="00C763FB">
        <w:rPr>
          <w:rFonts w:ascii="Sylfaen" w:eastAsia="GHEA Grapalat" w:hAnsi="Sylfaen" w:cs="GHEA Grapalat"/>
          <w:i/>
          <w:color w:val="000000"/>
          <w:sz w:val="16"/>
          <w:szCs w:val="16"/>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C763FB" w14:paraId="2C62AF0C" w14:textId="77777777" w:rsidTr="00F32DDC">
        <w:tc>
          <w:tcPr>
            <w:tcW w:w="2943" w:type="dxa"/>
            <w:shd w:val="clear" w:color="auto" w:fill="D9E2F3"/>
            <w:vAlign w:val="center"/>
          </w:tcPr>
          <w:p w14:paraId="1134D81E" w14:textId="77777777" w:rsidR="00A9306E" w:rsidRPr="00C763FB" w:rsidRDefault="00A9306E" w:rsidP="00427CDB">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Государство</w:t>
            </w:r>
          </w:p>
        </w:tc>
        <w:tc>
          <w:tcPr>
            <w:tcW w:w="6072" w:type="dxa"/>
            <w:vAlign w:val="center"/>
          </w:tcPr>
          <w:p w14:paraId="3353AEB9" w14:textId="77777777" w:rsidR="00A9306E" w:rsidRPr="00C763FB" w:rsidRDefault="00A9306E" w:rsidP="00427CDB">
            <w:pPr>
              <w:spacing w:before="240"/>
              <w:rPr>
                <w:rFonts w:ascii="Sylfaen" w:eastAsia="GHEA Grapalat" w:hAnsi="Sylfaen" w:cs="GHEA Grapalat"/>
                <w:sz w:val="16"/>
                <w:szCs w:val="16"/>
              </w:rPr>
            </w:pPr>
          </w:p>
        </w:tc>
      </w:tr>
      <w:tr w:rsidR="00A9306E" w:rsidRPr="00C763FB" w14:paraId="2D9FD27A" w14:textId="77777777" w:rsidTr="00F32DDC">
        <w:tc>
          <w:tcPr>
            <w:tcW w:w="2943" w:type="dxa"/>
            <w:shd w:val="clear" w:color="auto" w:fill="D9E2F3"/>
            <w:vAlign w:val="center"/>
          </w:tcPr>
          <w:p w14:paraId="60E22FE8" w14:textId="77777777" w:rsidR="00A9306E" w:rsidRPr="00C763FB" w:rsidRDefault="00A9306E" w:rsidP="00427CDB">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Муниципалитет</w:t>
            </w:r>
          </w:p>
        </w:tc>
        <w:tc>
          <w:tcPr>
            <w:tcW w:w="6072" w:type="dxa"/>
            <w:vAlign w:val="center"/>
          </w:tcPr>
          <w:p w14:paraId="6054BB3C" w14:textId="77777777" w:rsidR="00A9306E" w:rsidRPr="00C763FB" w:rsidRDefault="00A9306E" w:rsidP="00427CDB">
            <w:pPr>
              <w:spacing w:before="240"/>
              <w:rPr>
                <w:rFonts w:ascii="Sylfaen" w:eastAsia="GHEA Grapalat" w:hAnsi="Sylfaen" w:cs="GHEA Grapalat"/>
                <w:sz w:val="16"/>
                <w:szCs w:val="16"/>
              </w:rPr>
            </w:pPr>
          </w:p>
        </w:tc>
      </w:tr>
      <w:tr w:rsidR="00A9306E" w:rsidRPr="00C763FB" w14:paraId="72EDF4D1" w14:textId="77777777" w:rsidTr="00F32DDC">
        <w:tc>
          <w:tcPr>
            <w:tcW w:w="2943" w:type="dxa"/>
            <w:shd w:val="clear" w:color="auto" w:fill="D9E2F3"/>
            <w:vAlign w:val="center"/>
          </w:tcPr>
          <w:p w14:paraId="675A5873" w14:textId="77777777" w:rsidR="00A9306E" w:rsidRPr="00C763FB" w:rsidRDefault="00A9306E" w:rsidP="00427CDB">
            <w:pPr>
              <w:numPr>
                <w:ilvl w:val="2"/>
                <w:numId w:val="25"/>
              </w:numPr>
              <w:pBdr>
                <w:top w:val="nil"/>
                <w:left w:val="nil"/>
                <w:bottom w:val="nil"/>
                <w:right w:val="nil"/>
                <w:between w:val="nil"/>
              </w:pBdr>
              <w:ind w:left="284" w:hanging="284"/>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Административно-территориальная единица</w:t>
            </w:r>
          </w:p>
        </w:tc>
        <w:tc>
          <w:tcPr>
            <w:tcW w:w="6072" w:type="dxa"/>
            <w:vAlign w:val="center"/>
          </w:tcPr>
          <w:p w14:paraId="10003495" w14:textId="77777777" w:rsidR="00A9306E" w:rsidRPr="00C763FB" w:rsidRDefault="00A9306E" w:rsidP="00427CDB">
            <w:pPr>
              <w:spacing w:before="240"/>
              <w:rPr>
                <w:rFonts w:ascii="Sylfaen" w:eastAsia="GHEA Grapalat" w:hAnsi="Sylfaen" w:cs="GHEA Grapalat"/>
                <w:sz w:val="16"/>
                <w:szCs w:val="16"/>
              </w:rPr>
            </w:pPr>
          </w:p>
        </w:tc>
      </w:tr>
      <w:tr w:rsidR="00A9306E" w:rsidRPr="00C763FB" w14:paraId="7F52566F" w14:textId="77777777" w:rsidTr="00F32DDC">
        <w:tc>
          <w:tcPr>
            <w:tcW w:w="2943" w:type="dxa"/>
            <w:shd w:val="clear" w:color="auto" w:fill="D9E2F3"/>
            <w:vAlign w:val="center"/>
          </w:tcPr>
          <w:p w14:paraId="2DD5FB13" w14:textId="77777777" w:rsidR="00A9306E" w:rsidRPr="00C763FB" w:rsidRDefault="00A9306E" w:rsidP="00427CDB">
            <w:pPr>
              <w:numPr>
                <w:ilvl w:val="2"/>
                <w:numId w:val="25"/>
              </w:numPr>
              <w:pBdr>
                <w:top w:val="nil"/>
                <w:left w:val="nil"/>
                <w:bottom w:val="nil"/>
                <w:right w:val="nil"/>
                <w:between w:val="nil"/>
              </w:pBdr>
              <w:ind w:left="426" w:hanging="426"/>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Название улицы, здание (дом), квартира</w:t>
            </w:r>
          </w:p>
        </w:tc>
        <w:tc>
          <w:tcPr>
            <w:tcW w:w="6072" w:type="dxa"/>
            <w:vAlign w:val="center"/>
          </w:tcPr>
          <w:p w14:paraId="050DD934" w14:textId="77777777" w:rsidR="00A9306E" w:rsidRPr="00C763FB" w:rsidRDefault="00A9306E" w:rsidP="00427CDB">
            <w:pPr>
              <w:spacing w:before="240"/>
              <w:rPr>
                <w:rFonts w:ascii="Sylfaen" w:eastAsia="GHEA Grapalat" w:hAnsi="Sylfaen" w:cs="GHEA Grapalat"/>
                <w:sz w:val="16"/>
                <w:szCs w:val="16"/>
              </w:rPr>
            </w:pPr>
          </w:p>
        </w:tc>
      </w:tr>
    </w:tbl>
    <w:p w14:paraId="14CAE985" w14:textId="77777777" w:rsidR="00A9306E" w:rsidRPr="00C763FB" w:rsidRDefault="00A9306E" w:rsidP="00427CDB">
      <w:pPr>
        <w:numPr>
          <w:ilvl w:val="1"/>
          <w:numId w:val="25"/>
        </w:numPr>
        <w:pBdr>
          <w:top w:val="nil"/>
          <w:left w:val="nil"/>
          <w:bottom w:val="nil"/>
          <w:right w:val="nil"/>
          <w:between w:val="nil"/>
        </w:pBdr>
        <w:spacing w:before="240"/>
        <w:rPr>
          <w:rFonts w:ascii="Sylfaen" w:eastAsia="GHEA Grapalat" w:hAnsi="Sylfaen" w:cs="GHEA Grapalat"/>
          <w:i/>
          <w:color w:val="000000"/>
          <w:sz w:val="16"/>
          <w:szCs w:val="16"/>
        </w:rPr>
      </w:pPr>
      <w:r w:rsidRPr="00C763FB">
        <w:rPr>
          <w:rFonts w:ascii="Sylfaen" w:eastAsia="GHEA Grapalat" w:hAnsi="Sylfaen" w:cs="GHEA Grapalat"/>
          <w:i/>
          <w:color w:val="000000"/>
          <w:sz w:val="16"/>
          <w:szCs w:val="16"/>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C763FB" w14:paraId="1ADE1876" w14:textId="77777777" w:rsidTr="00F32DDC">
        <w:tc>
          <w:tcPr>
            <w:tcW w:w="2837" w:type="dxa"/>
            <w:shd w:val="clear" w:color="auto" w:fill="D9E2F3"/>
            <w:vAlign w:val="center"/>
          </w:tcPr>
          <w:p w14:paraId="476D5D45" w14:textId="77777777" w:rsidR="00A9306E" w:rsidRPr="00C763FB" w:rsidRDefault="00A9306E" w:rsidP="00427CDB">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Государство</w:t>
            </w:r>
          </w:p>
        </w:tc>
        <w:tc>
          <w:tcPr>
            <w:tcW w:w="6178" w:type="dxa"/>
            <w:vAlign w:val="center"/>
          </w:tcPr>
          <w:p w14:paraId="49A0049F" w14:textId="77777777" w:rsidR="00A9306E" w:rsidRPr="00C763FB" w:rsidRDefault="00A9306E" w:rsidP="00427CDB">
            <w:pPr>
              <w:spacing w:before="240"/>
              <w:rPr>
                <w:rFonts w:ascii="Sylfaen" w:eastAsia="GHEA Grapalat" w:hAnsi="Sylfaen" w:cs="GHEA Grapalat"/>
                <w:sz w:val="16"/>
                <w:szCs w:val="16"/>
              </w:rPr>
            </w:pPr>
          </w:p>
        </w:tc>
      </w:tr>
      <w:tr w:rsidR="00A9306E" w:rsidRPr="00C763FB" w14:paraId="3E53FADF" w14:textId="77777777" w:rsidTr="00F32DDC">
        <w:tc>
          <w:tcPr>
            <w:tcW w:w="2837" w:type="dxa"/>
            <w:shd w:val="clear" w:color="auto" w:fill="D9E2F3"/>
            <w:vAlign w:val="center"/>
          </w:tcPr>
          <w:p w14:paraId="555D3265" w14:textId="77777777" w:rsidR="00A9306E" w:rsidRPr="00C763FB" w:rsidRDefault="00A9306E" w:rsidP="00427CDB">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Муниципалитет</w:t>
            </w:r>
          </w:p>
        </w:tc>
        <w:tc>
          <w:tcPr>
            <w:tcW w:w="6178" w:type="dxa"/>
            <w:vAlign w:val="center"/>
          </w:tcPr>
          <w:p w14:paraId="73632A20" w14:textId="77777777" w:rsidR="00A9306E" w:rsidRPr="00C763FB" w:rsidRDefault="00A9306E" w:rsidP="00427CDB">
            <w:pPr>
              <w:spacing w:before="240"/>
              <w:rPr>
                <w:rFonts w:ascii="Sylfaen" w:eastAsia="GHEA Grapalat" w:hAnsi="Sylfaen" w:cs="GHEA Grapalat"/>
                <w:sz w:val="16"/>
                <w:szCs w:val="16"/>
              </w:rPr>
            </w:pPr>
          </w:p>
        </w:tc>
      </w:tr>
      <w:tr w:rsidR="00A9306E" w:rsidRPr="00C763FB" w14:paraId="287CB139" w14:textId="77777777" w:rsidTr="00F32DDC">
        <w:tc>
          <w:tcPr>
            <w:tcW w:w="2837" w:type="dxa"/>
            <w:shd w:val="clear" w:color="auto" w:fill="D9E2F3"/>
            <w:vAlign w:val="center"/>
          </w:tcPr>
          <w:p w14:paraId="36CC108F" w14:textId="77777777" w:rsidR="00A9306E" w:rsidRPr="00C763FB" w:rsidRDefault="00A9306E" w:rsidP="00427CDB">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Административно-территориальная единица</w:t>
            </w:r>
          </w:p>
        </w:tc>
        <w:tc>
          <w:tcPr>
            <w:tcW w:w="6178" w:type="dxa"/>
            <w:vAlign w:val="center"/>
          </w:tcPr>
          <w:p w14:paraId="4DA405BB" w14:textId="77777777" w:rsidR="00A9306E" w:rsidRPr="00C763FB" w:rsidRDefault="00A9306E" w:rsidP="00427CDB">
            <w:pPr>
              <w:spacing w:before="240"/>
              <w:rPr>
                <w:rFonts w:ascii="Sylfaen" w:eastAsia="GHEA Grapalat" w:hAnsi="Sylfaen" w:cs="GHEA Grapalat"/>
                <w:sz w:val="16"/>
                <w:szCs w:val="16"/>
              </w:rPr>
            </w:pPr>
          </w:p>
        </w:tc>
      </w:tr>
      <w:tr w:rsidR="00A9306E" w:rsidRPr="00C763FB" w14:paraId="19B340B0" w14:textId="77777777" w:rsidTr="00F32DDC">
        <w:tc>
          <w:tcPr>
            <w:tcW w:w="2837" w:type="dxa"/>
            <w:shd w:val="clear" w:color="auto" w:fill="D9E2F3"/>
            <w:vAlign w:val="center"/>
          </w:tcPr>
          <w:p w14:paraId="52A7ACD3" w14:textId="77777777" w:rsidR="00A9306E" w:rsidRPr="00C763FB" w:rsidRDefault="00A9306E" w:rsidP="00427CDB">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Название улицы, здание (дом), квартира</w:t>
            </w:r>
          </w:p>
        </w:tc>
        <w:tc>
          <w:tcPr>
            <w:tcW w:w="6178" w:type="dxa"/>
            <w:vAlign w:val="center"/>
          </w:tcPr>
          <w:p w14:paraId="059E01AF" w14:textId="77777777" w:rsidR="00A9306E" w:rsidRPr="00C763FB" w:rsidRDefault="00A9306E" w:rsidP="00427CDB">
            <w:pPr>
              <w:spacing w:before="240"/>
              <w:rPr>
                <w:rFonts w:ascii="Sylfaen" w:eastAsia="GHEA Grapalat" w:hAnsi="Sylfaen" w:cs="GHEA Grapalat"/>
                <w:sz w:val="16"/>
                <w:szCs w:val="16"/>
              </w:rPr>
            </w:pPr>
          </w:p>
        </w:tc>
      </w:tr>
    </w:tbl>
    <w:p w14:paraId="0CC55690" w14:textId="77777777" w:rsidR="00A9306E" w:rsidRPr="00C763FB" w:rsidRDefault="00A9306E" w:rsidP="00427CDB">
      <w:pPr>
        <w:numPr>
          <w:ilvl w:val="1"/>
          <w:numId w:val="25"/>
        </w:numPr>
        <w:pBdr>
          <w:top w:val="nil"/>
          <w:left w:val="nil"/>
          <w:bottom w:val="nil"/>
          <w:right w:val="nil"/>
          <w:between w:val="nil"/>
        </w:pBdr>
        <w:spacing w:before="240"/>
        <w:rPr>
          <w:rFonts w:ascii="Sylfaen" w:eastAsia="GHEA Grapalat" w:hAnsi="Sylfaen" w:cs="GHEA Grapalat"/>
          <w:i/>
          <w:color w:val="000000"/>
          <w:sz w:val="16"/>
          <w:szCs w:val="16"/>
        </w:rPr>
      </w:pPr>
      <w:r w:rsidRPr="00C763FB">
        <w:rPr>
          <w:rFonts w:ascii="Sylfaen" w:eastAsia="GHEA Grapalat" w:hAnsi="Sylfaen" w:cs="GHEA Grapalat"/>
          <w:i/>
          <w:color w:val="000000"/>
          <w:sz w:val="16"/>
          <w:szCs w:val="16"/>
        </w:rPr>
        <w:t>Основания являться реальным бенефициаром</w:t>
      </w:r>
      <w:r w:rsidRPr="00C763FB" w:rsidDel="00F76C18">
        <w:rPr>
          <w:rFonts w:ascii="Sylfaen" w:eastAsia="GHEA Grapalat" w:hAnsi="Sylfaen" w:cs="GHEA Grapalat"/>
          <w:i/>
          <w:color w:val="000000"/>
          <w:sz w:val="16"/>
          <w:szCs w:val="16"/>
        </w:rPr>
        <w:t xml:space="preserve"> </w:t>
      </w:r>
      <w:r w:rsidRPr="00C763FB">
        <w:rPr>
          <w:rFonts w:ascii="Sylfaen" w:eastAsia="GHEA Grapalat" w:hAnsi="Sylfaen" w:cs="GHEA Grapalat"/>
          <w:i/>
          <w:color w:val="000000"/>
          <w:sz w:val="16"/>
          <w:szCs w:val="16"/>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C763FB" w14:paraId="70FBAC81" w14:textId="77777777" w:rsidTr="00F32DDC">
        <w:trPr>
          <w:trHeight w:val="924"/>
        </w:trPr>
        <w:tc>
          <w:tcPr>
            <w:tcW w:w="9016" w:type="dxa"/>
            <w:gridSpan w:val="2"/>
            <w:vAlign w:val="center"/>
          </w:tcPr>
          <w:p w14:paraId="099695C0" w14:textId="77777777" w:rsidR="00A9306E" w:rsidRPr="00C763FB" w:rsidRDefault="00000000" w:rsidP="00427CDB">
            <w:pPr>
              <w:spacing w:before="240"/>
              <w:jc w:val="both"/>
              <w:rPr>
                <w:rFonts w:ascii="Sylfaen" w:eastAsia="GHEA Grapalat" w:hAnsi="Sylfaen" w:cs="GHEA Grapalat"/>
                <w:sz w:val="16"/>
                <w:szCs w:val="16"/>
              </w:rPr>
            </w:pPr>
            <w:sdt>
              <w:sdtPr>
                <w:rPr>
                  <w:rFonts w:ascii="Sylfaen" w:eastAsia="GHEA Grapalat" w:hAnsi="Sylfaen" w:cs="GHEA Grapalat"/>
                  <w:sz w:val="16"/>
                  <w:szCs w:val="16"/>
                </w:rPr>
                <w:id w:val="-842393443"/>
                <w14:checkbox>
                  <w14:checked w14:val="0"/>
                  <w14:checkedState w14:val="2612" w14:font="MS Gothic"/>
                  <w14:uncheckedState w14:val="2610" w14:font="MS Gothic"/>
                </w14:checkbox>
              </w:sdtPr>
              <w:sdtContent>
                <w:r w:rsidR="00A9306E" w:rsidRPr="00C763FB">
                  <w:rPr>
                    <w:rFonts w:ascii="Segoe UI Symbol" w:eastAsia="MS Gothic" w:hAnsi="Segoe UI Symbol" w:cs="Segoe UI Symbol"/>
                    <w:sz w:val="16"/>
                    <w:szCs w:val="16"/>
                  </w:rPr>
                  <w:t>☐</w:t>
                </w:r>
              </w:sdtContent>
            </w:sdt>
            <w:r w:rsidR="00A9306E" w:rsidRPr="00C763FB">
              <w:rPr>
                <w:rFonts w:ascii="Sylfaen" w:eastAsia="GHEA Grapalat" w:hAnsi="Sylfaen" w:cs="GHEA Grapalat"/>
                <w:sz w:val="16"/>
                <w:szCs w:val="16"/>
              </w:rPr>
              <w:tab/>
            </w:r>
            <w:r w:rsidR="00A9306E" w:rsidRPr="00C763FB">
              <w:rPr>
                <w:rFonts w:ascii="Sylfaen" w:eastAsia="GHEA Grapalat" w:hAnsi="Sylfaen" w:cs="GHEA Grapalat"/>
                <w:sz w:val="16"/>
                <w:szCs w:val="16"/>
                <w:lang w:val="hy-AM"/>
              </w:rPr>
              <w:t>а</w:t>
            </w:r>
            <w:r w:rsidR="00A9306E" w:rsidRPr="00C763FB">
              <w:rPr>
                <w:rFonts w:ascii="Sylfaen" w:eastAsia="GHEA Grapalat" w:hAnsi="Sylfaen" w:cs="GHEA Grapalat"/>
                <w:sz w:val="16"/>
                <w:szCs w:val="16"/>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C763FB" w14:paraId="1624BFF4" w14:textId="77777777" w:rsidTr="00F32DDC">
        <w:trPr>
          <w:trHeight w:val="684"/>
        </w:trPr>
        <w:tc>
          <w:tcPr>
            <w:tcW w:w="4508" w:type="dxa"/>
            <w:shd w:val="clear" w:color="auto" w:fill="D9E2F3"/>
            <w:vAlign w:val="center"/>
          </w:tcPr>
          <w:p w14:paraId="0215D531" w14:textId="77777777" w:rsidR="00A9306E" w:rsidRPr="00C763FB" w:rsidRDefault="00A9306E" w:rsidP="00427CDB">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Размер участия</w:t>
            </w:r>
            <w:r w:rsidRPr="00C763FB" w:rsidDel="00C376E4">
              <w:rPr>
                <w:rFonts w:ascii="Sylfaen" w:eastAsia="GHEA Grapalat" w:hAnsi="Sylfaen" w:cs="GHEA Grapalat"/>
                <w:color w:val="000000"/>
                <w:sz w:val="16"/>
                <w:szCs w:val="16"/>
              </w:rPr>
              <w:t xml:space="preserve"> </w:t>
            </w:r>
            <w:r w:rsidRPr="00C763FB">
              <w:rPr>
                <w:rFonts w:ascii="Sylfaen" w:eastAsia="GHEA Grapalat" w:hAnsi="Sylfaen" w:cs="GHEA Grapalat"/>
                <w:color w:val="000000"/>
                <w:sz w:val="16"/>
                <w:szCs w:val="16"/>
              </w:rPr>
              <w:t>(%)</w:t>
            </w:r>
          </w:p>
        </w:tc>
        <w:tc>
          <w:tcPr>
            <w:tcW w:w="4508" w:type="dxa"/>
            <w:shd w:val="clear" w:color="auto" w:fill="FFFFFF"/>
            <w:vAlign w:val="center"/>
          </w:tcPr>
          <w:p w14:paraId="1AA063E3" w14:textId="77777777" w:rsidR="00A9306E" w:rsidRPr="00C763FB" w:rsidRDefault="00A9306E" w:rsidP="00427CDB">
            <w:pPr>
              <w:spacing w:before="240"/>
              <w:rPr>
                <w:rFonts w:ascii="Sylfaen" w:eastAsia="GHEA Grapalat" w:hAnsi="Sylfaen" w:cs="GHEA Grapalat"/>
                <w:sz w:val="16"/>
                <w:szCs w:val="16"/>
              </w:rPr>
            </w:pPr>
          </w:p>
        </w:tc>
      </w:tr>
      <w:tr w:rsidR="00A9306E" w:rsidRPr="00C763FB" w14:paraId="3A6D3F77" w14:textId="77777777" w:rsidTr="00F32DDC">
        <w:trPr>
          <w:trHeight w:val="1282"/>
        </w:trPr>
        <w:tc>
          <w:tcPr>
            <w:tcW w:w="4508" w:type="dxa"/>
            <w:shd w:val="clear" w:color="auto" w:fill="D9E2F3"/>
            <w:vAlign w:val="center"/>
          </w:tcPr>
          <w:p w14:paraId="1AE4BEDF" w14:textId="77777777" w:rsidR="00A9306E" w:rsidRPr="00C763FB" w:rsidRDefault="00A9306E" w:rsidP="00427CDB">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lastRenderedPageBreak/>
              <w:t>Вид участия</w:t>
            </w:r>
          </w:p>
        </w:tc>
        <w:tc>
          <w:tcPr>
            <w:tcW w:w="4508" w:type="dxa"/>
            <w:vAlign w:val="center"/>
          </w:tcPr>
          <w:p w14:paraId="547B3293" w14:textId="77777777" w:rsidR="00A9306E" w:rsidRPr="00C763FB" w:rsidRDefault="00000000" w:rsidP="00427CDB">
            <w:pPr>
              <w:spacing w:before="240"/>
              <w:rPr>
                <w:rFonts w:ascii="Sylfaen" w:eastAsia="GHEA Grapalat" w:hAnsi="Sylfaen" w:cs="GHEA Grapalat"/>
                <w:sz w:val="16"/>
                <w:szCs w:val="16"/>
              </w:rPr>
            </w:pPr>
            <w:sdt>
              <w:sdtPr>
                <w:rPr>
                  <w:rFonts w:ascii="Sylfaen" w:eastAsia="GHEA Grapalat" w:hAnsi="Sylfaen" w:cs="GHEA Grapalat"/>
                  <w:sz w:val="16"/>
                  <w:szCs w:val="16"/>
                </w:rPr>
                <w:id w:val="-868681999"/>
                <w14:checkbox>
                  <w14:checked w14:val="0"/>
                  <w14:checkedState w14:val="2612" w14:font="MS Gothic"/>
                  <w14:uncheckedState w14:val="2610" w14:font="MS Gothic"/>
                </w14:checkbox>
              </w:sdtPr>
              <w:sdtContent>
                <w:r w:rsidR="00A9306E" w:rsidRPr="00C763FB">
                  <w:rPr>
                    <w:rFonts w:ascii="Segoe UI Symbol" w:eastAsia="MS Gothic" w:hAnsi="Segoe UI Symbol" w:cs="Segoe UI Symbol"/>
                    <w:sz w:val="16"/>
                    <w:szCs w:val="16"/>
                  </w:rPr>
                  <w:t>☐</w:t>
                </w:r>
              </w:sdtContent>
            </w:sdt>
            <w:r w:rsidR="00A9306E" w:rsidRPr="00C763FB">
              <w:rPr>
                <w:rFonts w:ascii="Sylfaen" w:eastAsia="GHEA Grapalat" w:hAnsi="Sylfaen" w:cs="GHEA Grapalat"/>
                <w:sz w:val="16"/>
                <w:szCs w:val="16"/>
              </w:rPr>
              <w:tab/>
              <w:t>Прямое участие</w:t>
            </w:r>
          </w:p>
          <w:p w14:paraId="155008C6" w14:textId="77777777" w:rsidR="00A9306E" w:rsidRPr="00C763FB" w:rsidRDefault="00000000" w:rsidP="00427CDB">
            <w:pPr>
              <w:spacing w:before="240"/>
              <w:rPr>
                <w:rFonts w:ascii="Sylfaen" w:eastAsia="GHEA Grapalat" w:hAnsi="Sylfaen" w:cs="GHEA Grapalat"/>
                <w:sz w:val="16"/>
                <w:szCs w:val="16"/>
              </w:rPr>
            </w:pPr>
            <w:sdt>
              <w:sdtPr>
                <w:rPr>
                  <w:rFonts w:ascii="Sylfaen" w:eastAsia="GHEA Grapalat" w:hAnsi="Sylfaen" w:cs="GHEA Grapalat"/>
                  <w:sz w:val="16"/>
                  <w:szCs w:val="16"/>
                </w:rPr>
                <w:id w:val="1440572912"/>
                <w14:checkbox>
                  <w14:checked w14:val="0"/>
                  <w14:checkedState w14:val="2612" w14:font="MS Gothic"/>
                  <w14:uncheckedState w14:val="2610" w14:font="MS Gothic"/>
                </w14:checkbox>
              </w:sdtPr>
              <w:sdtContent>
                <w:r w:rsidR="00A9306E" w:rsidRPr="00C763FB">
                  <w:rPr>
                    <w:rFonts w:ascii="Segoe UI Symbol" w:eastAsia="MS Gothic" w:hAnsi="Segoe UI Symbol" w:cs="Segoe UI Symbol"/>
                    <w:sz w:val="16"/>
                    <w:szCs w:val="16"/>
                  </w:rPr>
                  <w:t>☐</w:t>
                </w:r>
              </w:sdtContent>
            </w:sdt>
            <w:r w:rsidR="00A9306E" w:rsidRPr="00C763FB">
              <w:rPr>
                <w:rFonts w:ascii="Sylfaen" w:eastAsia="GHEA Grapalat" w:hAnsi="Sylfaen" w:cs="GHEA Grapalat"/>
                <w:sz w:val="16"/>
                <w:szCs w:val="16"/>
              </w:rPr>
              <w:tab/>
              <w:t>Косвенное участие</w:t>
            </w:r>
          </w:p>
        </w:tc>
      </w:tr>
      <w:tr w:rsidR="00A9306E" w:rsidRPr="00C763FB" w14:paraId="08C98D20" w14:textId="77777777" w:rsidTr="00F32DDC">
        <w:tc>
          <w:tcPr>
            <w:tcW w:w="9016" w:type="dxa"/>
            <w:gridSpan w:val="2"/>
            <w:vAlign w:val="center"/>
          </w:tcPr>
          <w:p w14:paraId="0C28802A" w14:textId="77777777" w:rsidR="00A9306E" w:rsidRPr="00C763FB" w:rsidRDefault="00000000" w:rsidP="00427CDB">
            <w:pPr>
              <w:spacing w:before="240"/>
              <w:rPr>
                <w:rFonts w:ascii="Sylfaen" w:eastAsia="GHEA Grapalat" w:hAnsi="Sylfaen" w:cs="GHEA Grapalat"/>
                <w:sz w:val="16"/>
                <w:szCs w:val="16"/>
              </w:rPr>
            </w:pPr>
            <w:sdt>
              <w:sdtPr>
                <w:rPr>
                  <w:rFonts w:ascii="Sylfaen" w:eastAsia="GHEA Grapalat" w:hAnsi="Sylfaen" w:cs="GHEA Grapalat"/>
                  <w:sz w:val="16"/>
                  <w:szCs w:val="16"/>
                </w:rPr>
                <w:id w:val="-170491207"/>
                <w14:checkbox>
                  <w14:checked w14:val="0"/>
                  <w14:checkedState w14:val="2612" w14:font="MS Gothic"/>
                  <w14:uncheckedState w14:val="2610" w14:font="MS Gothic"/>
                </w14:checkbox>
              </w:sdtPr>
              <w:sdtContent>
                <w:r w:rsidR="00A9306E" w:rsidRPr="00C763FB">
                  <w:rPr>
                    <w:rFonts w:ascii="Segoe UI Symbol" w:eastAsia="MS Gothic" w:hAnsi="Segoe UI Symbol" w:cs="Segoe UI Symbol"/>
                    <w:sz w:val="16"/>
                    <w:szCs w:val="16"/>
                  </w:rPr>
                  <w:t>☐</w:t>
                </w:r>
              </w:sdtContent>
            </w:sdt>
            <w:r w:rsidR="00A9306E" w:rsidRPr="00C763FB">
              <w:rPr>
                <w:rFonts w:ascii="Sylfaen" w:eastAsia="GHEA Grapalat" w:hAnsi="Sylfaen" w:cs="GHEA Grapalat"/>
                <w:sz w:val="16"/>
                <w:szCs w:val="16"/>
              </w:rPr>
              <w:tab/>
            </w:r>
            <w:r w:rsidR="00A9306E" w:rsidRPr="00C763FB">
              <w:rPr>
                <w:rFonts w:ascii="Sylfaen" w:eastAsia="GHEA Grapalat" w:hAnsi="Sylfaen" w:cs="GHEA Grapalat"/>
                <w:sz w:val="16"/>
                <w:szCs w:val="16"/>
                <w:lang w:val="hy-AM"/>
              </w:rPr>
              <w:t>б</w:t>
            </w:r>
            <w:r w:rsidR="00A9306E" w:rsidRPr="00C763FB">
              <w:rPr>
                <w:rFonts w:ascii="Microsoft YaHei" w:eastAsia="Microsoft YaHei" w:hAnsi="Microsoft YaHei" w:cs="Microsoft YaHei" w:hint="eastAsia"/>
                <w:sz w:val="16"/>
                <w:szCs w:val="16"/>
              </w:rPr>
              <w:t>․</w:t>
            </w:r>
            <w:r w:rsidR="00A9306E" w:rsidRPr="00C763FB">
              <w:rPr>
                <w:rFonts w:ascii="Sylfaen" w:eastAsia="GHEA Grapalat" w:hAnsi="Sylfaen" w:cs="GHEA Grapalat"/>
                <w:sz w:val="16"/>
                <w:szCs w:val="16"/>
              </w:rPr>
              <w:t xml:space="preserve"> осуществляет реальный (фактический) контроль за данным юридическим лицом иными средствами</w:t>
            </w:r>
          </w:p>
        </w:tc>
      </w:tr>
      <w:tr w:rsidR="00A9306E" w:rsidRPr="00C763FB" w14:paraId="6DAD457D" w14:textId="77777777" w:rsidTr="00F32DDC">
        <w:tc>
          <w:tcPr>
            <w:tcW w:w="9016" w:type="dxa"/>
            <w:gridSpan w:val="2"/>
            <w:vAlign w:val="center"/>
          </w:tcPr>
          <w:p w14:paraId="3737AB24" w14:textId="77777777" w:rsidR="00A9306E" w:rsidRPr="00C763FB" w:rsidRDefault="00000000" w:rsidP="00427CDB">
            <w:pPr>
              <w:spacing w:before="240"/>
              <w:jc w:val="both"/>
              <w:rPr>
                <w:rFonts w:ascii="Sylfaen" w:eastAsia="GHEA Grapalat" w:hAnsi="Sylfaen" w:cs="GHEA Grapalat"/>
                <w:sz w:val="16"/>
                <w:szCs w:val="16"/>
              </w:rPr>
            </w:pPr>
            <w:sdt>
              <w:sdtPr>
                <w:rPr>
                  <w:rFonts w:ascii="Sylfaen" w:eastAsia="GHEA Grapalat" w:hAnsi="Sylfaen" w:cs="GHEA Grapalat"/>
                  <w:sz w:val="16"/>
                  <w:szCs w:val="16"/>
                </w:rPr>
                <w:id w:val="-181971841"/>
                <w14:checkbox>
                  <w14:checked w14:val="0"/>
                  <w14:checkedState w14:val="2612" w14:font="MS Gothic"/>
                  <w14:uncheckedState w14:val="2610" w14:font="MS Gothic"/>
                </w14:checkbox>
              </w:sdtPr>
              <w:sdtContent>
                <w:r w:rsidR="00A9306E" w:rsidRPr="00C763FB">
                  <w:rPr>
                    <w:rFonts w:ascii="Segoe UI Symbol" w:eastAsia="MS Gothic" w:hAnsi="Segoe UI Symbol" w:cs="Segoe UI Symbol"/>
                    <w:sz w:val="16"/>
                    <w:szCs w:val="16"/>
                  </w:rPr>
                  <w:t>☐</w:t>
                </w:r>
              </w:sdtContent>
            </w:sdt>
            <w:r w:rsidR="00A9306E" w:rsidRPr="00C763FB">
              <w:rPr>
                <w:rFonts w:ascii="Sylfaen" w:eastAsia="GHEA Grapalat" w:hAnsi="Sylfaen" w:cs="GHEA Grapalat"/>
                <w:sz w:val="16"/>
                <w:szCs w:val="16"/>
              </w:rPr>
              <w:tab/>
            </w:r>
            <w:r w:rsidR="00A9306E" w:rsidRPr="00C763FB">
              <w:rPr>
                <w:rFonts w:ascii="Sylfaen" w:eastAsia="GHEA Grapalat" w:hAnsi="Sylfaen" w:cs="GHEA Grapalat"/>
                <w:sz w:val="16"/>
                <w:szCs w:val="16"/>
                <w:lang w:val="hy-AM"/>
              </w:rPr>
              <w:t>в</w:t>
            </w:r>
            <w:r w:rsidR="00A9306E" w:rsidRPr="00C763FB">
              <w:rPr>
                <w:rFonts w:ascii="Sylfaen" w:eastAsia="GHEA Grapalat" w:hAnsi="Sylfaen" w:cs="GHEA Grapalat"/>
                <w:sz w:val="16"/>
                <w:szCs w:val="16"/>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C763FB">
              <w:rPr>
                <w:rFonts w:ascii="Sylfaen" w:eastAsia="GHEA Grapalat" w:hAnsi="Sylfaen" w:cs="GHEA Grapalat"/>
                <w:sz w:val="16"/>
                <w:szCs w:val="16"/>
                <w:lang w:val="hy-AM"/>
              </w:rPr>
              <w:t>б</w:t>
            </w:r>
            <w:r w:rsidR="00A9306E" w:rsidRPr="00C763FB">
              <w:rPr>
                <w:rFonts w:ascii="Sylfaen" w:eastAsia="GHEA Grapalat" w:hAnsi="Sylfaen" w:cs="GHEA Grapalat"/>
                <w:sz w:val="16"/>
                <w:szCs w:val="16"/>
              </w:rPr>
              <w:t>"</w:t>
            </w:r>
          </w:p>
        </w:tc>
      </w:tr>
    </w:tbl>
    <w:p w14:paraId="2B4FBC34" w14:textId="77777777" w:rsidR="00A9306E" w:rsidRPr="00C763FB" w:rsidRDefault="00A9306E" w:rsidP="00427CDB">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sz w:val="16"/>
          <w:szCs w:val="16"/>
        </w:rPr>
      </w:pPr>
      <w:r w:rsidRPr="00C763FB">
        <w:rPr>
          <w:rFonts w:ascii="Sylfaen" w:eastAsia="GHEA Grapalat" w:hAnsi="Sylfaen" w:cs="GHEA Grapalat"/>
          <w:i/>
          <w:color w:val="000000"/>
          <w:sz w:val="16"/>
          <w:szCs w:val="16"/>
        </w:rPr>
        <w:t>Основания являться реальным бенефициаром</w:t>
      </w:r>
      <w:r w:rsidRPr="00C763FB" w:rsidDel="00F76C18">
        <w:rPr>
          <w:rFonts w:ascii="Sylfaen" w:eastAsia="GHEA Grapalat" w:hAnsi="Sylfaen" w:cs="GHEA Grapalat"/>
          <w:i/>
          <w:color w:val="000000"/>
          <w:sz w:val="16"/>
          <w:szCs w:val="16"/>
        </w:rPr>
        <w:t xml:space="preserve"> </w:t>
      </w:r>
      <w:r w:rsidRPr="00C763FB">
        <w:rPr>
          <w:rFonts w:ascii="Sylfaen" w:eastAsia="GHEA Grapalat" w:hAnsi="Sylfaen" w:cs="GHEA Grapalat"/>
          <w:i/>
          <w:color w:val="000000"/>
          <w:sz w:val="16"/>
          <w:szCs w:val="16"/>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C763FB" w14:paraId="25728717" w14:textId="77777777" w:rsidTr="00F32DDC">
        <w:trPr>
          <w:trHeight w:val="924"/>
        </w:trPr>
        <w:tc>
          <w:tcPr>
            <w:tcW w:w="9016" w:type="dxa"/>
            <w:gridSpan w:val="2"/>
            <w:vAlign w:val="center"/>
          </w:tcPr>
          <w:p w14:paraId="2CF3F108" w14:textId="77777777" w:rsidR="00A9306E" w:rsidRPr="00C763FB" w:rsidRDefault="00000000" w:rsidP="00427CDB">
            <w:pPr>
              <w:spacing w:before="240"/>
              <w:jc w:val="both"/>
              <w:rPr>
                <w:rFonts w:ascii="Sylfaen" w:eastAsia="GHEA Grapalat" w:hAnsi="Sylfaen" w:cs="GHEA Grapalat"/>
                <w:sz w:val="16"/>
                <w:szCs w:val="16"/>
              </w:rPr>
            </w:pPr>
            <w:sdt>
              <w:sdtPr>
                <w:rPr>
                  <w:rFonts w:ascii="Sylfaen" w:eastAsia="GHEA Grapalat" w:hAnsi="Sylfaen" w:cs="GHEA Grapalat"/>
                  <w:sz w:val="16"/>
                  <w:szCs w:val="16"/>
                </w:rPr>
                <w:id w:val="1897461338"/>
                <w14:checkbox>
                  <w14:checked w14:val="0"/>
                  <w14:checkedState w14:val="2612" w14:font="MS Gothic"/>
                  <w14:uncheckedState w14:val="2610" w14:font="MS Gothic"/>
                </w14:checkbox>
              </w:sdtPr>
              <w:sdtContent>
                <w:r w:rsidR="00A9306E" w:rsidRPr="00C763FB">
                  <w:rPr>
                    <w:rFonts w:ascii="Segoe UI Symbol" w:eastAsia="MS Gothic" w:hAnsi="Segoe UI Symbol" w:cs="Segoe UI Symbol"/>
                    <w:sz w:val="16"/>
                    <w:szCs w:val="16"/>
                  </w:rPr>
                  <w:t>☐</w:t>
                </w:r>
              </w:sdtContent>
            </w:sdt>
            <w:r w:rsidR="00A9306E" w:rsidRPr="00C763FB">
              <w:rPr>
                <w:rFonts w:ascii="Sylfaen" w:eastAsia="GHEA Grapalat" w:hAnsi="Sylfaen" w:cs="GHEA Grapalat"/>
                <w:sz w:val="16"/>
                <w:szCs w:val="16"/>
              </w:rPr>
              <w:tab/>
            </w:r>
            <w:r w:rsidR="00A9306E" w:rsidRPr="00C763FB">
              <w:rPr>
                <w:rFonts w:ascii="Sylfaen" w:eastAsia="GHEA Grapalat" w:hAnsi="Sylfaen" w:cs="GHEA Grapalat"/>
                <w:sz w:val="16"/>
                <w:szCs w:val="16"/>
                <w:lang w:val="hy-AM"/>
              </w:rPr>
              <w:t>а</w:t>
            </w:r>
            <w:r w:rsidR="00A9306E" w:rsidRPr="00C763FB">
              <w:rPr>
                <w:rFonts w:ascii="Microsoft YaHei" w:eastAsia="Microsoft YaHei" w:hAnsi="Microsoft YaHei" w:cs="Microsoft YaHei" w:hint="eastAsia"/>
                <w:sz w:val="16"/>
                <w:szCs w:val="16"/>
              </w:rPr>
              <w:t>․</w:t>
            </w:r>
            <w:r w:rsidR="00A9306E" w:rsidRPr="00C763FB">
              <w:rPr>
                <w:rFonts w:ascii="Sylfaen" w:eastAsia="Cambria Math" w:hAnsi="Sylfaen" w:cs="Cambria Math"/>
                <w:sz w:val="16"/>
                <w:szCs w:val="16"/>
              </w:rPr>
              <w:t xml:space="preserve"> </w:t>
            </w:r>
            <w:r w:rsidR="00A9306E" w:rsidRPr="00C763FB">
              <w:rPr>
                <w:rFonts w:ascii="Sylfaen" w:eastAsia="GHEA Grapalat" w:hAnsi="Sylfaen" w:cs="GHEA Grapalat"/>
                <w:sz w:val="16"/>
                <w:szCs w:val="16"/>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A9306E" w:rsidRPr="00C763FB" w14:paraId="10BA71D8" w14:textId="77777777" w:rsidTr="00F32DDC">
        <w:trPr>
          <w:trHeight w:val="684"/>
        </w:trPr>
        <w:tc>
          <w:tcPr>
            <w:tcW w:w="4508" w:type="dxa"/>
            <w:shd w:val="clear" w:color="auto" w:fill="D9E2F3"/>
            <w:vAlign w:val="center"/>
          </w:tcPr>
          <w:p w14:paraId="35B54643" w14:textId="77777777" w:rsidR="00A9306E" w:rsidRPr="00C763FB" w:rsidRDefault="00A9306E" w:rsidP="00427CDB">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Размер участия (%)</w:t>
            </w:r>
          </w:p>
        </w:tc>
        <w:tc>
          <w:tcPr>
            <w:tcW w:w="4508" w:type="dxa"/>
            <w:shd w:val="clear" w:color="auto" w:fill="auto"/>
            <w:vAlign w:val="center"/>
          </w:tcPr>
          <w:p w14:paraId="06554811" w14:textId="77777777" w:rsidR="00A9306E" w:rsidRPr="00C763FB" w:rsidRDefault="00A9306E" w:rsidP="00427CDB">
            <w:pPr>
              <w:spacing w:before="240"/>
              <w:rPr>
                <w:rFonts w:ascii="Sylfaen" w:eastAsia="GHEA Grapalat" w:hAnsi="Sylfaen" w:cs="GHEA Grapalat"/>
                <w:sz w:val="16"/>
                <w:szCs w:val="16"/>
              </w:rPr>
            </w:pPr>
          </w:p>
        </w:tc>
      </w:tr>
      <w:tr w:rsidR="00A9306E" w:rsidRPr="00C763FB" w14:paraId="3E098939" w14:textId="77777777" w:rsidTr="00F32DDC">
        <w:trPr>
          <w:trHeight w:val="1282"/>
        </w:trPr>
        <w:tc>
          <w:tcPr>
            <w:tcW w:w="4508" w:type="dxa"/>
            <w:shd w:val="clear" w:color="auto" w:fill="D9E2F3"/>
            <w:vAlign w:val="center"/>
          </w:tcPr>
          <w:p w14:paraId="5BAE31C0" w14:textId="77777777" w:rsidR="00A9306E" w:rsidRPr="00C763FB" w:rsidRDefault="00A9306E" w:rsidP="00427CDB">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Вид участия</w:t>
            </w:r>
          </w:p>
        </w:tc>
        <w:tc>
          <w:tcPr>
            <w:tcW w:w="4508" w:type="dxa"/>
            <w:vAlign w:val="center"/>
          </w:tcPr>
          <w:p w14:paraId="44B77B20" w14:textId="77777777" w:rsidR="00A9306E" w:rsidRPr="00C763FB" w:rsidRDefault="00000000" w:rsidP="00427CDB">
            <w:pPr>
              <w:spacing w:before="240"/>
              <w:rPr>
                <w:rFonts w:ascii="Sylfaen" w:eastAsia="GHEA Grapalat" w:hAnsi="Sylfaen" w:cs="GHEA Grapalat"/>
                <w:sz w:val="16"/>
                <w:szCs w:val="16"/>
              </w:rPr>
            </w:pPr>
            <w:sdt>
              <w:sdtPr>
                <w:rPr>
                  <w:rFonts w:ascii="Sylfaen" w:eastAsia="GHEA Grapalat" w:hAnsi="Sylfaen" w:cs="GHEA Grapalat"/>
                  <w:sz w:val="16"/>
                  <w:szCs w:val="16"/>
                </w:rPr>
                <w:id w:val="370194158"/>
                <w14:checkbox>
                  <w14:checked w14:val="0"/>
                  <w14:checkedState w14:val="2612" w14:font="MS Gothic"/>
                  <w14:uncheckedState w14:val="2610" w14:font="MS Gothic"/>
                </w14:checkbox>
              </w:sdtPr>
              <w:sdtContent>
                <w:r w:rsidR="00A9306E" w:rsidRPr="00C763FB">
                  <w:rPr>
                    <w:rFonts w:ascii="Segoe UI Symbol" w:eastAsia="MS Gothic" w:hAnsi="Segoe UI Symbol" w:cs="Segoe UI Symbol"/>
                    <w:sz w:val="16"/>
                    <w:szCs w:val="16"/>
                  </w:rPr>
                  <w:t>☐</w:t>
                </w:r>
              </w:sdtContent>
            </w:sdt>
            <w:r w:rsidR="00A9306E" w:rsidRPr="00C763FB">
              <w:rPr>
                <w:rFonts w:ascii="Sylfaen" w:eastAsia="GHEA Grapalat" w:hAnsi="Sylfaen" w:cs="GHEA Grapalat"/>
                <w:sz w:val="16"/>
                <w:szCs w:val="16"/>
              </w:rPr>
              <w:tab/>
              <w:t>Прямое участие</w:t>
            </w:r>
          </w:p>
          <w:p w14:paraId="4DFB5570" w14:textId="77777777" w:rsidR="00A9306E" w:rsidRPr="00C763FB" w:rsidRDefault="00000000" w:rsidP="00427CDB">
            <w:pPr>
              <w:spacing w:before="240"/>
              <w:rPr>
                <w:rFonts w:ascii="Sylfaen" w:eastAsia="GHEA Grapalat" w:hAnsi="Sylfaen" w:cs="GHEA Grapalat"/>
                <w:sz w:val="16"/>
                <w:szCs w:val="16"/>
              </w:rPr>
            </w:pPr>
            <w:sdt>
              <w:sdtPr>
                <w:rPr>
                  <w:rFonts w:ascii="Sylfaen" w:eastAsia="GHEA Grapalat" w:hAnsi="Sylfaen" w:cs="GHEA Grapalat"/>
                  <w:sz w:val="16"/>
                  <w:szCs w:val="16"/>
                </w:rPr>
                <w:id w:val="1358386919"/>
                <w14:checkbox>
                  <w14:checked w14:val="0"/>
                  <w14:checkedState w14:val="2612" w14:font="MS Gothic"/>
                  <w14:uncheckedState w14:val="2610" w14:font="MS Gothic"/>
                </w14:checkbox>
              </w:sdtPr>
              <w:sdtContent>
                <w:r w:rsidR="00A9306E" w:rsidRPr="00C763FB">
                  <w:rPr>
                    <w:rFonts w:ascii="Segoe UI Symbol" w:eastAsia="MS Gothic" w:hAnsi="Segoe UI Symbol" w:cs="Segoe UI Symbol"/>
                    <w:sz w:val="16"/>
                    <w:szCs w:val="16"/>
                  </w:rPr>
                  <w:t>☐</w:t>
                </w:r>
              </w:sdtContent>
            </w:sdt>
            <w:r w:rsidR="00A9306E" w:rsidRPr="00C763FB">
              <w:rPr>
                <w:rFonts w:ascii="Sylfaen" w:eastAsia="GHEA Grapalat" w:hAnsi="Sylfaen" w:cs="GHEA Grapalat"/>
                <w:sz w:val="16"/>
                <w:szCs w:val="16"/>
              </w:rPr>
              <w:tab/>
              <w:t>Косвенное участие</w:t>
            </w:r>
          </w:p>
        </w:tc>
      </w:tr>
      <w:tr w:rsidR="00A9306E" w:rsidRPr="00C763FB" w14:paraId="1307EC90" w14:textId="77777777" w:rsidTr="00F32DDC">
        <w:tc>
          <w:tcPr>
            <w:tcW w:w="9016" w:type="dxa"/>
            <w:gridSpan w:val="2"/>
            <w:vAlign w:val="center"/>
          </w:tcPr>
          <w:p w14:paraId="0EE219E4" w14:textId="77777777" w:rsidR="00A9306E" w:rsidRPr="00C763FB" w:rsidRDefault="00000000" w:rsidP="00427CDB">
            <w:pPr>
              <w:spacing w:before="240"/>
              <w:rPr>
                <w:rFonts w:ascii="Sylfaen" w:eastAsia="GHEA Grapalat" w:hAnsi="Sylfaen" w:cs="GHEA Grapalat"/>
                <w:sz w:val="16"/>
                <w:szCs w:val="16"/>
              </w:rPr>
            </w:pPr>
            <w:sdt>
              <w:sdtPr>
                <w:rPr>
                  <w:rFonts w:ascii="Sylfaen" w:eastAsia="GHEA Grapalat" w:hAnsi="Sylfaen" w:cs="GHEA Grapalat"/>
                  <w:sz w:val="16"/>
                  <w:szCs w:val="16"/>
                </w:rPr>
                <w:id w:val="-1350172285"/>
                <w14:checkbox>
                  <w14:checked w14:val="0"/>
                  <w14:checkedState w14:val="2612" w14:font="MS Gothic"/>
                  <w14:uncheckedState w14:val="2610" w14:font="MS Gothic"/>
                </w14:checkbox>
              </w:sdtPr>
              <w:sdtContent>
                <w:r w:rsidR="00A9306E" w:rsidRPr="00C763FB">
                  <w:rPr>
                    <w:rFonts w:ascii="Segoe UI Symbol" w:eastAsia="MS Gothic" w:hAnsi="Segoe UI Symbol" w:cs="Segoe UI Symbol"/>
                    <w:sz w:val="16"/>
                    <w:szCs w:val="16"/>
                  </w:rPr>
                  <w:t>☐</w:t>
                </w:r>
              </w:sdtContent>
            </w:sdt>
            <w:r w:rsidR="00A9306E" w:rsidRPr="00C763FB">
              <w:rPr>
                <w:rFonts w:ascii="Sylfaen" w:eastAsia="GHEA Grapalat" w:hAnsi="Sylfaen" w:cs="GHEA Grapalat"/>
                <w:sz w:val="16"/>
                <w:szCs w:val="16"/>
              </w:rPr>
              <w:tab/>
            </w:r>
            <w:r w:rsidR="00A9306E" w:rsidRPr="00C763FB">
              <w:rPr>
                <w:rFonts w:ascii="Sylfaen" w:eastAsia="GHEA Grapalat" w:hAnsi="Sylfaen" w:cs="GHEA Grapalat"/>
                <w:sz w:val="16"/>
                <w:szCs w:val="16"/>
                <w:lang w:val="hy-AM"/>
              </w:rPr>
              <w:t>б</w:t>
            </w:r>
            <w:r w:rsidR="00A9306E" w:rsidRPr="00C763FB">
              <w:rPr>
                <w:rFonts w:ascii="Microsoft YaHei" w:eastAsia="Microsoft YaHei" w:hAnsi="Microsoft YaHei" w:cs="Microsoft YaHei" w:hint="eastAsia"/>
                <w:sz w:val="16"/>
                <w:szCs w:val="16"/>
              </w:rPr>
              <w:t>․</w:t>
            </w:r>
            <w:r w:rsidR="00A9306E" w:rsidRPr="00C763FB">
              <w:rPr>
                <w:rFonts w:ascii="Sylfaen" w:eastAsia="Cambria Math" w:hAnsi="Sylfaen" w:cs="Cambria Math"/>
                <w:sz w:val="16"/>
                <w:szCs w:val="16"/>
              </w:rPr>
              <w:t xml:space="preserve"> </w:t>
            </w:r>
            <w:r w:rsidR="00A9306E" w:rsidRPr="00C763FB">
              <w:rPr>
                <w:rFonts w:ascii="Sylfaen" w:eastAsia="GHEA Grapalat" w:hAnsi="Sylfaen" w:cs="GHEA Grapalat"/>
                <w:sz w:val="16"/>
                <w:szCs w:val="16"/>
              </w:rPr>
              <w:t xml:space="preserve">имеет право назначать или </w:t>
            </w:r>
            <w:r w:rsidR="00A9306E" w:rsidRPr="00C763FB">
              <w:rPr>
                <w:rFonts w:ascii="Sylfaen" w:eastAsia="GHEA Grapalat" w:hAnsi="Sylfaen" w:cs="GHEA Grapalat"/>
                <w:sz w:val="16"/>
                <w:szCs w:val="16"/>
                <w:lang w:eastAsia="hy-AM"/>
              </w:rPr>
              <w:t>освобождать</w:t>
            </w:r>
            <w:r w:rsidR="00A9306E" w:rsidRPr="00C763FB">
              <w:rPr>
                <w:rFonts w:ascii="Sylfaen" w:eastAsia="GHEA Grapalat" w:hAnsi="Sylfaen" w:cs="GHEA Grapalat"/>
                <w:sz w:val="16"/>
                <w:szCs w:val="16"/>
              </w:rPr>
              <w:t xml:space="preserve"> большинство членов органов управления юридического лица</w:t>
            </w:r>
          </w:p>
        </w:tc>
      </w:tr>
      <w:tr w:rsidR="00A9306E" w:rsidRPr="00C763FB" w14:paraId="6E23F0F4" w14:textId="77777777" w:rsidTr="00F32DDC">
        <w:tc>
          <w:tcPr>
            <w:tcW w:w="9016" w:type="dxa"/>
            <w:gridSpan w:val="2"/>
            <w:vAlign w:val="center"/>
          </w:tcPr>
          <w:p w14:paraId="320B14A6" w14:textId="77777777" w:rsidR="00A9306E" w:rsidRPr="00C763FB" w:rsidRDefault="00000000" w:rsidP="00427CDB">
            <w:pPr>
              <w:spacing w:before="240"/>
              <w:rPr>
                <w:rFonts w:ascii="Sylfaen" w:eastAsia="GHEA Grapalat" w:hAnsi="Sylfaen" w:cs="GHEA Grapalat"/>
                <w:sz w:val="16"/>
                <w:szCs w:val="16"/>
              </w:rPr>
            </w:pPr>
            <w:sdt>
              <w:sdtPr>
                <w:rPr>
                  <w:rFonts w:ascii="Sylfaen" w:eastAsia="GHEA Grapalat" w:hAnsi="Sylfaen" w:cs="GHEA Grapalat"/>
                  <w:sz w:val="16"/>
                  <w:szCs w:val="16"/>
                </w:rPr>
                <w:id w:val="-1722589211"/>
                <w14:checkbox>
                  <w14:checked w14:val="0"/>
                  <w14:checkedState w14:val="2612" w14:font="MS Gothic"/>
                  <w14:uncheckedState w14:val="2610" w14:font="MS Gothic"/>
                </w14:checkbox>
              </w:sdtPr>
              <w:sdtContent>
                <w:r w:rsidR="00A9306E" w:rsidRPr="00C763FB">
                  <w:rPr>
                    <w:rFonts w:ascii="Segoe UI Symbol" w:eastAsia="MS Gothic" w:hAnsi="Segoe UI Symbol" w:cs="Segoe UI Symbol"/>
                    <w:sz w:val="16"/>
                    <w:szCs w:val="16"/>
                  </w:rPr>
                  <w:t>☐</w:t>
                </w:r>
              </w:sdtContent>
            </w:sdt>
            <w:r w:rsidR="00A9306E" w:rsidRPr="00C763FB">
              <w:rPr>
                <w:rFonts w:ascii="Sylfaen" w:eastAsia="GHEA Grapalat" w:hAnsi="Sylfaen" w:cs="GHEA Grapalat"/>
                <w:sz w:val="16"/>
                <w:szCs w:val="16"/>
              </w:rPr>
              <w:tab/>
            </w:r>
            <w:r w:rsidR="00A9306E" w:rsidRPr="00C763FB">
              <w:rPr>
                <w:rFonts w:ascii="Sylfaen" w:eastAsia="GHEA Grapalat" w:hAnsi="Sylfaen" w:cs="GHEA Grapalat"/>
                <w:sz w:val="16"/>
                <w:szCs w:val="16"/>
                <w:lang w:val="hy-AM"/>
              </w:rPr>
              <w:t>в</w:t>
            </w:r>
            <w:r w:rsidR="00A9306E" w:rsidRPr="00C763FB">
              <w:rPr>
                <w:rFonts w:ascii="Microsoft YaHei" w:eastAsia="Microsoft YaHei" w:hAnsi="Microsoft YaHei" w:cs="Microsoft YaHei" w:hint="eastAsia"/>
                <w:sz w:val="16"/>
                <w:szCs w:val="16"/>
              </w:rPr>
              <w:t>․</w:t>
            </w:r>
            <w:r w:rsidR="00A9306E" w:rsidRPr="00C763FB">
              <w:rPr>
                <w:rFonts w:ascii="Sylfaen" w:eastAsia="Cambria Math" w:hAnsi="Sylfaen" w:cs="Cambria Math"/>
                <w:sz w:val="16"/>
                <w:szCs w:val="16"/>
              </w:rPr>
              <w:t xml:space="preserve"> </w:t>
            </w:r>
            <w:r w:rsidR="00A9306E" w:rsidRPr="00C763FB">
              <w:rPr>
                <w:rFonts w:ascii="Sylfaen" w:eastAsia="GHEA Grapalat" w:hAnsi="Sylfaen" w:cs="GHEA Grapalat"/>
                <w:sz w:val="16"/>
                <w:szCs w:val="16"/>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C763FB" w14:paraId="68EA9C51" w14:textId="77777777" w:rsidTr="00F32DDC">
        <w:tc>
          <w:tcPr>
            <w:tcW w:w="9016" w:type="dxa"/>
            <w:gridSpan w:val="2"/>
            <w:vAlign w:val="center"/>
          </w:tcPr>
          <w:p w14:paraId="73DFB9DF" w14:textId="77777777" w:rsidR="00A9306E" w:rsidRPr="00C763FB" w:rsidRDefault="00000000" w:rsidP="00427CDB">
            <w:pPr>
              <w:spacing w:before="240"/>
              <w:rPr>
                <w:rFonts w:ascii="Sylfaen" w:eastAsia="GHEA Grapalat" w:hAnsi="Sylfaen" w:cs="GHEA Grapalat"/>
                <w:sz w:val="16"/>
                <w:szCs w:val="16"/>
              </w:rPr>
            </w:pPr>
            <w:sdt>
              <w:sdtPr>
                <w:rPr>
                  <w:rFonts w:ascii="Sylfaen" w:eastAsia="GHEA Grapalat" w:hAnsi="Sylfaen" w:cs="GHEA Grapalat"/>
                  <w:sz w:val="16"/>
                  <w:szCs w:val="16"/>
                </w:rPr>
                <w:id w:val="-1583753897"/>
                <w14:checkbox>
                  <w14:checked w14:val="0"/>
                  <w14:checkedState w14:val="2612" w14:font="MS Gothic"/>
                  <w14:uncheckedState w14:val="2610" w14:font="MS Gothic"/>
                </w14:checkbox>
              </w:sdtPr>
              <w:sdtContent>
                <w:r w:rsidR="00A9306E" w:rsidRPr="00C763FB">
                  <w:rPr>
                    <w:rFonts w:ascii="Segoe UI Symbol" w:eastAsia="MS Gothic" w:hAnsi="Segoe UI Symbol" w:cs="Segoe UI Symbol"/>
                    <w:sz w:val="16"/>
                    <w:szCs w:val="16"/>
                  </w:rPr>
                  <w:t>☐</w:t>
                </w:r>
              </w:sdtContent>
            </w:sdt>
            <w:r w:rsidR="00A9306E" w:rsidRPr="00C763FB">
              <w:rPr>
                <w:rFonts w:ascii="Sylfaen" w:eastAsia="GHEA Grapalat" w:hAnsi="Sylfaen" w:cs="GHEA Grapalat"/>
                <w:sz w:val="16"/>
                <w:szCs w:val="16"/>
              </w:rPr>
              <w:tab/>
            </w:r>
            <w:r w:rsidR="00A9306E" w:rsidRPr="00C763FB">
              <w:rPr>
                <w:rFonts w:ascii="Sylfaen" w:eastAsia="GHEA Grapalat" w:hAnsi="Sylfaen" w:cs="GHEA Grapalat"/>
                <w:sz w:val="16"/>
                <w:szCs w:val="16"/>
                <w:lang w:val="hy-AM"/>
              </w:rPr>
              <w:t>г</w:t>
            </w:r>
            <w:r w:rsidR="00A9306E" w:rsidRPr="00C763FB">
              <w:rPr>
                <w:rFonts w:ascii="Microsoft YaHei" w:eastAsia="Microsoft YaHei" w:hAnsi="Microsoft YaHei" w:cs="Microsoft YaHei" w:hint="eastAsia"/>
                <w:sz w:val="16"/>
                <w:szCs w:val="16"/>
              </w:rPr>
              <w:t>․</w:t>
            </w:r>
            <w:r w:rsidR="00A9306E" w:rsidRPr="00C763FB">
              <w:rPr>
                <w:rFonts w:ascii="Sylfaen" w:eastAsia="Cambria Math" w:hAnsi="Sylfaen" w:cs="Cambria Math"/>
                <w:sz w:val="16"/>
                <w:szCs w:val="16"/>
              </w:rPr>
              <w:t xml:space="preserve"> </w:t>
            </w:r>
            <w:r w:rsidR="00A9306E" w:rsidRPr="00C763FB">
              <w:rPr>
                <w:rFonts w:ascii="Sylfaen" w:eastAsia="GHEA Grapalat" w:hAnsi="Sylfaen" w:cs="GHEA Grapalat"/>
                <w:sz w:val="16"/>
                <w:szCs w:val="16"/>
              </w:rPr>
              <w:t>осуществляет реальный (фактический) контроль за юридическим лицом иными средствами</w:t>
            </w:r>
          </w:p>
        </w:tc>
      </w:tr>
      <w:tr w:rsidR="00A9306E" w:rsidRPr="00C763FB" w14:paraId="2413509E" w14:textId="77777777" w:rsidTr="00F32DDC">
        <w:tc>
          <w:tcPr>
            <w:tcW w:w="9016" w:type="dxa"/>
            <w:gridSpan w:val="2"/>
            <w:vAlign w:val="center"/>
          </w:tcPr>
          <w:p w14:paraId="0B7BB675" w14:textId="77777777" w:rsidR="00A9306E" w:rsidRPr="00C763FB" w:rsidRDefault="00000000" w:rsidP="00427CDB">
            <w:pPr>
              <w:spacing w:before="240"/>
              <w:rPr>
                <w:rFonts w:ascii="Sylfaen" w:eastAsia="GHEA Grapalat" w:hAnsi="Sylfaen" w:cs="GHEA Grapalat"/>
                <w:sz w:val="16"/>
                <w:szCs w:val="16"/>
              </w:rPr>
            </w:pPr>
            <w:sdt>
              <w:sdtPr>
                <w:rPr>
                  <w:rFonts w:ascii="Sylfaen" w:eastAsia="GHEA Grapalat" w:hAnsi="Sylfaen" w:cs="GHEA Grapalat"/>
                  <w:sz w:val="16"/>
                  <w:szCs w:val="16"/>
                </w:rPr>
                <w:id w:val="-1042667163"/>
                <w14:checkbox>
                  <w14:checked w14:val="0"/>
                  <w14:checkedState w14:val="2612" w14:font="MS Gothic"/>
                  <w14:uncheckedState w14:val="2610" w14:font="MS Gothic"/>
                </w14:checkbox>
              </w:sdtPr>
              <w:sdtContent>
                <w:r w:rsidR="00A9306E" w:rsidRPr="00C763FB">
                  <w:rPr>
                    <w:rFonts w:ascii="Segoe UI Symbol" w:eastAsia="MS Gothic" w:hAnsi="Segoe UI Symbol" w:cs="Segoe UI Symbol"/>
                    <w:sz w:val="16"/>
                    <w:szCs w:val="16"/>
                  </w:rPr>
                  <w:t>☐</w:t>
                </w:r>
              </w:sdtContent>
            </w:sdt>
            <w:r w:rsidR="00A9306E" w:rsidRPr="00C763FB">
              <w:rPr>
                <w:rFonts w:ascii="Sylfaen" w:eastAsia="GHEA Grapalat" w:hAnsi="Sylfaen" w:cs="GHEA Grapalat"/>
                <w:sz w:val="16"/>
                <w:szCs w:val="16"/>
              </w:rPr>
              <w:tab/>
            </w:r>
            <w:r w:rsidR="00A9306E" w:rsidRPr="00C763FB">
              <w:rPr>
                <w:rFonts w:ascii="Sylfaen" w:eastAsia="GHEA Grapalat" w:hAnsi="Sylfaen" w:cs="GHEA Grapalat"/>
                <w:sz w:val="16"/>
                <w:szCs w:val="16"/>
                <w:lang w:val="hy-AM"/>
              </w:rPr>
              <w:t>д</w:t>
            </w:r>
            <w:r w:rsidR="00A9306E" w:rsidRPr="00C763FB">
              <w:rPr>
                <w:rFonts w:ascii="Microsoft YaHei" w:eastAsia="Microsoft YaHei" w:hAnsi="Microsoft YaHei" w:cs="Microsoft YaHei" w:hint="eastAsia"/>
                <w:sz w:val="16"/>
                <w:szCs w:val="16"/>
              </w:rPr>
              <w:t>․</w:t>
            </w:r>
            <w:r w:rsidR="00A9306E" w:rsidRPr="00C763FB">
              <w:rPr>
                <w:rFonts w:ascii="Sylfaen" w:eastAsia="Cambria Math" w:hAnsi="Sylfaen" w:cs="Cambria Math"/>
                <w:sz w:val="16"/>
                <w:szCs w:val="16"/>
              </w:rPr>
              <w:t xml:space="preserve"> </w:t>
            </w:r>
            <w:r w:rsidR="00A9306E" w:rsidRPr="00C763FB">
              <w:rPr>
                <w:rFonts w:ascii="Sylfaen" w:eastAsia="GHEA Grapalat" w:hAnsi="Sylfaen" w:cs="GHEA Grapalat"/>
                <w:sz w:val="16"/>
                <w:szCs w:val="16"/>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14087406" w14:textId="77777777" w:rsidR="00A9306E" w:rsidRPr="00C763FB" w:rsidRDefault="00A9306E" w:rsidP="00427CDB">
      <w:pPr>
        <w:numPr>
          <w:ilvl w:val="1"/>
          <w:numId w:val="25"/>
        </w:numPr>
        <w:pBdr>
          <w:top w:val="nil"/>
          <w:left w:val="nil"/>
          <w:bottom w:val="nil"/>
          <w:right w:val="nil"/>
          <w:between w:val="nil"/>
        </w:pBdr>
        <w:spacing w:before="240"/>
        <w:rPr>
          <w:rFonts w:ascii="Sylfaen" w:eastAsia="GHEA Grapalat" w:hAnsi="Sylfaen" w:cs="GHEA Grapalat"/>
          <w:i/>
          <w:color w:val="000000"/>
          <w:sz w:val="16"/>
          <w:szCs w:val="16"/>
        </w:rPr>
      </w:pPr>
      <w:r w:rsidRPr="00C763FB">
        <w:rPr>
          <w:rFonts w:ascii="Sylfaen" w:eastAsia="GHEA Grapalat" w:hAnsi="Sylfaen" w:cs="GHEA Grapalat"/>
          <w:i/>
          <w:color w:val="000000"/>
          <w:sz w:val="16"/>
          <w:szCs w:val="16"/>
        </w:rPr>
        <w:t xml:space="preserve">Информация о статусе реального </w:t>
      </w:r>
      <w:proofErr w:type="spellStart"/>
      <w:r w:rsidRPr="00C763FB">
        <w:rPr>
          <w:rFonts w:ascii="Sylfaen" w:eastAsia="GHEA Grapalat" w:hAnsi="Sylfaen" w:cs="GHEA Grapalat"/>
          <w:i/>
          <w:color w:val="000000"/>
          <w:sz w:val="16"/>
          <w:szCs w:val="16"/>
        </w:rPr>
        <w:t>бене</w:t>
      </w:r>
      <w:proofErr w:type="spellEnd"/>
      <w:r w:rsidRPr="00C763FB">
        <w:rPr>
          <w:rFonts w:ascii="Sylfaen" w:eastAsia="GHEA Grapalat" w:hAnsi="Sylfaen" w:cs="GHEA Grapalat"/>
          <w:i/>
          <w:color w:val="000000"/>
          <w:sz w:val="16"/>
          <w:szCs w:val="16"/>
        </w:rPr>
        <w:t xml:space="preserve"> </w:t>
      </w:r>
      <w:proofErr w:type="spellStart"/>
      <w:r w:rsidRPr="00C763FB">
        <w:rPr>
          <w:rFonts w:ascii="Sylfaen" w:eastAsia="GHEA Grapalat" w:hAnsi="Sylfaen" w:cs="GHEA Grapalat"/>
          <w:i/>
          <w:color w:val="000000"/>
          <w:sz w:val="16"/>
          <w:szCs w:val="16"/>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C763FB" w14:paraId="65AB987D" w14:textId="77777777" w:rsidTr="00F32DDC">
        <w:tc>
          <w:tcPr>
            <w:tcW w:w="2837" w:type="dxa"/>
            <w:shd w:val="clear" w:color="auto" w:fill="D9E2F3"/>
            <w:vAlign w:val="center"/>
          </w:tcPr>
          <w:p w14:paraId="2357CD9E" w14:textId="77777777" w:rsidR="00A9306E" w:rsidRPr="00C763FB" w:rsidRDefault="00A9306E" w:rsidP="00427CDB">
            <w:pPr>
              <w:numPr>
                <w:ilvl w:val="2"/>
                <w:numId w:val="25"/>
              </w:numPr>
              <w:pBdr>
                <w:top w:val="nil"/>
                <w:left w:val="nil"/>
                <w:bottom w:val="nil"/>
                <w:right w:val="nil"/>
                <w:between w:val="nil"/>
              </w:pBdr>
              <w:ind w:left="284" w:hanging="284"/>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День, месяц, год становления реальным бенефициаром</w:t>
            </w:r>
          </w:p>
        </w:tc>
        <w:tc>
          <w:tcPr>
            <w:tcW w:w="6180" w:type="dxa"/>
            <w:vAlign w:val="center"/>
          </w:tcPr>
          <w:p w14:paraId="7A77EC27" w14:textId="77777777" w:rsidR="00A9306E" w:rsidRPr="00C763FB" w:rsidRDefault="00A9306E" w:rsidP="00427CDB">
            <w:pPr>
              <w:spacing w:before="240"/>
              <w:rPr>
                <w:rFonts w:ascii="Sylfaen" w:eastAsia="GHEA Grapalat" w:hAnsi="Sylfaen" w:cs="GHEA Grapalat"/>
                <w:sz w:val="16"/>
                <w:szCs w:val="16"/>
              </w:rPr>
            </w:pPr>
          </w:p>
        </w:tc>
      </w:tr>
      <w:tr w:rsidR="00A9306E" w:rsidRPr="00C763FB" w14:paraId="40A1A5F6" w14:textId="77777777" w:rsidTr="00F32DDC">
        <w:tc>
          <w:tcPr>
            <w:tcW w:w="2837" w:type="dxa"/>
            <w:shd w:val="clear" w:color="auto" w:fill="D9E2F3"/>
            <w:vAlign w:val="center"/>
          </w:tcPr>
          <w:p w14:paraId="0305EB39" w14:textId="77777777" w:rsidR="00A9306E" w:rsidRPr="00C763FB" w:rsidRDefault="00A9306E" w:rsidP="00427CDB">
            <w:pPr>
              <w:numPr>
                <w:ilvl w:val="2"/>
                <w:numId w:val="25"/>
              </w:numPr>
              <w:pBdr>
                <w:top w:val="nil"/>
                <w:left w:val="nil"/>
                <w:bottom w:val="nil"/>
                <w:right w:val="nil"/>
                <w:between w:val="nil"/>
              </w:pBdr>
              <w:ind w:left="142" w:hanging="142"/>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Осуществление контроля за организацией</w:t>
            </w:r>
          </w:p>
        </w:tc>
        <w:tc>
          <w:tcPr>
            <w:tcW w:w="6180" w:type="dxa"/>
            <w:vAlign w:val="center"/>
          </w:tcPr>
          <w:p w14:paraId="151DAE32" w14:textId="77777777" w:rsidR="00A9306E" w:rsidRPr="00C763FB" w:rsidRDefault="00000000" w:rsidP="00427CDB">
            <w:pPr>
              <w:spacing w:before="240"/>
              <w:rPr>
                <w:rFonts w:ascii="Sylfaen" w:eastAsia="GHEA Grapalat" w:hAnsi="Sylfaen" w:cs="GHEA Grapalat"/>
                <w:sz w:val="16"/>
                <w:szCs w:val="16"/>
              </w:rPr>
            </w:pPr>
            <w:sdt>
              <w:sdtPr>
                <w:rPr>
                  <w:rFonts w:ascii="Sylfaen" w:eastAsia="GHEA Grapalat" w:hAnsi="Sylfaen" w:cs="GHEA Grapalat"/>
                  <w:sz w:val="16"/>
                  <w:szCs w:val="16"/>
                </w:rPr>
                <w:id w:val="1769041764"/>
                <w14:checkbox>
                  <w14:checked w14:val="0"/>
                  <w14:checkedState w14:val="2612" w14:font="MS Gothic"/>
                  <w14:uncheckedState w14:val="2610" w14:font="MS Gothic"/>
                </w14:checkbox>
              </w:sdtPr>
              <w:sdtContent>
                <w:r w:rsidR="00A9306E" w:rsidRPr="00C763FB">
                  <w:rPr>
                    <w:rFonts w:ascii="Segoe UI Symbol" w:eastAsia="MS Gothic" w:hAnsi="Segoe UI Symbol" w:cs="Segoe UI Symbol"/>
                    <w:sz w:val="16"/>
                    <w:szCs w:val="16"/>
                  </w:rPr>
                  <w:t>☐</w:t>
                </w:r>
              </w:sdtContent>
            </w:sdt>
            <w:r w:rsidR="00A9306E" w:rsidRPr="00C763FB">
              <w:rPr>
                <w:rFonts w:ascii="Sylfaen" w:eastAsia="GHEA Grapalat" w:hAnsi="Sylfaen" w:cs="GHEA Grapalat"/>
                <w:sz w:val="16"/>
                <w:szCs w:val="16"/>
              </w:rPr>
              <w:tab/>
              <w:t>Отдельно</w:t>
            </w:r>
          </w:p>
          <w:p w14:paraId="2EB06865" w14:textId="77777777" w:rsidR="00A9306E" w:rsidRPr="00C763FB" w:rsidRDefault="00000000" w:rsidP="00427CDB">
            <w:pPr>
              <w:rPr>
                <w:rFonts w:ascii="Sylfaen" w:eastAsia="GHEA Grapalat" w:hAnsi="Sylfaen" w:cs="GHEA Grapalat"/>
                <w:sz w:val="16"/>
                <w:szCs w:val="16"/>
              </w:rPr>
            </w:pPr>
            <w:sdt>
              <w:sdtPr>
                <w:rPr>
                  <w:rFonts w:ascii="Sylfaen" w:eastAsia="GHEA Grapalat" w:hAnsi="Sylfaen" w:cs="GHEA Grapalat"/>
                  <w:sz w:val="16"/>
                  <w:szCs w:val="16"/>
                </w:rPr>
                <w:id w:val="454287896"/>
                <w14:checkbox>
                  <w14:checked w14:val="0"/>
                  <w14:checkedState w14:val="2612" w14:font="MS Gothic"/>
                  <w14:uncheckedState w14:val="2610" w14:font="MS Gothic"/>
                </w14:checkbox>
              </w:sdtPr>
              <w:sdtContent>
                <w:r w:rsidR="00A9306E" w:rsidRPr="00C763FB">
                  <w:rPr>
                    <w:rFonts w:ascii="Segoe UI Symbol" w:eastAsia="MS Gothic" w:hAnsi="Segoe UI Symbol" w:cs="Segoe UI Symbol"/>
                    <w:sz w:val="16"/>
                    <w:szCs w:val="16"/>
                  </w:rPr>
                  <w:t>☐</w:t>
                </w:r>
              </w:sdtContent>
            </w:sdt>
            <w:r w:rsidR="00A9306E" w:rsidRPr="00C763FB">
              <w:rPr>
                <w:rFonts w:ascii="Sylfaen" w:eastAsia="GHEA Grapalat" w:hAnsi="Sylfaen" w:cs="GHEA Grapalat"/>
                <w:sz w:val="16"/>
                <w:szCs w:val="16"/>
              </w:rPr>
              <w:tab/>
              <w:t>Совместно с аффилированными лицами</w:t>
            </w:r>
          </w:p>
        </w:tc>
      </w:tr>
      <w:tr w:rsidR="00A9306E" w:rsidRPr="00C763FB" w14:paraId="7F213B2D" w14:textId="77777777" w:rsidTr="00F32DDC">
        <w:tc>
          <w:tcPr>
            <w:tcW w:w="2837" w:type="dxa"/>
            <w:shd w:val="clear" w:color="auto" w:fill="D9E2F3"/>
            <w:vAlign w:val="center"/>
          </w:tcPr>
          <w:p w14:paraId="14689BD9" w14:textId="77777777" w:rsidR="00A9306E" w:rsidRPr="00C763FB" w:rsidRDefault="00A9306E" w:rsidP="00427CDB">
            <w:pPr>
              <w:numPr>
                <w:ilvl w:val="2"/>
                <w:numId w:val="25"/>
              </w:numPr>
              <w:pBdr>
                <w:top w:val="nil"/>
                <w:left w:val="nil"/>
                <w:bottom w:val="nil"/>
                <w:right w:val="nil"/>
                <w:between w:val="nil"/>
              </w:pBdr>
              <w:ind w:left="142" w:hanging="142"/>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0C2F8045" w14:textId="77777777" w:rsidR="00A9306E" w:rsidRPr="00C763FB" w:rsidRDefault="00000000" w:rsidP="00427CDB">
            <w:pPr>
              <w:spacing w:before="240"/>
              <w:rPr>
                <w:rFonts w:ascii="Sylfaen" w:eastAsia="GHEA Grapalat" w:hAnsi="Sylfaen" w:cs="GHEA Grapalat"/>
                <w:sz w:val="16"/>
                <w:szCs w:val="16"/>
              </w:rPr>
            </w:pPr>
            <w:sdt>
              <w:sdtPr>
                <w:rPr>
                  <w:rFonts w:ascii="Sylfaen" w:eastAsia="GHEA Grapalat" w:hAnsi="Sylfaen" w:cs="GHEA Grapalat"/>
                  <w:sz w:val="16"/>
                  <w:szCs w:val="16"/>
                </w:rPr>
                <w:id w:val="447587436"/>
                <w14:checkbox>
                  <w14:checked w14:val="0"/>
                  <w14:checkedState w14:val="2612" w14:font="MS Gothic"/>
                  <w14:uncheckedState w14:val="2610" w14:font="MS Gothic"/>
                </w14:checkbox>
              </w:sdtPr>
              <w:sdtContent>
                <w:r w:rsidR="00A9306E" w:rsidRPr="00C763FB">
                  <w:rPr>
                    <w:rFonts w:ascii="Segoe UI Symbol" w:eastAsia="MS Gothic" w:hAnsi="Segoe UI Symbol" w:cs="Segoe UI Symbol"/>
                    <w:sz w:val="16"/>
                    <w:szCs w:val="16"/>
                  </w:rPr>
                  <w:t>☐</w:t>
                </w:r>
              </w:sdtContent>
            </w:sdt>
            <w:r w:rsidR="00A9306E" w:rsidRPr="00C763FB">
              <w:rPr>
                <w:rFonts w:ascii="Sylfaen" w:eastAsia="GHEA Grapalat" w:hAnsi="Sylfaen" w:cs="GHEA Grapalat"/>
                <w:sz w:val="16"/>
                <w:szCs w:val="16"/>
              </w:rPr>
              <w:tab/>
              <w:t>Да</w:t>
            </w:r>
          </w:p>
          <w:p w14:paraId="15587F88" w14:textId="77777777" w:rsidR="00A9306E" w:rsidRPr="00C763FB" w:rsidRDefault="00000000" w:rsidP="00427CDB">
            <w:pPr>
              <w:spacing w:before="240"/>
              <w:rPr>
                <w:rFonts w:ascii="Sylfaen" w:eastAsia="GHEA Grapalat" w:hAnsi="Sylfaen" w:cs="GHEA Grapalat"/>
                <w:sz w:val="16"/>
                <w:szCs w:val="16"/>
              </w:rPr>
            </w:pPr>
            <w:sdt>
              <w:sdtPr>
                <w:rPr>
                  <w:rFonts w:ascii="Sylfaen" w:eastAsia="GHEA Grapalat" w:hAnsi="Sylfaen" w:cs="GHEA Grapalat"/>
                  <w:sz w:val="16"/>
                  <w:szCs w:val="16"/>
                </w:rPr>
                <w:id w:val="-1236392488"/>
                <w14:checkbox>
                  <w14:checked w14:val="0"/>
                  <w14:checkedState w14:val="2612" w14:font="MS Gothic"/>
                  <w14:uncheckedState w14:val="2610" w14:font="MS Gothic"/>
                </w14:checkbox>
              </w:sdtPr>
              <w:sdtContent>
                <w:r w:rsidR="00A9306E" w:rsidRPr="00C763FB">
                  <w:rPr>
                    <w:rFonts w:ascii="Segoe UI Symbol" w:eastAsia="MS Gothic" w:hAnsi="Segoe UI Symbol" w:cs="Segoe UI Symbol"/>
                    <w:sz w:val="16"/>
                    <w:szCs w:val="16"/>
                  </w:rPr>
                  <w:t>☐</w:t>
                </w:r>
              </w:sdtContent>
            </w:sdt>
            <w:r w:rsidR="00A9306E" w:rsidRPr="00C763FB">
              <w:rPr>
                <w:rFonts w:ascii="Sylfaen" w:eastAsia="GHEA Grapalat" w:hAnsi="Sylfaen" w:cs="GHEA Grapalat"/>
                <w:sz w:val="16"/>
                <w:szCs w:val="16"/>
              </w:rPr>
              <w:tab/>
              <w:t>Нет</w:t>
            </w:r>
          </w:p>
        </w:tc>
      </w:tr>
    </w:tbl>
    <w:p w14:paraId="38E82515" w14:textId="77777777" w:rsidR="00A9306E" w:rsidRPr="00C763FB" w:rsidRDefault="00A9306E" w:rsidP="00427CDB">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sz w:val="16"/>
          <w:szCs w:val="16"/>
        </w:rPr>
      </w:pPr>
      <w:r w:rsidRPr="00C763FB">
        <w:rPr>
          <w:rFonts w:ascii="Sylfaen" w:eastAsia="GHEA Grapalat" w:hAnsi="Sylfaen" w:cs="GHEA Grapalat"/>
          <w:i/>
          <w:color w:val="000000"/>
          <w:sz w:val="16"/>
          <w:szCs w:val="16"/>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C763FB" w14:paraId="6560B439" w14:textId="77777777" w:rsidTr="00F32DDC">
        <w:tc>
          <w:tcPr>
            <w:tcW w:w="2837" w:type="dxa"/>
            <w:shd w:val="clear" w:color="auto" w:fill="D9E2F3"/>
            <w:vAlign w:val="center"/>
          </w:tcPr>
          <w:p w14:paraId="3CE37AA9" w14:textId="77777777" w:rsidR="00A9306E" w:rsidRPr="00C763FB" w:rsidRDefault="00A9306E" w:rsidP="00427CDB">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Адрес  электронной почты</w:t>
            </w:r>
          </w:p>
        </w:tc>
        <w:tc>
          <w:tcPr>
            <w:tcW w:w="6180" w:type="dxa"/>
            <w:vAlign w:val="center"/>
          </w:tcPr>
          <w:p w14:paraId="7DE56BAC" w14:textId="77777777" w:rsidR="00A9306E" w:rsidRPr="00C763FB" w:rsidRDefault="00A9306E" w:rsidP="00427CDB">
            <w:pPr>
              <w:spacing w:before="240"/>
              <w:rPr>
                <w:rFonts w:ascii="Sylfaen" w:eastAsia="GHEA Grapalat" w:hAnsi="Sylfaen" w:cs="GHEA Grapalat"/>
                <w:sz w:val="16"/>
                <w:szCs w:val="16"/>
              </w:rPr>
            </w:pPr>
          </w:p>
        </w:tc>
      </w:tr>
      <w:tr w:rsidR="00A9306E" w:rsidRPr="00C763FB" w14:paraId="10AD2945" w14:textId="77777777" w:rsidTr="00F32DDC">
        <w:tc>
          <w:tcPr>
            <w:tcW w:w="2837" w:type="dxa"/>
            <w:shd w:val="clear" w:color="auto" w:fill="D9E2F3"/>
            <w:vAlign w:val="center"/>
          </w:tcPr>
          <w:p w14:paraId="49EEC998" w14:textId="77777777" w:rsidR="00A9306E" w:rsidRPr="00C763FB" w:rsidRDefault="00A9306E" w:rsidP="00427CDB">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Номер телефона</w:t>
            </w:r>
          </w:p>
        </w:tc>
        <w:tc>
          <w:tcPr>
            <w:tcW w:w="6180" w:type="dxa"/>
            <w:vAlign w:val="center"/>
          </w:tcPr>
          <w:p w14:paraId="68B8B2B8" w14:textId="77777777" w:rsidR="00A9306E" w:rsidRPr="00C763FB" w:rsidRDefault="00A9306E" w:rsidP="00427CDB">
            <w:pPr>
              <w:spacing w:before="240"/>
              <w:rPr>
                <w:rFonts w:ascii="Sylfaen" w:eastAsia="GHEA Grapalat" w:hAnsi="Sylfaen" w:cs="GHEA Grapalat"/>
                <w:sz w:val="16"/>
                <w:szCs w:val="16"/>
              </w:rPr>
            </w:pPr>
          </w:p>
        </w:tc>
      </w:tr>
    </w:tbl>
    <w:p w14:paraId="5E14E92C" w14:textId="77777777" w:rsidR="00A9306E" w:rsidRPr="00C763FB" w:rsidRDefault="00A9306E" w:rsidP="00427CDB">
      <w:pPr>
        <w:pBdr>
          <w:top w:val="nil"/>
          <w:left w:val="nil"/>
          <w:bottom w:val="nil"/>
          <w:right w:val="nil"/>
          <w:between w:val="nil"/>
        </w:pBdr>
        <w:ind w:left="792"/>
        <w:rPr>
          <w:rFonts w:ascii="Sylfaen" w:eastAsia="GHEA Grapalat" w:hAnsi="Sylfaen" w:cs="GHEA Grapalat"/>
          <w:i/>
          <w:color w:val="000000"/>
          <w:sz w:val="16"/>
          <w:szCs w:val="16"/>
        </w:rPr>
      </w:pPr>
      <w:r w:rsidRPr="00C763FB">
        <w:rPr>
          <w:rFonts w:ascii="Sylfaen" w:hAnsi="Sylfaen"/>
          <w:sz w:val="16"/>
          <w:szCs w:val="16"/>
        </w:rPr>
        <w:br w:type="page"/>
      </w:r>
    </w:p>
    <w:p w14:paraId="63422429" w14:textId="77777777" w:rsidR="00A9306E" w:rsidRPr="00C763FB" w:rsidRDefault="00A9306E" w:rsidP="00427CDB">
      <w:pPr>
        <w:numPr>
          <w:ilvl w:val="0"/>
          <w:numId w:val="25"/>
        </w:numPr>
        <w:pBdr>
          <w:top w:val="nil"/>
          <w:left w:val="nil"/>
          <w:bottom w:val="nil"/>
          <w:right w:val="nil"/>
          <w:between w:val="nil"/>
        </w:pBdr>
        <w:rPr>
          <w:rFonts w:ascii="Sylfaen" w:eastAsia="GHEA Grapalat" w:hAnsi="Sylfaen" w:cs="GHEA Grapalat"/>
          <w:b/>
          <w:color w:val="000000"/>
          <w:sz w:val="16"/>
          <w:szCs w:val="16"/>
        </w:rPr>
      </w:pPr>
      <w:r w:rsidRPr="00C763FB">
        <w:rPr>
          <w:rFonts w:ascii="Sylfaen" w:eastAsia="GHEA Grapalat" w:hAnsi="Sylfaen" w:cs="GHEA Grapalat"/>
          <w:b/>
          <w:color w:val="000000"/>
          <w:sz w:val="16"/>
          <w:szCs w:val="16"/>
        </w:rPr>
        <w:lastRenderedPageBreak/>
        <w:t>Промежуточные юридические лица</w:t>
      </w:r>
    </w:p>
    <w:p w14:paraId="7B72174D" w14:textId="77777777" w:rsidR="00A9306E" w:rsidRPr="00C763FB" w:rsidRDefault="00A9306E" w:rsidP="00427CDB">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sz w:val="16"/>
          <w:szCs w:val="16"/>
        </w:rPr>
      </w:pPr>
      <w:r w:rsidRPr="00C763FB">
        <w:rPr>
          <w:rFonts w:ascii="Sylfaen" w:eastAsia="GHEA Grapalat" w:hAnsi="Sylfaen" w:cs="GHEA Grapalat"/>
          <w:i/>
          <w:color w:val="000000"/>
          <w:sz w:val="16"/>
          <w:szCs w:val="16"/>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C763FB" w14:paraId="68307582" w14:textId="77777777" w:rsidTr="00F32DDC">
        <w:tc>
          <w:tcPr>
            <w:tcW w:w="2835" w:type="dxa"/>
            <w:shd w:val="clear" w:color="auto" w:fill="D9E2F3"/>
            <w:vAlign w:val="center"/>
          </w:tcPr>
          <w:p w14:paraId="62F4E014" w14:textId="77777777" w:rsidR="00A9306E" w:rsidRPr="00C763FB" w:rsidRDefault="00A9306E" w:rsidP="00427CDB">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Наименование</w:t>
            </w:r>
          </w:p>
        </w:tc>
        <w:tc>
          <w:tcPr>
            <w:tcW w:w="6180" w:type="dxa"/>
            <w:vAlign w:val="center"/>
          </w:tcPr>
          <w:p w14:paraId="674549E3" w14:textId="77777777" w:rsidR="00A9306E" w:rsidRPr="00C763FB" w:rsidRDefault="00A9306E" w:rsidP="00427CDB">
            <w:pPr>
              <w:spacing w:before="240"/>
              <w:rPr>
                <w:rFonts w:ascii="Sylfaen" w:eastAsia="GHEA Grapalat" w:hAnsi="Sylfaen" w:cs="GHEA Grapalat"/>
                <w:sz w:val="16"/>
                <w:szCs w:val="16"/>
              </w:rPr>
            </w:pPr>
          </w:p>
        </w:tc>
      </w:tr>
      <w:tr w:rsidR="00A9306E" w:rsidRPr="00C763FB" w14:paraId="4F6E3D65" w14:textId="77777777" w:rsidTr="00F32DDC">
        <w:tc>
          <w:tcPr>
            <w:tcW w:w="2835" w:type="dxa"/>
            <w:shd w:val="clear" w:color="auto" w:fill="D9E2F3"/>
            <w:vAlign w:val="center"/>
          </w:tcPr>
          <w:p w14:paraId="2618F995" w14:textId="77777777" w:rsidR="00A9306E" w:rsidRPr="00C763FB" w:rsidRDefault="00A9306E" w:rsidP="00427CDB">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Наименование латинскими буквами</w:t>
            </w:r>
          </w:p>
        </w:tc>
        <w:tc>
          <w:tcPr>
            <w:tcW w:w="6180" w:type="dxa"/>
            <w:vAlign w:val="center"/>
          </w:tcPr>
          <w:p w14:paraId="272B9E8D" w14:textId="77777777" w:rsidR="00A9306E" w:rsidRPr="00C763FB" w:rsidRDefault="00A9306E" w:rsidP="00427CDB">
            <w:pPr>
              <w:spacing w:before="240"/>
              <w:rPr>
                <w:rFonts w:ascii="Sylfaen" w:eastAsia="GHEA Grapalat" w:hAnsi="Sylfaen" w:cs="GHEA Grapalat"/>
                <w:sz w:val="16"/>
                <w:szCs w:val="16"/>
              </w:rPr>
            </w:pPr>
          </w:p>
        </w:tc>
      </w:tr>
      <w:tr w:rsidR="00A9306E" w:rsidRPr="00C763FB" w14:paraId="3D748065" w14:textId="77777777" w:rsidTr="00F32DDC">
        <w:tc>
          <w:tcPr>
            <w:tcW w:w="2835" w:type="dxa"/>
            <w:shd w:val="clear" w:color="auto" w:fill="D9E2F3"/>
            <w:vAlign w:val="center"/>
          </w:tcPr>
          <w:p w14:paraId="5336320B" w14:textId="77777777" w:rsidR="00A9306E" w:rsidRPr="00C763FB" w:rsidRDefault="00A9306E" w:rsidP="00427CDB">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Номер государственной регистрации</w:t>
            </w:r>
          </w:p>
        </w:tc>
        <w:tc>
          <w:tcPr>
            <w:tcW w:w="6180" w:type="dxa"/>
            <w:vAlign w:val="center"/>
          </w:tcPr>
          <w:p w14:paraId="612AAE7B" w14:textId="77777777" w:rsidR="00A9306E" w:rsidRPr="00C763FB" w:rsidRDefault="00A9306E" w:rsidP="00427CDB">
            <w:pPr>
              <w:spacing w:before="240"/>
              <w:rPr>
                <w:rFonts w:ascii="Sylfaen" w:eastAsia="GHEA Grapalat" w:hAnsi="Sylfaen" w:cs="GHEA Grapalat"/>
                <w:sz w:val="16"/>
                <w:szCs w:val="16"/>
              </w:rPr>
            </w:pPr>
          </w:p>
        </w:tc>
      </w:tr>
      <w:tr w:rsidR="00A9306E" w:rsidRPr="00C763FB" w14:paraId="6F323949" w14:textId="77777777" w:rsidTr="00F32DDC">
        <w:tc>
          <w:tcPr>
            <w:tcW w:w="2835" w:type="dxa"/>
            <w:shd w:val="clear" w:color="auto" w:fill="D9E2F3"/>
            <w:vAlign w:val="center"/>
          </w:tcPr>
          <w:p w14:paraId="396E891E" w14:textId="77777777" w:rsidR="00A9306E" w:rsidRPr="00C763FB" w:rsidRDefault="00A9306E" w:rsidP="00427CDB">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День, месяц, год регистрации</w:t>
            </w:r>
          </w:p>
        </w:tc>
        <w:tc>
          <w:tcPr>
            <w:tcW w:w="6180" w:type="dxa"/>
            <w:vAlign w:val="center"/>
          </w:tcPr>
          <w:p w14:paraId="608F295A" w14:textId="77777777" w:rsidR="00A9306E" w:rsidRPr="00C763FB" w:rsidRDefault="00A9306E" w:rsidP="00427CDB">
            <w:pPr>
              <w:spacing w:before="240"/>
              <w:rPr>
                <w:rFonts w:ascii="Sylfaen" w:eastAsia="GHEA Grapalat" w:hAnsi="Sylfaen" w:cs="GHEA Grapalat"/>
                <w:sz w:val="16"/>
                <w:szCs w:val="16"/>
              </w:rPr>
            </w:pPr>
          </w:p>
        </w:tc>
      </w:tr>
      <w:tr w:rsidR="00A9306E" w:rsidRPr="00C763FB" w14:paraId="5BA50744" w14:textId="77777777" w:rsidTr="00F32DDC">
        <w:tc>
          <w:tcPr>
            <w:tcW w:w="2835" w:type="dxa"/>
            <w:shd w:val="clear" w:color="auto" w:fill="D9E2F3"/>
            <w:vAlign w:val="center"/>
          </w:tcPr>
          <w:p w14:paraId="74CC8C51" w14:textId="77777777" w:rsidR="00A9306E" w:rsidRPr="00C763FB" w:rsidRDefault="00A9306E" w:rsidP="00427CDB">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Адрес регистрации</w:t>
            </w:r>
          </w:p>
        </w:tc>
        <w:tc>
          <w:tcPr>
            <w:tcW w:w="6180" w:type="dxa"/>
            <w:vAlign w:val="center"/>
          </w:tcPr>
          <w:p w14:paraId="663007B8" w14:textId="77777777" w:rsidR="00A9306E" w:rsidRPr="00C763FB" w:rsidRDefault="00A9306E" w:rsidP="00427CDB">
            <w:pPr>
              <w:spacing w:before="240"/>
              <w:rPr>
                <w:rFonts w:ascii="Sylfaen" w:eastAsia="GHEA Grapalat" w:hAnsi="Sylfaen" w:cs="GHEA Grapalat"/>
                <w:sz w:val="16"/>
                <w:szCs w:val="16"/>
              </w:rPr>
            </w:pPr>
          </w:p>
        </w:tc>
      </w:tr>
      <w:tr w:rsidR="00A9306E" w:rsidRPr="00C763FB" w14:paraId="0924F432" w14:textId="77777777" w:rsidTr="00F32DDC">
        <w:tc>
          <w:tcPr>
            <w:tcW w:w="2835" w:type="dxa"/>
            <w:shd w:val="clear" w:color="auto" w:fill="D9E2F3"/>
            <w:vAlign w:val="center"/>
          </w:tcPr>
          <w:p w14:paraId="6514AB58" w14:textId="77777777" w:rsidR="00A9306E" w:rsidRPr="00C763FB" w:rsidRDefault="00A9306E" w:rsidP="00427CDB">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Государство регистрации</w:t>
            </w:r>
          </w:p>
        </w:tc>
        <w:tc>
          <w:tcPr>
            <w:tcW w:w="6180" w:type="dxa"/>
            <w:vAlign w:val="center"/>
          </w:tcPr>
          <w:p w14:paraId="64FE4188" w14:textId="77777777" w:rsidR="00A9306E" w:rsidRPr="00C763FB" w:rsidRDefault="00A9306E" w:rsidP="00427CDB">
            <w:pPr>
              <w:spacing w:before="240"/>
              <w:rPr>
                <w:rFonts w:ascii="Sylfaen" w:eastAsia="GHEA Grapalat" w:hAnsi="Sylfaen" w:cs="GHEA Grapalat"/>
                <w:sz w:val="16"/>
                <w:szCs w:val="16"/>
              </w:rPr>
            </w:pPr>
          </w:p>
        </w:tc>
      </w:tr>
      <w:tr w:rsidR="00A9306E" w:rsidRPr="00C763FB" w14:paraId="4AF48876" w14:textId="77777777" w:rsidTr="00F32DDC">
        <w:tc>
          <w:tcPr>
            <w:tcW w:w="2835" w:type="dxa"/>
            <w:shd w:val="clear" w:color="auto" w:fill="D9E2F3"/>
            <w:vAlign w:val="center"/>
          </w:tcPr>
          <w:p w14:paraId="69B8EA51" w14:textId="77777777" w:rsidR="00A9306E" w:rsidRPr="00C763FB" w:rsidRDefault="00A9306E" w:rsidP="00427CDB">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Имя и фамилия руководителя исполнительного органа</w:t>
            </w:r>
          </w:p>
        </w:tc>
        <w:tc>
          <w:tcPr>
            <w:tcW w:w="6180" w:type="dxa"/>
            <w:vAlign w:val="center"/>
          </w:tcPr>
          <w:p w14:paraId="7602228E" w14:textId="77777777" w:rsidR="00A9306E" w:rsidRPr="00C763FB" w:rsidRDefault="00A9306E" w:rsidP="00427CDB">
            <w:pPr>
              <w:spacing w:before="240"/>
              <w:rPr>
                <w:rFonts w:ascii="Sylfaen" w:eastAsia="GHEA Grapalat" w:hAnsi="Sylfaen" w:cs="GHEA Grapalat"/>
                <w:sz w:val="16"/>
                <w:szCs w:val="16"/>
              </w:rPr>
            </w:pPr>
          </w:p>
        </w:tc>
      </w:tr>
    </w:tbl>
    <w:p w14:paraId="2223FFD8" w14:textId="77777777" w:rsidR="00A9306E" w:rsidRPr="00C763FB" w:rsidRDefault="00A9306E" w:rsidP="00427CDB">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sz w:val="16"/>
          <w:szCs w:val="16"/>
        </w:rPr>
      </w:pPr>
      <w:r w:rsidRPr="00C763FB">
        <w:rPr>
          <w:rFonts w:ascii="Sylfaen" w:eastAsia="GHEA Grapalat" w:hAnsi="Sylfaen" w:cs="GHEA Grapalat"/>
          <w:i/>
          <w:color w:val="000000"/>
          <w:sz w:val="16"/>
          <w:szCs w:val="16"/>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C763FB" w14:paraId="1054A019" w14:textId="77777777" w:rsidTr="00F32DDC">
        <w:trPr>
          <w:trHeight w:val="853"/>
        </w:trPr>
        <w:tc>
          <w:tcPr>
            <w:tcW w:w="2835" w:type="dxa"/>
            <w:vMerge w:val="restart"/>
            <w:shd w:val="clear" w:color="auto" w:fill="D9E2F3"/>
            <w:vAlign w:val="center"/>
          </w:tcPr>
          <w:p w14:paraId="5A1AC74D" w14:textId="77777777" w:rsidR="00A9306E" w:rsidRPr="00C763FB" w:rsidRDefault="00A9306E" w:rsidP="00427CDB">
            <w:pPr>
              <w:numPr>
                <w:ilvl w:val="2"/>
                <w:numId w:val="25"/>
              </w:numPr>
              <w:pBdr>
                <w:top w:val="nil"/>
                <w:left w:val="nil"/>
                <w:bottom w:val="nil"/>
                <w:right w:val="nil"/>
                <w:between w:val="nil"/>
              </w:pBdr>
              <w:ind w:left="142" w:hanging="142"/>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505CB9E7" w14:textId="77777777" w:rsidR="00A9306E" w:rsidRPr="00C763FB" w:rsidRDefault="00A9306E" w:rsidP="00427CDB">
            <w:pPr>
              <w:spacing w:before="240"/>
              <w:rPr>
                <w:rFonts w:ascii="Sylfaen" w:eastAsia="GHEA Grapalat" w:hAnsi="Sylfaen" w:cs="GHEA Grapalat"/>
                <w:sz w:val="16"/>
                <w:szCs w:val="16"/>
              </w:rPr>
            </w:pPr>
          </w:p>
        </w:tc>
      </w:tr>
      <w:tr w:rsidR="00A9306E" w:rsidRPr="00C763FB" w14:paraId="1D513920" w14:textId="77777777" w:rsidTr="00F32DDC">
        <w:trPr>
          <w:trHeight w:val="850"/>
        </w:trPr>
        <w:tc>
          <w:tcPr>
            <w:tcW w:w="2835" w:type="dxa"/>
            <w:vMerge/>
            <w:shd w:val="clear" w:color="auto" w:fill="D9E2F3"/>
            <w:vAlign w:val="center"/>
          </w:tcPr>
          <w:p w14:paraId="198E9602" w14:textId="77777777" w:rsidR="00A9306E" w:rsidRPr="00C763FB" w:rsidRDefault="00A9306E" w:rsidP="00427CDB">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p>
        </w:tc>
        <w:tc>
          <w:tcPr>
            <w:tcW w:w="6180" w:type="dxa"/>
          </w:tcPr>
          <w:p w14:paraId="0E1D83AD" w14:textId="77777777" w:rsidR="00A9306E" w:rsidRPr="00C763FB" w:rsidRDefault="00A9306E" w:rsidP="00427CDB">
            <w:pPr>
              <w:spacing w:before="240"/>
              <w:rPr>
                <w:rFonts w:ascii="Sylfaen" w:eastAsia="GHEA Grapalat" w:hAnsi="Sylfaen" w:cs="GHEA Grapalat"/>
                <w:sz w:val="16"/>
                <w:szCs w:val="16"/>
              </w:rPr>
            </w:pPr>
          </w:p>
        </w:tc>
      </w:tr>
      <w:tr w:rsidR="00A9306E" w:rsidRPr="00C763FB" w14:paraId="288CAD17" w14:textId="77777777" w:rsidTr="00F32DDC">
        <w:trPr>
          <w:trHeight w:val="850"/>
        </w:trPr>
        <w:tc>
          <w:tcPr>
            <w:tcW w:w="2835" w:type="dxa"/>
            <w:vMerge/>
            <w:shd w:val="clear" w:color="auto" w:fill="D9E2F3"/>
            <w:vAlign w:val="center"/>
          </w:tcPr>
          <w:p w14:paraId="500939B8" w14:textId="77777777" w:rsidR="00A9306E" w:rsidRPr="00C763FB" w:rsidRDefault="00A9306E" w:rsidP="00427CDB">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p>
        </w:tc>
        <w:tc>
          <w:tcPr>
            <w:tcW w:w="6180" w:type="dxa"/>
          </w:tcPr>
          <w:p w14:paraId="0CF8316C" w14:textId="77777777" w:rsidR="00A9306E" w:rsidRPr="00C763FB" w:rsidRDefault="00A9306E" w:rsidP="00427CDB">
            <w:pPr>
              <w:spacing w:before="240"/>
              <w:rPr>
                <w:rFonts w:ascii="Sylfaen" w:eastAsia="GHEA Grapalat" w:hAnsi="Sylfaen" w:cs="GHEA Grapalat"/>
                <w:sz w:val="16"/>
                <w:szCs w:val="16"/>
              </w:rPr>
            </w:pPr>
          </w:p>
        </w:tc>
      </w:tr>
      <w:tr w:rsidR="00A9306E" w:rsidRPr="00C763FB" w14:paraId="71C5E30E" w14:textId="77777777" w:rsidTr="00F32DDC">
        <w:trPr>
          <w:trHeight w:val="850"/>
        </w:trPr>
        <w:tc>
          <w:tcPr>
            <w:tcW w:w="2835" w:type="dxa"/>
            <w:vMerge/>
            <w:shd w:val="clear" w:color="auto" w:fill="D9E2F3"/>
            <w:vAlign w:val="center"/>
          </w:tcPr>
          <w:p w14:paraId="37D90F51" w14:textId="77777777" w:rsidR="00A9306E" w:rsidRPr="00C763FB" w:rsidRDefault="00A9306E" w:rsidP="00427CDB">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p>
        </w:tc>
        <w:tc>
          <w:tcPr>
            <w:tcW w:w="6180" w:type="dxa"/>
          </w:tcPr>
          <w:p w14:paraId="1D2D669A" w14:textId="77777777" w:rsidR="00A9306E" w:rsidRPr="00C763FB" w:rsidRDefault="00A9306E" w:rsidP="00427CDB">
            <w:pPr>
              <w:spacing w:before="240"/>
              <w:rPr>
                <w:rFonts w:ascii="Sylfaen" w:eastAsia="GHEA Grapalat" w:hAnsi="Sylfaen" w:cs="GHEA Grapalat"/>
                <w:sz w:val="16"/>
                <w:szCs w:val="16"/>
              </w:rPr>
            </w:pPr>
          </w:p>
        </w:tc>
      </w:tr>
      <w:tr w:rsidR="00A9306E" w:rsidRPr="00C763FB" w14:paraId="6E0BCB9C" w14:textId="77777777" w:rsidTr="00F32DDC">
        <w:trPr>
          <w:trHeight w:val="850"/>
        </w:trPr>
        <w:tc>
          <w:tcPr>
            <w:tcW w:w="2835" w:type="dxa"/>
            <w:vMerge/>
            <w:shd w:val="clear" w:color="auto" w:fill="D9E2F3"/>
            <w:vAlign w:val="center"/>
          </w:tcPr>
          <w:p w14:paraId="4FA48A5E" w14:textId="77777777" w:rsidR="00A9306E" w:rsidRPr="00C763FB" w:rsidRDefault="00A9306E" w:rsidP="00427CDB">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p>
        </w:tc>
        <w:tc>
          <w:tcPr>
            <w:tcW w:w="6180" w:type="dxa"/>
          </w:tcPr>
          <w:p w14:paraId="765D22C5" w14:textId="77777777" w:rsidR="00A9306E" w:rsidRPr="00C763FB" w:rsidRDefault="00A9306E" w:rsidP="00427CDB">
            <w:pPr>
              <w:spacing w:before="240"/>
              <w:rPr>
                <w:rFonts w:ascii="Sylfaen" w:eastAsia="GHEA Grapalat" w:hAnsi="Sylfaen" w:cs="GHEA Grapalat"/>
                <w:sz w:val="16"/>
                <w:szCs w:val="16"/>
              </w:rPr>
            </w:pPr>
          </w:p>
        </w:tc>
      </w:tr>
    </w:tbl>
    <w:p w14:paraId="558F1D2D" w14:textId="77777777" w:rsidR="00A9306E" w:rsidRPr="00C763FB" w:rsidRDefault="00A9306E" w:rsidP="00427CDB">
      <w:pPr>
        <w:numPr>
          <w:ilvl w:val="1"/>
          <w:numId w:val="25"/>
        </w:numPr>
        <w:pBdr>
          <w:top w:val="nil"/>
          <w:left w:val="nil"/>
          <w:bottom w:val="nil"/>
          <w:right w:val="nil"/>
          <w:between w:val="nil"/>
        </w:pBdr>
        <w:spacing w:before="240"/>
        <w:rPr>
          <w:rFonts w:ascii="Sylfaen" w:eastAsia="GHEA Grapalat" w:hAnsi="Sylfaen" w:cs="GHEA Grapalat"/>
          <w:i/>
          <w:sz w:val="16"/>
          <w:szCs w:val="16"/>
        </w:rPr>
      </w:pPr>
      <w:r w:rsidRPr="00C763FB">
        <w:rPr>
          <w:rFonts w:ascii="Sylfaen" w:eastAsia="GHEA Grapalat" w:hAnsi="Sylfaen" w:cs="GHEA Grapalat"/>
          <w:i/>
          <w:sz w:val="16"/>
          <w:szCs w:val="16"/>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C763FB" w14:paraId="100AFDB8" w14:textId="77777777" w:rsidTr="00F32DDC">
        <w:tc>
          <w:tcPr>
            <w:tcW w:w="2835" w:type="dxa"/>
            <w:shd w:val="clear" w:color="auto" w:fill="D9E2F3"/>
            <w:vAlign w:val="center"/>
          </w:tcPr>
          <w:p w14:paraId="6E5F2AC6" w14:textId="77777777" w:rsidR="00A9306E" w:rsidRPr="00C763FB" w:rsidRDefault="00A9306E" w:rsidP="00427CDB">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Наименование фондовой биржи</w:t>
            </w:r>
          </w:p>
        </w:tc>
        <w:tc>
          <w:tcPr>
            <w:tcW w:w="6180" w:type="dxa"/>
            <w:vAlign w:val="center"/>
          </w:tcPr>
          <w:p w14:paraId="53F8EF8E" w14:textId="77777777" w:rsidR="00A9306E" w:rsidRPr="00C763FB" w:rsidRDefault="00A9306E" w:rsidP="00427CDB">
            <w:pPr>
              <w:spacing w:before="240"/>
              <w:rPr>
                <w:rFonts w:ascii="Sylfaen" w:eastAsia="GHEA Grapalat" w:hAnsi="Sylfaen" w:cs="GHEA Grapalat"/>
                <w:sz w:val="16"/>
                <w:szCs w:val="16"/>
              </w:rPr>
            </w:pPr>
          </w:p>
        </w:tc>
      </w:tr>
      <w:tr w:rsidR="00A9306E" w:rsidRPr="00C763FB" w14:paraId="602702DF" w14:textId="77777777" w:rsidTr="00F32DDC">
        <w:tc>
          <w:tcPr>
            <w:tcW w:w="2835" w:type="dxa"/>
            <w:shd w:val="clear" w:color="auto" w:fill="D9E2F3"/>
            <w:vAlign w:val="center"/>
          </w:tcPr>
          <w:p w14:paraId="10B43B3C" w14:textId="77777777" w:rsidR="00A9306E" w:rsidRPr="00C763FB" w:rsidRDefault="00A9306E" w:rsidP="00427CDB">
            <w:pPr>
              <w:numPr>
                <w:ilvl w:val="2"/>
                <w:numId w:val="25"/>
              </w:numPr>
              <w:pBdr>
                <w:top w:val="nil"/>
                <w:left w:val="nil"/>
                <w:bottom w:val="nil"/>
                <w:right w:val="nil"/>
                <w:between w:val="nil"/>
              </w:pBdr>
              <w:ind w:left="0" w:firstLine="0"/>
              <w:rPr>
                <w:rFonts w:ascii="Sylfaen" w:eastAsia="GHEA Grapalat" w:hAnsi="Sylfaen" w:cs="GHEA Grapalat"/>
                <w:color w:val="000000"/>
                <w:sz w:val="16"/>
                <w:szCs w:val="16"/>
              </w:rPr>
            </w:pPr>
            <w:r w:rsidRPr="00C763FB">
              <w:rPr>
                <w:rFonts w:ascii="Sylfaen" w:eastAsia="GHEA Grapalat" w:hAnsi="Sylfaen" w:cs="GHEA Grapalat"/>
                <w:color w:val="000000"/>
                <w:sz w:val="16"/>
                <w:szCs w:val="16"/>
              </w:rPr>
              <w:t>Ссылка на документы, наличествующие на бирже</w:t>
            </w:r>
          </w:p>
        </w:tc>
        <w:tc>
          <w:tcPr>
            <w:tcW w:w="6180" w:type="dxa"/>
            <w:vAlign w:val="center"/>
          </w:tcPr>
          <w:p w14:paraId="6D5139E5" w14:textId="77777777" w:rsidR="00A9306E" w:rsidRPr="00C763FB" w:rsidRDefault="00A9306E" w:rsidP="00427CDB">
            <w:pPr>
              <w:spacing w:before="240"/>
              <w:rPr>
                <w:rFonts w:ascii="Sylfaen" w:eastAsia="GHEA Grapalat" w:hAnsi="Sylfaen" w:cs="GHEA Grapalat"/>
                <w:sz w:val="16"/>
                <w:szCs w:val="16"/>
              </w:rPr>
            </w:pPr>
          </w:p>
        </w:tc>
      </w:tr>
    </w:tbl>
    <w:p w14:paraId="53A60871" w14:textId="0E6001FD" w:rsidR="00A9306E" w:rsidRPr="00C763FB" w:rsidRDefault="00A9306E" w:rsidP="00427CDB">
      <w:pPr>
        <w:pBdr>
          <w:top w:val="nil"/>
          <w:left w:val="nil"/>
          <w:bottom w:val="nil"/>
          <w:right w:val="nil"/>
          <w:between w:val="nil"/>
        </w:pBdr>
        <w:spacing w:before="240"/>
        <w:rPr>
          <w:rFonts w:ascii="Sylfaen" w:eastAsia="GHEA Grapalat" w:hAnsi="Sylfaen" w:cs="GHEA Grapalat"/>
          <w:i/>
          <w:sz w:val="16"/>
          <w:szCs w:val="16"/>
        </w:rPr>
      </w:pPr>
    </w:p>
    <w:p w14:paraId="239EB251" w14:textId="77777777" w:rsidR="00A9306E" w:rsidRPr="00C763FB" w:rsidRDefault="00A9306E" w:rsidP="00427CDB">
      <w:pPr>
        <w:pStyle w:val="aff"/>
        <w:numPr>
          <w:ilvl w:val="0"/>
          <w:numId w:val="25"/>
        </w:numPr>
        <w:pBdr>
          <w:top w:val="nil"/>
          <w:left w:val="nil"/>
          <w:bottom w:val="nil"/>
          <w:right w:val="nil"/>
          <w:between w:val="nil"/>
        </w:pBdr>
        <w:rPr>
          <w:rFonts w:ascii="Sylfaen" w:eastAsia="GHEA Grapalat" w:hAnsi="Sylfaen" w:cs="GHEA Grapalat"/>
          <w:b/>
          <w:color w:val="000000"/>
          <w:sz w:val="16"/>
          <w:szCs w:val="16"/>
        </w:rPr>
      </w:pPr>
      <w:r w:rsidRPr="00C763FB">
        <w:rPr>
          <w:rFonts w:ascii="Sylfaen" w:eastAsia="GHEA Grapalat" w:hAnsi="Sylfaen" w:cs="GHEA Grapalat"/>
          <w:b/>
          <w:color w:val="000000"/>
          <w:sz w:val="16"/>
          <w:szCs w:val="16"/>
        </w:rPr>
        <w:t>Дополнительные примечания</w:t>
      </w:r>
    </w:p>
    <w:tbl>
      <w:tblPr>
        <w:tblStyle w:val="afe"/>
        <w:tblW w:w="0" w:type="auto"/>
        <w:tblLayout w:type="fixed"/>
        <w:tblLook w:val="04A0" w:firstRow="1" w:lastRow="0" w:firstColumn="1" w:lastColumn="0" w:noHBand="0" w:noVBand="1"/>
      </w:tblPr>
      <w:tblGrid>
        <w:gridCol w:w="9016"/>
      </w:tblGrid>
      <w:tr w:rsidR="00A9306E" w:rsidRPr="00C763FB" w14:paraId="135B9FD1" w14:textId="77777777" w:rsidTr="00F32DDC">
        <w:tc>
          <w:tcPr>
            <w:tcW w:w="9016" w:type="dxa"/>
            <w:shd w:val="clear" w:color="auto" w:fill="DBE5F1" w:themeFill="accent1" w:themeFillTint="33"/>
          </w:tcPr>
          <w:p w14:paraId="1A2B8A0C" w14:textId="77777777" w:rsidR="00A9306E" w:rsidRPr="00C763FB" w:rsidRDefault="00A9306E" w:rsidP="00427CDB">
            <w:pPr>
              <w:spacing w:before="240"/>
              <w:rPr>
                <w:rFonts w:ascii="Sylfaen" w:eastAsia="GHEA Grapalat" w:hAnsi="Sylfaen" w:cs="GHEA Grapalat"/>
                <w:i/>
                <w:color w:val="000000"/>
                <w:sz w:val="16"/>
                <w:szCs w:val="16"/>
              </w:rPr>
            </w:pPr>
            <w:r w:rsidRPr="00C763FB">
              <w:rPr>
                <w:rFonts w:ascii="Sylfaen" w:eastAsia="GHEA Grapalat" w:hAnsi="Sylfaen" w:cs="GHEA Grapalat"/>
                <w:i/>
                <w:color w:val="000000"/>
                <w:sz w:val="16"/>
                <w:szCs w:val="16"/>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C763FB" w14:paraId="7A7E70D9" w14:textId="77777777" w:rsidTr="00C763FB">
        <w:trPr>
          <w:trHeight w:val="370"/>
        </w:trPr>
        <w:tc>
          <w:tcPr>
            <w:tcW w:w="9016" w:type="dxa"/>
          </w:tcPr>
          <w:p w14:paraId="3D0EC3E8" w14:textId="77777777" w:rsidR="00A9306E" w:rsidRPr="00C763FB" w:rsidRDefault="00A9306E" w:rsidP="00427CDB">
            <w:pPr>
              <w:rPr>
                <w:rFonts w:ascii="Sylfaen" w:eastAsia="GHEA Grapalat" w:hAnsi="Sylfaen" w:cs="GHEA Grapalat"/>
                <w:b/>
                <w:color w:val="000000"/>
                <w:sz w:val="16"/>
                <w:szCs w:val="16"/>
              </w:rPr>
            </w:pPr>
          </w:p>
        </w:tc>
      </w:tr>
    </w:tbl>
    <w:p w14:paraId="5FBC1F4E" w14:textId="77777777" w:rsidR="00A9306E" w:rsidRPr="00C763FB" w:rsidRDefault="00A9306E" w:rsidP="00C763FB">
      <w:pPr>
        <w:pBdr>
          <w:top w:val="nil"/>
          <w:left w:val="nil"/>
          <w:bottom w:val="nil"/>
          <w:right w:val="nil"/>
          <w:between w:val="nil"/>
        </w:pBdr>
        <w:rPr>
          <w:rFonts w:ascii="Sylfaen" w:eastAsia="GHEA Grapalat" w:hAnsi="Sylfaen" w:cs="GHEA Grapalat"/>
          <w:b/>
          <w:color w:val="000000"/>
          <w:sz w:val="16"/>
          <w:szCs w:val="16"/>
        </w:rPr>
      </w:pPr>
    </w:p>
    <w:p w14:paraId="4F09D185" w14:textId="77777777" w:rsidR="00A9306E" w:rsidRPr="00C763FB" w:rsidRDefault="00A9306E" w:rsidP="00427CDB">
      <w:pPr>
        <w:rPr>
          <w:rFonts w:ascii="Sylfaen" w:hAnsi="Sylfaen"/>
          <w:b/>
          <w:sz w:val="16"/>
          <w:szCs w:val="16"/>
        </w:rPr>
      </w:pPr>
    </w:p>
    <w:p w14:paraId="46B7C185" w14:textId="77777777" w:rsidR="00A9306E" w:rsidRPr="00C763FB" w:rsidRDefault="00A9306E" w:rsidP="00427CDB">
      <w:pPr>
        <w:rPr>
          <w:ins w:id="8" w:author="Inesa Kocharyan" w:date="2021-09-01T11:45:00Z"/>
          <w:rFonts w:ascii="Sylfaen" w:hAnsi="Sylfaen"/>
          <w:b/>
          <w:sz w:val="16"/>
          <w:szCs w:val="16"/>
        </w:rPr>
      </w:pPr>
    </w:p>
    <w:p w14:paraId="1287DBDE" w14:textId="77777777" w:rsidR="00A9306E" w:rsidRPr="00C763FB" w:rsidRDefault="00A9306E" w:rsidP="00427CDB">
      <w:pPr>
        <w:rPr>
          <w:rFonts w:ascii="Sylfaen" w:hAnsi="Sylfaen"/>
          <w:b/>
          <w:sz w:val="16"/>
          <w:szCs w:val="16"/>
        </w:rPr>
      </w:pPr>
      <w:r w:rsidRPr="00C763FB">
        <w:rPr>
          <w:rFonts w:ascii="Sylfaen" w:hAnsi="Sylfaen"/>
          <w:b/>
          <w:sz w:val="16"/>
          <w:szCs w:val="16"/>
        </w:rPr>
        <w:br w:type="page"/>
      </w:r>
    </w:p>
    <w:p w14:paraId="010A913E" w14:textId="77777777" w:rsidR="00A9306E" w:rsidRPr="00C763FB" w:rsidRDefault="00A9306E" w:rsidP="00427CDB">
      <w:pPr>
        <w:contextualSpacing/>
        <w:jc w:val="center"/>
        <w:rPr>
          <w:rFonts w:ascii="Sylfaen" w:hAnsi="Sylfaen"/>
          <w:b/>
          <w:sz w:val="16"/>
          <w:szCs w:val="16"/>
          <w:lang w:val="hy-AM"/>
        </w:rPr>
      </w:pPr>
      <w:r w:rsidRPr="00C763FB">
        <w:rPr>
          <w:rFonts w:ascii="Sylfaen" w:hAnsi="Sylfaen"/>
          <w:b/>
          <w:sz w:val="16"/>
          <w:szCs w:val="16"/>
        </w:rPr>
        <w:lastRenderedPageBreak/>
        <w:t>Порядок заполнения декларации</w:t>
      </w:r>
    </w:p>
    <w:p w14:paraId="0D72B6D7" w14:textId="77777777" w:rsidR="00A9306E" w:rsidRPr="00C763FB" w:rsidRDefault="00A9306E" w:rsidP="00427CDB">
      <w:pPr>
        <w:pStyle w:val="aff"/>
        <w:numPr>
          <w:ilvl w:val="0"/>
          <w:numId w:val="26"/>
        </w:numPr>
        <w:ind w:left="0"/>
        <w:contextualSpacing/>
        <w:jc w:val="both"/>
        <w:rPr>
          <w:rFonts w:ascii="Sylfaen" w:hAnsi="Sylfaen"/>
          <w:sz w:val="16"/>
          <w:szCs w:val="16"/>
        </w:rPr>
      </w:pPr>
      <w:r w:rsidRPr="00C763FB">
        <w:rPr>
          <w:rFonts w:ascii="Sylfaen" w:hAnsi="Sylfaen"/>
          <w:sz w:val="16"/>
          <w:szCs w:val="16"/>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04DD1C3E" w14:textId="77777777" w:rsidR="00A9306E" w:rsidRPr="00C763FB" w:rsidRDefault="00A9306E" w:rsidP="00427CDB">
      <w:pPr>
        <w:pStyle w:val="aff"/>
        <w:numPr>
          <w:ilvl w:val="0"/>
          <w:numId w:val="27"/>
        </w:numPr>
        <w:ind w:left="0" w:firstLine="142"/>
        <w:contextualSpacing/>
        <w:jc w:val="both"/>
        <w:rPr>
          <w:rFonts w:ascii="Sylfaen" w:hAnsi="Sylfaen"/>
          <w:sz w:val="16"/>
          <w:szCs w:val="16"/>
        </w:rPr>
      </w:pPr>
      <w:r w:rsidRPr="00C763FB">
        <w:rPr>
          <w:rFonts w:ascii="Sylfaen" w:hAnsi="Sylfaen"/>
          <w:sz w:val="16"/>
          <w:szCs w:val="16"/>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3191361A" w14:textId="77777777" w:rsidR="00A9306E" w:rsidRPr="00C763FB" w:rsidRDefault="00A9306E" w:rsidP="00427CDB">
      <w:pPr>
        <w:pStyle w:val="aff"/>
        <w:numPr>
          <w:ilvl w:val="0"/>
          <w:numId w:val="27"/>
        </w:numPr>
        <w:contextualSpacing/>
        <w:jc w:val="both"/>
        <w:rPr>
          <w:rFonts w:ascii="Sylfaen" w:hAnsi="Sylfaen"/>
          <w:sz w:val="16"/>
          <w:szCs w:val="16"/>
        </w:rPr>
      </w:pPr>
      <w:r w:rsidRPr="00C763FB">
        <w:rPr>
          <w:rFonts w:ascii="Sylfaen" w:hAnsi="Sylfaen"/>
          <w:sz w:val="16"/>
          <w:szCs w:val="16"/>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2AD54ECA" w14:textId="77777777" w:rsidR="00A9306E" w:rsidRPr="00C763FB" w:rsidRDefault="00A9306E" w:rsidP="00427CDB">
      <w:pPr>
        <w:pStyle w:val="aff"/>
        <w:numPr>
          <w:ilvl w:val="0"/>
          <w:numId w:val="27"/>
        </w:numPr>
        <w:ind w:left="0" w:firstLine="0"/>
        <w:contextualSpacing/>
        <w:jc w:val="both"/>
        <w:rPr>
          <w:rFonts w:ascii="Sylfaen" w:hAnsi="Sylfaen"/>
          <w:sz w:val="16"/>
          <w:szCs w:val="16"/>
        </w:rPr>
      </w:pPr>
      <w:r w:rsidRPr="00C763FB">
        <w:rPr>
          <w:rFonts w:ascii="Sylfaen" w:hAnsi="Sylfaen"/>
          <w:sz w:val="16"/>
          <w:szCs w:val="16"/>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543C5437" w14:textId="77777777" w:rsidR="00A9306E" w:rsidRPr="00C763FB" w:rsidRDefault="00A9306E" w:rsidP="00427CDB">
      <w:pPr>
        <w:pStyle w:val="aff"/>
        <w:numPr>
          <w:ilvl w:val="0"/>
          <w:numId w:val="26"/>
        </w:numPr>
        <w:ind w:left="142" w:hanging="284"/>
        <w:contextualSpacing/>
        <w:jc w:val="both"/>
        <w:rPr>
          <w:rFonts w:ascii="Sylfaen" w:hAnsi="Sylfaen"/>
          <w:sz w:val="16"/>
          <w:szCs w:val="16"/>
        </w:rPr>
      </w:pPr>
      <w:r w:rsidRPr="00C763FB">
        <w:rPr>
          <w:rFonts w:ascii="Sylfaen" w:hAnsi="Sylfaen"/>
          <w:sz w:val="16"/>
          <w:szCs w:val="16"/>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C763FB">
        <w:rPr>
          <w:rFonts w:ascii="Sylfaen" w:hAnsi="Sylfaen"/>
          <w:sz w:val="16"/>
          <w:szCs w:val="16"/>
        </w:rPr>
        <w:t>листингированы</w:t>
      </w:r>
      <w:proofErr w:type="spellEnd"/>
      <w:r w:rsidRPr="00C763FB">
        <w:rPr>
          <w:rFonts w:ascii="Sylfaen" w:hAnsi="Sylfaen"/>
          <w:sz w:val="16"/>
          <w:szCs w:val="16"/>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2977A659" w14:textId="77777777" w:rsidR="00A9306E" w:rsidRPr="00C763FB" w:rsidRDefault="00A9306E" w:rsidP="00427CDB">
      <w:pPr>
        <w:pStyle w:val="aff"/>
        <w:numPr>
          <w:ilvl w:val="0"/>
          <w:numId w:val="28"/>
        </w:numPr>
        <w:contextualSpacing/>
        <w:jc w:val="both"/>
        <w:rPr>
          <w:rFonts w:ascii="Sylfaen" w:hAnsi="Sylfaen"/>
          <w:sz w:val="16"/>
          <w:szCs w:val="16"/>
        </w:rPr>
      </w:pPr>
      <w:r w:rsidRPr="00C763FB">
        <w:rPr>
          <w:rFonts w:ascii="Sylfaen" w:hAnsi="Sylfaen"/>
          <w:sz w:val="16"/>
          <w:szCs w:val="16"/>
        </w:rPr>
        <w:t xml:space="preserve">в подразделе "Данные листинга акций" заполняется наименование фондовой биржи, указывая в скобках код биржи (Market </w:t>
      </w:r>
      <w:proofErr w:type="spellStart"/>
      <w:r w:rsidRPr="00C763FB">
        <w:rPr>
          <w:rFonts w:ascii="Sylfaen" w:hAnsi="Sylfaen"/>
          <w:sz w:val="16"/>
          <w:szCs w:val="16"/>
        </w:rPr>
        <w:t>Identifier</w:t>
      </w:r>
      <w:proofErr w:type="spellEnd"/>
      <w:r w:rsidRPr="00C763FB">
        <w:rPr>
          <w:rFonts w:ascii="Sylfaen" w:hAnsi="Sylfaen"/>
          <w:sz w:val="16"/>
          <w:szCs w:val="16"/>
        </w:rPr>
        <w:t xml:space="preserve"> Code), где </w:t>
      </w:r>
      <w:proofErr w:type="spellStart"/>
      <w:r w:rsidRPr="00C763FB">
        <w:rPr>
          <w:rFonts w:ascii="Sylfaen" w:hAnsi="Sylfaen"/>
          <w:sz w:val="16"/>
          <w:szCs w:val="16"/>
        </w:rPr>
        <w:t>листингированы</w:t>
      </w:r>
      <w:proofErr w:type="spellEnd"/>
      <w:r w:rsidRPr="00C763FB">
        <w:rPr>
          <w:rFonts w:ascii="Sylfaen" w:hAnsi="Sylfaen"/>
          <w:sz w:val="16"/>
          <w:szCs w:val="16"/>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E3576C0" w14:textId="77777777" w:rsidR="00A9306E" w:rsidRPr="00C763FB" w:rsidRDefault="00A9306E" w:rsidP="00427CDB">
      <w:pPr>
        <w:pStyle w:val="aff"/>
        <w:numPr>
          <w:ilvl w:val="0"/>
          <w:numId w:val="28"/>
        </w:numPr>
        <w:contextualSpacing/>
        <w:jc w:val="both"/>
        <w:rPr>
          <w:rFonts w:ascii="Sylfaen" w:hAnsi="Sylfaen"/>
          <w:sz w:val="16"/>
          <w:szCs w:val="16"/>
        </w:rPr>
      </w:pPr>
      <w:r w:rsidRPr="00C763FB">
        <w:rPr>
          <w:rFonts w:ascii="Sylfaen" w:hAnsi="Sylfaen"/>
          <w:sz w:val="16"/>
          <w:szCs w:val="16"/>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14199C76" w14:textId="77777777" w:rsidR="00A9306E" w:rsidRPr="00C763FB" w:rsidRDefault="00A9306E" w:rsidP="00427CDB">
      <w:pPr>
        <w:pStyle w:val="aff"/>
        <w:numPr>
          <w:ilvl w:val="0"/>
          <w:numId w:val="28"/>
        </w:numPr>
        <w:contextualSpacing/>
        <w:jc w:val="both"/>
        <w:rPr>
          <w:rFonts w:ascii="Sylfaen" w:hAnsi="Sylfaen"/>
          <w:sz w:val="16"/>
          <w:szCs w:val="16"/>
        </w:rPr>
      </w:pPr>
      <w:r w:rsidRPr="00C763FB">
        <w:rPr>
          <w:rFonts w:ascii="Sylfaen" w:hAnsi="Sylfaen"/>
          <w:sz w:val="16"/>
          <w:szCs w:val="16"/>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5942652" w14:textId="77777777" w:rsidR="00A9306E" w:rsidRPr="00C763FB" w:rsidRDefault="00A9306E" w:rsidP="00427CDB">
      <w:pPr>
        <w:pStyle w:val="aff"/>
        <w:numPr>
          <w:ilvl w:val="0"/>
          <w:numId w:val="26"/>
        </w:numPr>
        <w:ind w:left="0"/>
        <w:contextualSpacing/>
        <w:jc w:val="both"/>
        <w:rPr>
          <w:rFonts w:ascii="Sylfaen" w:hAnsi="Sylfaen"/>
          <w:sz w:val="16"/>
          <w:szCs w:val="16"/>
        </w:rPr>
      </w:pPr>
      <w:r w:rsidRPr="00C763FB">
        <w:rPr>
          <w:rFonts w:ascii="Sylfaen" w:hAnsi="Sylfaen"/>
          <w:sz w:val="16"/>
          <w:szCs w:val="16"/>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C763FB">
        <w:rPr>
          <w:rFonts w:ascii="Sylfaen" w:hAnsi="Sylfaen"/>
          <w:sz w:val="16"/>
          <w:szCs w:val="16"/>
        </w:rPr>
        <w:t>организациий</w:t>
      </w:r>
      <w:proofErr w:type="spellEnd"/>
      <w:r w:rsidRPr="00C763FB">
        <w:rPr>
          <w:rFonts w:ascii="Sylfaen" w:hAnsi="Sylfaen"/>
          <w:sz w:val="16"/>
          <w:szCs w:val="16"/>
        </w:rPr>
        <w:t>. В этом разделе подразделы заполняются следующими правилами</w:t>
      </w:r>
      <w:r w:rsidRPr="00C763FB">
        <w:rPr>
          <w:rFonts w:ascii="Microsoft YaHei" w:eastAsia="Microsoft YaHei" w:hAnsi="Microsoft YaHei" w:cs="Microsoft YaHei" w:hint="eastAsia"/>
          <w:sz w:val="16"/>
          <w:szCs w:val="16"/>
        </w:rPr>
        <w:t>․</w:t>
      </w:r>
    </w:p>
    <w:p w14:paraId="0F8EEE42" w14:textId="77777777" w:rsidR="00A9306E" w:rsidRPr="00C763FB" w:rsidRDefault="00A9306E" w:rsidP="00427CDB">
      <w:pPr>
        <w:pStyle w:val="aff"/>
        <w:numPr>
          <w:ilvl w:val="0"/>
          <w:numId w:val="29"/>
        </w:numPr>
        <w:ind w:left="0" w:hanging="426"/>
        <w:contextualSpacing/>
        <w:jc w:val="both"/>
        <w:rPr>
          <w:rFonts w:ascii="Sylfaen" w:hAnsi="Sylfaen"/>
          <w:sz w:val="16"/>
          <w:szCs w:val="16"/>
        </w:rPr>
      </w:pPr>
      <w:r w:rsidRPr="00C763FB">
        <w:rPr>
          <w:rFonts w:ascii="Sylfaen" w:hAnsi="Sylfaen"/>
          <w:sz w:val="16"/>
          <w:szCs w:val="16"/>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C763FB">
        <w:rPr>
          <w:rFonts w:ascii="Sylfaen" w:hAnsi="Sylfaen"/>
          <w:sz w:val="16"/>
          <w:szCs w:val="16"/>
        </w:rPr>
        <w:t>муниципалитета.В</w:t>
      </w:r>
      <w:proofErr w:type="spellEnd"/>
      <w:r w:rsidRPr="00C763FB">
        <w:rPr>
          <w:rFonts w:ascii="Sylfaen" w:hAnsi="Sylfaen"/>
          <w:sz w:val="16"/>
          <w:szCs w:val="16"/>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95724FA" w14:textId="77777777" w:rsidR="00A9306E" w:rsidRPr="00C763FB" w:rsidRDefault="00A9306E" w:rsidP="00427CDB">
      <w:pPr>
        <w:ind w:left="-360"/>
        <w:contextualSpacing/>
        <w:jc w:val="both"/>
        <w:rPr>
          <w:rFonts w:ascii="Sylfaen" w:hAnsi="Sylfaen"/>
          <w:sz w:val="16"/>
          <w:szCs w:val="16"/>
        </w:rPr>
      </w:pPr>
      <w:r w:rsidRPr="00C763FB">
        <w:rPr>
          <w:rFonts w:ascii="Sylfaen" w:hAnsi="Sylfaen"/>
          <w:sz w:val="16"/>
          <w:szCs w:val="16"/>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F328435" w14:textId="77777777" w:rsidR="00A9306E" w:rsidRPr="00C763FB" w:rsidRDefault="00A9306E" w:rsidP="00427CDB">
      <w:pPr>
        <w:pStyle w:val="aff"/>
        <w:numPr>
          <w:ilvl w:val="0"/>
          <w:numId w:val="26"/>
        </w:numPr>
        <w:ind w:left="0"/>
        <w:contextualSpacing/>
        <w:jc w:val="both"/>
        <w:rPr>
          <w:rFonts w:ascii="Sylfaen" w:hAnsi="Sylfaen"/>
          <w:sz w:val="16"/>
          <w:szCs w:val="16"/>
        </w:rPr>
      </w:pPr>
      <w:r w:rsidRPr="00C763FB">
        <w:rPr>
          <w:rFonts w:ascii="Sylfaen" w:hAnsi="Sylfaen"/>
          <w:sz w:val="16"/>
          <w:szCs w:val="16"/>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763FB">
        <w:rPr>
          <w:rFonts w:ascii="Microsoft YaHei" w:eastAsia="Microsoft YaHei" w:hAnsi="Microsoft YaHei" w:cs="Microsoft YaHei" w:hint="eastAsia"/>
          <w:sz w:val="16"/>
          <w:szCs w:val="16"/>
        </w:rPr>
        <w:t>․</w:t>
      </w:r>
    </w:p>
    <w:p w14:paraId="7006A29E" w14:textId="77777777" w:rsidR="00A9306E" w:rsidRPr="00C763FB" w:rsidRDefault="00A9306E" w:rsidP="00427CDB">
      <w:pPr>
        <w:pStyle w:val="aff"/>
        <w:numPr>
          <w:ilvl w:val="0"/>
          <w:numId w:val="30"/>
        </w:numPr>
        <w:ind w:left="0"/>
        <w:contextualSpacing/>
        <w:jc w:val="both"/>
        <w:rPr>
          <w:rFonts w:ascii="Sylfaen" w:hAnsi="Sylfaen"/>
          <w:sz w:val="16"/>
          <w:szCs w:val="16"/>
        </w:rPr>
      </w:pPr>
      <w:r w:rsidRPr="00C763FB">
        <w:rPr>
          <w:rFonts w:ascii="Sylfaen" w:hAnsi="Sylfaen"/>
          <w:sz w:val="16"/>
          <w:szCs w:val="16"/>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49997E89" w14:textId="77777777" w:rsidR="00A9306E" w:rsidRPr="00C763FB" w:rsidRDefault="00A9306E" w:rsidP="00427CDB">
      <w:pPr>
        <w:ind w:left="-375"/>
        <w:contextualSpacing/>
        <w:jc w:val="both"/>
        <w:rPr>
          <w:rFonts w:ascii="Sylfaen" w:hAnsi="Sylfaen"/>
          <w:sz w:val="16"/>
          <w:szCs w:val="16"/>
          <w:highlight w:val="yellow"/>
        </w:rPr>
      </w:pPr>
      <w:r w:rsidRPr="00C763FB">
        <w:rPr>
          <w:rFonts w:ascii="Sylfaen" w:hAnsi="Sylfaen"/>
          <w:sz w:val="16"/>
          <w:szCs w:val="16"/>
        </w:rPr>
        <w:t>2)  в подразделе "Документ, удостоверяющий личность" вносятся сведения о документе, удостоверяющем личность реального бенефициара;</w:t>
      </w:r>
    </w:p>
    <w:p w14:paraId="2098206B" w14:textId="77777777" w:rsidR="00A9306E" w:rsidRPr="00C763FB" w:rsidRDefault="00A9306E" w:rsidP="00427CDB">
      <w:pPr>
        <w:ind w:left="-375"/>
        <w:contextualSpacing/>
        <w:jc w:val="both"/>
        <w:rPr>
          <w:rFonts w:ascii="Sylfaen" w:hAnsi="Sylfaen"/>
          <w:sz w:val="16"/>
          <w:szCs w:val="16"/>
          <w:highlight w:val="yellow"/>
        </w:rPr>
      </w:pPr>
      <w:r w:rsidRPr="00C763FB">
        <w:rPr>
          <w:rFonts w:ascii="Sylfaen" w:hAnsi="Sylfaen"/>
          <w:sz w:val="16"/>
          <w:szCs w:val="16"/>
        </w:rPr>
        <w:t>3) в подразделе "Адрес учета лица" заполняется адрес места учета реального бенефициара;</w:t>
      </w:r>
    </w:p>
    <w:p w14:paraId="072069C3" w14:textId="77777777" w:rsidR="00A9306E" w:rsidRPr="00C763FB" w:rsidRDefault="00A9306E" w:rsidP="00427CDB">
      <w:pPr>
        <w:ind w:left="-375"/>
        <w:contextualSpacing/>
        <w:jc w:val="both"/>
        <w:rPr>
          <w:rFonts w:ascii="Sylfaen" w:hAnsi="Sylfaen"/>
          <w:sz w:val="16"/>
          <w:szCs w:val="16"/>
          <w:highlight w:val="yellow"/>
        </w:rPr>
      </w:pPr>
      <w:r w:rsidRPr="00C763FB">
        <w:rPr>
          <w:rFonts w:ascii="Sylfaen" w:hAnsi="Sylfaen"/>
          <w:sz w:val="16"/>
          <w:szCs w:val="16"/>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01861CDC" w14:textId="77777777" w:rsidR="00A9306E" w:rsidRPr="00C763FB" w:rsidRDefault="00A9306E" w:rsidP="00427CDB">
      <w:pPr>
        <w:ind w:left="-375"/>
        <w:contextualSpacing/>
        <w:jc w:val="both"/>
        <w:rPr>
          <w:rFonts w:ascii="Sylfaen" w:hAnsi="Sylfaen"/>
          <w:sz w:val="16"/>
          <w:szCs w:val="16"/>
        </w:rPr>
      </w:pPr>
      <w:r w:rsidRPr="00C763FB">
        <w:rPr>
          <w:rFonts w:ascii="Sylfaen" w:hAnsi="Sylfaen"/>
          <w:sz w:val="16"/>
          <w:szCs w:val="16"/>
        </w:rPr>
        <w:t xml:space="preserve">5) подраздел "Основания </w:t>
      </w:r>
      <w:r w:rsidRPr="00C763FB">
        <w:rPr>
          <w:rFonts w:ascii="Sylfaen" w:eastAsiaTheme="minorHAnsi" w:hAnsi="Sylfaen" w:cstheme="minorBidi"/>
          <w:sz w:val="16"/>
          <w:szCs w:val="16"/>
        </w:rPr>
        <w:t>являться</w:t>
      </w:r>
      <w:r w:rsidRPr="00C763FB">
        <w:rPr>
          <w:rFonts w:ascii="Sylfaen" w:hAnsi="Sylfaen"/>
          <w:sz w:val="16"/>
          <w:szCs w:val="16"/>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C763FB">
        <w:rPr>
          <w:rFonts w:ascii="Sylfaen" w:hAnsi="Sylfaen"/>
          <w:sz w:val="16"/>
          <w:szCs w:val="16"/>
        </w:rPr>
        <w:t>реальнго</w:t>
      </w:r>
      <w:proofErr w:type="spellEnd"/>
      <w:r w:rsidRPr="00C763FB">
        <w:rPr>
          <w:rFonts w:ascii="Sylfaen" w:hAnsi="Sylfaen"/>
          <w:sz w:val="16"/>
          <w:szCs w:val="16"/>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110DCE2F" w14:textId="77777777" w:rsidR="00A9306E" w:rsidRPr="00C763FB" w:rsidRDefault="00A9306E" w:rsidP="00427CDB">
      <w:pPr>
        <w:contextualSpacing/>
        <w:jc w:val="both"/>
        <w:rPr>
          <w:rFonts w:ascii="Sylfaen" w:eastAsia="GHEA Grapalat" w:hAnsi="Sylfaen" w:cs="GHEA Grapalat"/>
          <w:sz w:val="16"/>
          <w:szCs w:val="16"/>
        </w:rPr>
      </w:pPr>
      <w:r w:rsidRPr="00C763FB">
        <w:rPr>
          <w:rFonts w:ascii="Sylfaen" w:hAnsi="Sylfaen"/>
          <w:sz w:val="16"/>
          <w:szCs w:val="16"/>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w:t>
      </w:r>
      <w:r w:rsidRPr="00C763FB">
        <w:rPr>
          <w:rFonts w:ascii="Sylfaen" w:hAnsi="Sylfaen"/>
          <w:sz w:val="16"/>
          <w:szCs w:val="16"/>
        </w:rPr>
        <w:lastRenderedPageBreak/>
        <w:t xml:space="preserve">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C763FB">
        <w:rPr>
          <w:rFonts w:ascii="Sylfaen" w:hAnsi="Sylfaen"/>
          <w:sz w:val="16"/>
          <w:szCs w:val="16"/>
          <w:lang w:val="hy-AM"/>
        </w:rPr>
        <w:t>Օ</w:t>
      </w:r>
      <w:proofErr w:type="spellStart"/>
      <w:r w:rsidRPr="00C763FB">
        <w:rPr>
          <w:rFonts w:ascii="Sylfaen" w:hAnsi="Sylfaen"/>
          <w:sz w:val="16"/>
          <w:szCs w:val="16"/>
        </w:rPr>
        <w:t>рганизации</w:t>
      </w:r>
      <w:proofErr w:type="spellEnd"/>
      <w:r w:rsidRPr="00C763FB">
        <w:rPr>
          <w:rFonts w:ascii="Sylfaen" w:hAnsi="Sylfaen"/>
          <w:sz w:val="16"/>
          <w:szCs w:val="16"/>
        </w:rPr>
        <w:t xml:space="preserve"> в процентном выражении. Размер участия рассчитывается на основании совокупности всех процентов участия в уставном капитале </w:t>
      </w:r>
      <w:r w:rsidRPr="00C763FB">
        <w:rPr>
          <w:rFonts w:ascii="Sylfaen" w:hAnsi="Sylfaen"/>
          <w:sz w:val="16"/>
          <w:szCs w:val="16"/>
          <w:lang w:val="hy-AM"/>
        </w:rPr>
        <w:t>Օ</w:t>
      </w:r>
      <w:proofErr w:type="spellStart"/>
      <w:r w:rsidRPr="00C763FB">
        <w:rPr>
          <w:rFonts w:ascii="Sylfaen" w:hAnsi="Sylfaen"/>
          <w:sz w:val="16"/>
          <w:szCs w:val="16"/>
        </w:rPr>
        <w:t>рганизации</w:t>
      </w:r>
      <w:proofErr w:type="spellEnd"/>
      <w:r w:rsidRPr="00C763FB">
        <w:rPr>
          <w:rFonts w:ascii="Sylfaen" w:hAnsi="Sylfaen"/>
          <w:sz w:val="16"/>
          <w:szCs w:val="16"/>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C763FB">
        <w:rPr>
          <w:rFonts w:ascii="Sylfaen" w:hAnsi="Sylfaen"/>
          <w:sz w:val="16"/>
          <w:szCs w:val="16"/>
          <w:lang w:val="hy-AM"/>
        </w:rPr>
        <w:t>Օ</w:t>
      </w:r>
      <w:proofErr w:type="spellStart"/>
      <w:r w:rsidRPr="00C763FB">
        <w:rPr>
          <w:rFonts w:ascii="Sylfaen" w:hAnsi="Sylfaen"/>
          <w:sz w:val="16"/>
          <w:szCs w:val="16"/>
        </w:rPr>
        <w:t>рганизации</w:t>
      </w:r>
      <w:proofErr w:type="spellEnd"/>
      <w:r w:rsidRPr="00C763FB">
        <w:rPr>
          <w:rFonts w:ascii="Sylfaen" w:hAnsi="Sylfaen"/>
          <w:sz w:val="16"/>
          <w:szCs w:val="16"/>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C763FB">
        <w:rPr>
          <w:rFonts w:ascii="Sylfaen" w:eastAsia="GHEA Grapalat" w:hAnsi="Sylfaen" w:cs="GHEA Grapalat"/>
          <w:sz w:val="16"/>
          <w:szCs w:val="16"/>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59ABA5A2" w14:textId="77777777" w:rsidR="00A9306E" w:rsidRPr="00C763FB" w:rsidRDefault="00A9306E" w:rsidP="00427CDB">
      <w:pPr>
        <w:contextualSpacing/>
        <w:jc w:val="both"/>
        <w:rPr>
          <w:rFonts w:ascii="Sylfaen" w:hAnsi="Sylfaen"/>
          <w:sz w:val="16"/>
          <w:szCs w:val="16"/>
          <w:lang w:val="hy-AM"/>
        </w:rPr>
      </w:pPr>
      <w:r w:rsidRPr="00C763FB">
        <w:rPr>
          <w:rFonts w:ascii="Sylfaen" w:hAnsi="Sylfaen"/>
          <w:sz w:val="16"/>
          <w:szCs w:val="16"/>
        </w:rPr>
        <w:t xml:space="preserve">б. в пункте </w:t>
      </w:r>
      <w:r w:rsidRPr="00C763FB">
        <w:rPr>
          <w:rFonts w:ascii="Sylfaen" w:eastAsia="GHEA Grapalat" w:hAnsi="Sylfaen" w:cs="GHEA Grapalat"/>
          <w:sz w:val="16"/>
          <w:szCs w:val="16"/>
        </w:rPr>
        <w:t>"</w:t>
      </w:r>
      <w:r w:rsidRPr="00C763FB">
        <w:rPr>
          <w:rFonts w:ascii="Sylfaen" w:hAnsi="Sylfaen"/>
          <w:sz w:val="16"/>
          <w:szCs w:val="16"/>
        </w:rPr>
        <w:t>б</w:t>
      </w:r>
      <w:r w:rsidRPr="00C763FB">
        <w:rPr>
          <w:rFonts w:ascii="Sylfaen" w:eastAsia="GHEA Grapalat" w:hAnsi="Sylfaen" w:cs="GHEA Grapalat"/>
          <w:sz w:val="16"/>
          <w:szCs w:val="16"/>
        </w:rPr>
        <w:t>"</w:t>
      </w:r>
      <w:r w:rsidRPr="00C763FB">
        <w:rPr>
          <w:rFonts w:ascii="Sylfaen" w:hAnsi="Sylfaen"/>
          <w:sz w:val="16"/>
          <w:szCs w:val="16"/>
        </w:rPr>
        <w:t xml:space="preserve"> этого подраздела делается отметка, если лицо по смыслу пункта </w:t>
      </w:r>
      <w:r w:rsidRPr="00C763FB">
        <w:rPr>
          <w:rFonts w:ascii="Sylfaen" w:eastAsia="GHEA Grapalat" w:hAnsi="Sylfaen" w:cs="GHEA Grapalat"/>
          <w:sz w:val="16"/>
          <w:szCs w:val="16"/>
        </w:rPr>
        <w:t>"</w:t>
      </w:r>
      <w:r w:rsidRPr="00C763FB">
        <w:rPr>
          <w:rFonts w:ascii="Sylfaen" w:hAnsi="Sylfaen"/>
          <w:sz w:val="16"/>
          <w:szCs w:val="16"/>
        </w:rPr>
        <w:t>а</w:t>
      </w:r>
      <w:r w:rsidRPr="00C763FB">
        <w:rPr>
          <w:rFonts w:ascii="Sylfaen" w:eastAsia="GHEA Grapalat" w:hAnsi="Sylfaen" w:cs="GHEA Grapalat"/>
          <w:sz w:val="16"/>
          <w:szCs w:val="16"/>
        </w:rPr>
        <w:t>"</w:t>
      </w:r>
      <w:r w:rsidRPr="00C763FB">
        <w:rPr>
          <w:rFonts w:ascii="Sylfaen" w:hAnsi="Sylfaen"/>
          <w:sz w:val="16"/>
          <w:szCs w:val="16"/>
        </w:rPr>
        <w:t xml:space="preserve"> не является реальным бенефициаром Организации, но контролирует </w:t>
      </w:r>
      <w:r w:rsidRPr="00C763FB">
        <w:rPr>
          <w:rFonts w:ascii="Sylfaen" w:hAnsi="Sylfaen"/>
          <w:sz w:val="16"/>
          <w:szCs w:val="16"/>
          <w:lang w:val="hy-AM"/>
        </w:rPr>
        <w:t>Օ</w:t>
      </w:r>
      <w:proofErr w:type="spellStart"/>
      <w:r w:rsidRPr="00C763FB">
        <w:rPr>
          <w:rFonts w:ascii="Sylfaen" w:hAnsi="Sylfaen"/>
          <w:sz w:val="16"/>
          <w:szCs w:val="16"/>
        </w:rPr>
        <w:t>рганизацию</w:t>
      </w:r>
      <w:proofErr w:type="spellEnd"/>
      <w:r w:rsidRPr="00C763FB">
        <w:rPr>
          <w:rFonts w:ascii="Sylfaen" w:hAnsi="Sylfaen"/>
          <w:sz w:val="16"/>
          <w:szCs w:val="16"/>
        </w:rPr>
        <w:t xml:space="preserve"> в силу правовых инструментов (в том числе заключенных сделок), на основе личного влияния иного характера или иными средствами;</w:t>
      </w:r>
    </w:p>
    <w:p w14:paraId="28FE24E9" w14:textId="77777777" w:rsidR="00A9306E" w:rsidRPr="00C763FB" w:rsidRDefault="00A9306E" w:rsidP="00427CDB">
      <w:pPr>
        <w:contextualSpacing/>
        <w:jc w:val="both"/>
        <w:rPr>
          <w:rFonts w:ascii="Sylfaen" w:hAnsi="Sylfaen"/>
          <w:sz w:val="16"/>
          <w:szCs w:val="16"/>
        </w:rPr>
      </w:pPr>
      <w:r w:rsidRPr="00C763FB">
        <w:rPr>
          <w:rFonts w:ascii="Sylfaen" w:hAnsi="Sylfaen"/>
          <w:sz w:val="16"/>
          <w:szCs w:val="16"/>
        </w:rPr>
        <w:t>в</w:t>
      </w:r>
      <w:r w:rsidRPr="00C763FB">
        <w:rPr>
          <w:rFonts w:ascii="Sylfaen" w:hAnsi="Sylfaen"/>
          <w:sz w:val="16"/>
          <w:szCs w:val="16"/>
          <w:lang w:val="hy-AM"/>
        </w:rPr>
        <w:t xml:space="preserve">. </w:t>
      </w:r>
      <w:r w:rsidRPr="00C763FB">
        <w:rPr>
          <w:rFonts w:ascii="Sylfaen" w:hAnsi="Sylfaen"/>
          <w:sz w:val="16"/>
          <w:szCs w:val="16"/>
        </w:rPr>
        <w:t>в</w:t>
      </w:r>
      <w:r w:rsidRPr="00C763FB">
        <w:rPr>
          <w:rFonts w:ascii="Sylfaen" w:hAnsi="Sylfaen"/>
          <w:sz w:val="16"/>
          <w:szCs w:val="16"/>
          <w:lang w:val="hy-AM"/>
        </w:rPr>
        <w:t xml:space="preserve"> пункте </w:t>
      </w:r>
      <w:r w:rsidRPr="00C763FB">
        <w:rPr>
          <w:rFonts w:ascii="Sylfaen" w:eastAsia="GHEA Grapalat" w:hAnsi="Sylfaen" w:cs="GHEA Grapalat"/>
          <w:sz w:val="16"/>
          <w:szCs w:val="16"/>
        </w:rPr>
        <w:t>"</w:t>
      </w:r>
      <w:r w:rsidRPr="00C763FB">
        <w:rPr>
          <w:rFonts w:ascii="Sylfaen" w:hAnsi="Sylfaen"/>
          <w:sz w:val="16"/>
          <w:szCs w:val="16"/>
        </w:rPr>
        <w:t>в</w:t>
      </w:r>
      <w:r w:rsidRPr="00C763FB">
        <w:rPr>
          <w:rFonts w:ascii="Sylfaen" w:eastAsia="GHEA Grapalat" w:hAnsi="Sylfaen" w:cs="GHEA Grapalat"/>
          <w:sz w:val="16"/>
          <w:szCs w:val="16"/>
        </w:rPr>
        <w:t>"</w:t>
      </w:r>
      <w:r w:rsidRPr="00C763FB">
        <w:rPr>
          <w:rFonts w:ascii="Sylfaen" w:hAnsi="Sylfaen"/>
          <w:sz w:val="16"/>
          <w:szCs w:val="16"/>
        </w:rPr>
        <w:t xml:space="preserve"> </w:t>
      </w:r>
      <w:r w:rsidRPr="00C763FB">
        <w:rPr>
          <w:rFonts w:ascii="Sylfaen" w:hAnsi="Sylfaen"/>
          <w:sz w:val="16"/>
          <w:szCs w:val="16"/>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C763FB">
        <w:rPr>
          <w:rFonts w:ascii="Sylfaen" w:hAnsi="Sylfaen"/>
          <w:sz w:val="16"/>
          <w:szCs w:val="16"/>
        </w:rPr>
        <w:t>О</w:t>
      </w:r>
      <w:r w:rsidRPr="00C763FB">
        <w:rPr>
          <w:rFonts w:ascii="Sylfaen" w:hAnsi="Sylfaen"/>
          <w:sz w:val="16"/>
          <w:szCs w:val="16"/>
          <w:lang w:val="hy-AM"/>
        </w:rPr>
        <w:t xml:space="preserve">рганизации, в случае если не имеется физическое лицо, соответствующее требованиям пунктов </w:t>
      </w:r>
      <w:r w:rsidRPr="00C763FB">
        <w:rPr>
          <w:rFonts w:ascii="Sylfaen" w:eastAsia="GHEA Grapalat" w:hAnsi="Sylfaen" w:cs="GHEA Grapalat"/>
          <w:sz w:val="16"/>
          <w:szCs w:val="16"/>
        </w:rPr>
        <w:t>"</w:t>
      </w:r>
      <w:r w:rsidRPr="00C763FB">
        <w:rPr>
          <w:rFonts w:ascii="Sylfaen" w:hAnsi="Sylfaen"/>
          <w:sz w:val="16"/>
          <w:szCs w:val="16"/>
        </w:rPr>
        <w:t>а</w:t>
      </w:r>
      <w:r w:rsidRPr="00C763FB">
        <w:rPr>
          <w:rFonts w:ascii="Sylfaen" w:eastAsia="GHEA Grapalat" w:hAnsi="Sylfaen" w:cs="GHEA Grapalat"/>
          <w:sz w:val="16"/>
          <w:szCs w:val="16"/>
        </w:rPr>
        <w:t>"</w:t>
      </w:r>
      <w:r w:rsidRPr="00C763FB">
        <w:rPr>
          <w:rFonts w:ascii="Sylfaen" w:hAnsi="Sylfaen"/>
          <w:sz w:val="16"/>
          <w:szCs w:val="16"/>
        </w:rPr>
        <w:t xml:space="preserve"> </w:t>
      </w:r>
      <w:r w:rsidRPr="00C763FB">
        <w:rPr>
          <w:rFonts w:ascii="Sylfaen" w:hAnsi="Sylfaen"/>
          <w:sz w:val="16"/>
          <w:szCs w:val="16"/>
          <w:lang w:val="hy-AM"/>
        </w:rPr>
        <w:t xml:space="preserve">и </w:t>
      </w:r>
      <w:r w:rsidRPr="00C763FB">
        <w:rPr>
          <w:rFonts w:ascii="Sylfaen" w:eastAsia="GHEA Grapalat" w:hAnsi="Sylfaen" w:cs="GHEA Grapalat"/>
          <w:sz w:val="16"/>
          <w:szCs w:val="16"/>
        </w:rPr>
        <w:t>"</w:t>
      </w:r>
      <w:r w:rsidRPr="00C763FB">
        <w:rPr>
          <w:rFonts w:ascii="Sylfaen" w:hAnsi="Sylfaen"/>
          <w:sz w:val="16"/>
          <w:szCs w:val="16"/>
        </w:rPr>
        <w:t>б</w:t>
      </w:r>
      <w:r w:rsidRPr="00C763FB">
        <w:rPr>
          <w:rFonts w:ascii="Sylfaen" w:eastAsia="GHEA Grapalat" w:hAnsi="Sylfaen" w:cs="GHEA Grapalat"/>
          <w:sz w:val="16"/>
          <w:szCs w:val="16"/>
        </w:rPr>
        <w:t>"</w:t>
      </w:r>
      <w:r w:rsidRPr="00C763FB">
        <w:rPr>
          <w:rFonts w:ascii="Sylfaen" w:hAnsi="Sylfaen"/>
          <w:sz w:val="16"/>
          <w:szCs w:val="16"/>
        </w:rPr>
        <w:t xml:space="preserve"> </w:t>
      </w:r>
      <w:r w:rsidRPr="00C763FB">
        <w:rPr>
          <w:rFonts w:ascii="Sylfaen" w:hAnsi="Sylfaen"/>
          <w:sz w:val="16"/>
          <w:szCs w:val="16"/>
          <w:lang w:val="hy-AM"/>
        </w:rPr>
        <w:t>этого подраздела</w:t>
      </w:r>
      <w:r w:rsidRPr="00C763FB">
        <w:rPr>
          <w:rFonts w:ascii="Sylfaen" w:hAnsi="Sylfaen"/>
          <w:sz w:val="16"/>
          <w:szCs w:val="16"/>
        </w:rPr>
        <w:t>.</w:t>
      </w:r>
    </w:p>
    <w:p w14:paraId="38DAD3C4" w14:textId="77777777" w:rsidR="00A9306E" w:rsidRPr="00C763FB" w:rsidRDefault="00A9306E" w:rsidP="00427CDB">
      <w:pPr>
        <w:contextualSpacing/>
        <w:jc w:val="both"/>
        <w:rPr>
          <w:rFonts w:ascii="Sylfaen" w:hAnsi="Sylfaen" w:cs="Cambria Math"/>
          <w:sz w:val="16"/>
          <w:szCs w:val="16"/>
        </w:rPr>
      </w:pPr>
      <w:r w:rsidRPr="00C763FB">
        <w:rPr>
          <w:rFonts w:ascii="Sylfaen" w:hAnsi="Sylfaen"/>
          <w:sz w:val="16"/>
          <w:szCs w:val="16"/>
          <w:lang w:val="hy-AM"/>
        </w:rPr>
        <w:t xml:space="preserve">6) </w:t>
      </w:r>
      <w:r w:rsidRPr="00C763FB">
        <w:rPr>
          <w:rFonts w:ascii="Sylfaen" w:hAnsi="Sylfaen"/>
          <w:sz w:val="16"/>
          <w:szCs w:val="16"/>
        </w:rPr>
        <w:t>П</w:t>
      </w:r>
      <w:r w:rsidRPr="00C763FB">
        <w:rPr>
          <w:rFonts w:ascii="Sylfaen" w:hAnsi="Sylfaen"/>
          <w:sz w:val="16"/>
          <w:szCs w:val="16"/>
          <w:lang w:val="hy-AM"/>
        </w:rPr>
        <w:t xml:space="preserve">одраздел </w:t>
      </w:r>
      <w:r w:rsidRPr="00C763FB">
        <w:rPr>
          <w:rFonts w:ascii="Sylfaen" w:eastAsia="GHEA Grapalat" w:hAnsi="Sylfaen" w:cs="GHEA Grapalat"/>
          <w:sz w:val="16"/>
          <w:szCs w:val="16"/>
        </w:rPr>
        <w:t>"</w:t>
      </w:r>
      <w:r w:rsidRPr="00C763FB">
        <w:rPr>
          <w:rFonts w:ascii="Sylfaen" w:hAnsi="Sylfaen"/>
          <w:sz w:val="16"/>
          <w:szCs w:val="16"/>
        </w:rPr>
        <w:t>О</w:t>
      </w:r>
      <w:r w:rsidRPr="00C763FB">
        <w:rPr>
          <w:rFonts w:ascii="Sylfaen" w:hAnsi="Sylfaen"/>
          <w:sz w:val="16"/>
          <w:szCs w:val="16"/>
          <w:lang w:val="hy-AM"/>
        </w:rPr>
        <w:t xml:space="preserve">снования </w:t>
      </w:r>
      <w:r w:rsidRPr="00C763FB">
        <w:rPr>
          <w:rFonts w:ascii="Sylfaen" w:hAnsi="Sylfaen"/>
          <w:sz w:val="16"/>
          <w:szCs w:val="16"/>
        </w:rPr>
        <w:t>являться</w:t>
      </w:r>
      <w:r w:rsidRPr="00C763FB">
        <w:rPr>
          <w:rFonts w:ascii="Sylfaen" w:hAnsi="Sylfaen"/>
          <w:sz w:val="16"/>
          <w:szCs w:val="16"/>
          <w:lang w:val="hy-AM"/>
        </w:rPr>
        <w:t xml:space="preserve"> реальн</w:t>
      </w:r>
      <w:proofErr w:type="spellStart"/>
      <w:r w:rsidRPr="00C763FB">
        <w:rPr>
          <w:rFonts w:ascii="Sylfaen" w:hAnsi="Sylfaen"/>
          <w:sz w:val="16"/>
          <w:szCs w:val="16"/>
        </w:rPr>
        <w:t>ым</w:t>
      </w:r>
      <w:proofErr w:type="spellEnd"/>
      <w:r w:rsidRPr="00C763FB">
        <w:rPr>
          <w:rFonts w:ascii="Sylfaen" w:hAnsi="Sylfaen"/>
          <w:sz w:val="16"/>
          <w:szCs w:val="16"/>
          <w:lang w:val="hy-AM"/>
        </w:rPr>
        <w:t xml:space="preserve"> </w:t>
      </w:r>
      <w:r w:rsidRPr="00C763FB">
        <w:rPr>
          <w:rFonts w:ascii="Sylfaen" w:hAnsi="Sylfaen"/>
          <w:sz w:val="16"/>
          <w:szCs w:val="16"/>
        </w:rPr>
        <w:t>бенефициаром</w:t>
      </w:r>
      <w:r w:rsidRPr="00C763FB">
        <w:rPr>
          <w:rFonts w:ascii="Sylfaen" w:hAnsi="Sylfaen"/>
          <w:sz w:val="16"/>
          <w:szCs w:val="16"/>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C763FB">
        <w:rPr>
          <w:rFonts w:ascii="Sylfaen" w:hAnsi="Sylfaen"/>
          <w:sz w:val="16"/>
          <w:szCs w:val="16"/>
        </w:rPr>
        <w:t xml:space="preserve"> </w:t>
      </w:r>
      <w:r w:rsidRPr="00C763FB">
        <w:rPr>
          <w:rFonts w:ascii="Sylfaen" w:hAnsi="Sylfaen"/>
          <w:sz w:val="16"/>
          <w:szCs w:val="16"/>
          <w:lang w:val="hy-AM"/>
        </w:rPr>
        <w:t xml:space="preserve">Раскрытие реальных </w:t>
      </w:r>
      <w:r w:rsidRPr="00C763FB">
        <w:rPr>
          <w:rFonts w:ascii="Sylfaen" w:hAnsi="Sylfaen"/>
          <w:sz w:val="16"/>
          <w:szCs w:val="16"/>
        </w:rPr>
        <w:t>бенефициаров</w:t>
      </w:r>
      <w:r w:rsidRPr="00C763FB">
        <w:rPr>
          <w:rFonts w:ascii="Sylfaen" w:hAnsi="Sylfaen"/>
          <w:sz w:val="16"/>
          <w:szCs w:val="16"/>
          <w:lang w:val="hy-AM"/>
        </w:rPr>
        <w:t xml:space="preserve"> осуществляется по критериям, установленным Кодексом О недрах</w:t>
      </w:r>
      <w:r w:rsidRPr="00C763FB">
        <w:rPr>
          <w:rFonts w:ascii="Sylfaen" w:hAnsi="Sylfaen"/>
          <w:sz w:val="16"/>
          <w:szCs w:val="16"/>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C763FB">
        <w:rPr>
          <w:rFonts w:ascii="Sylfaen" w:hAnsi="Sylfaen" w:cs="Cambria Math"/>
          <w:sz w:val="16"/>
          <w:szCs w:val="16"/>
        </w:rPr>
        <w:t>:</w:t>
      </w:r>
    </w:p>
    <w:p w14:paraId="3DFAC6DE" w14:textId="77777777" w:rsidR="00A9306E" w:rsidRPr="00C763FB" w:rsidRDefault="00A9306E" w:rsidP="00427CDB">
      <w:pPr>
        <w:contextualSpacing/>
        <w:jc w:val="both"/>
        <w:rPr>
          <w:rFonts w:ascii="Sylfaen" w:hAnsi="Sylfaen"/>
          <w:sz w:val="16"/>
          <w:szCs w:val="16"/>
        </w:rPr>
      </w:pPr>
      <w:r w:rsidRPr="00C763FB">
        <w:rPr>
          <w:rFonts w:ascii="Sylfaen" w:hAnsi="Sylfaen"/>
          <w:sz w:val="16"/>
          <w:szCs w:val="16"/>
        </w:rPr>
        <w:t xml:space="preserve">а. в пункте </w:t>
      </w:r>
      <w:r w:rsidRPr="00C763FB">
        <w:rPr>
          <w:rFonts w:ascii="Sylfaen" w:eastAsia="GHEA Grapalat" w:hAnsi="Sylfaen" w:cs="GHEA Grapalat"/>
          <w:sz w:val="16"/>
          <w:szCs w:val="16"/>
        </w:rPr>
        <w:t>"</w:t>
      </w:r>
      <w:r w:rsidRPr="00C763FB">
        <w:rPr>
          <w:rFonts w:ascii="Sylfaen" w:hAnsi="Sylfaen"/>
          <w:sz w:val="16"/>
          <w:szCs w:val="16"/>
        </w:rPr>
        <w:t>а</w:t>
      </w:r>
      <w:r w:rsidRPr="00C763FB">
        <w:rPr>
          <w:rFonts w:ascii="Sylfaen" w:eastAsia="GHEA Grapalat" w:hAnsi="Sylfaen" w:cs="GHEA Grapalat"/>
          <w:sz w:val="16"/>
          <w:szCs w:val="16"/>
        </w:rPr>
        <w:t>"</w:t>
      </w:r>
      <w:r w:rsidRPr="00C763FB">
        <w:rPr>
          <w:rFonts w:ascii="Sylfaen" w:hAnsi="Sylfaen"/>
          <w:sz w:val="16"/>
          <w:szCs w:val="16"/>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C763FB">
        <w:rPr>
          <w:rFonts w:ascii="Sylfaen" w:eastAsia="GHEA Grapalat" w:hAnsi="Sylfaen" w:cs="GHEA Grapalat"/>
          <w:sz w:val="16"/>
          <w:szCs w:val="16"/>
        </w:rPr>
        <w:t>"</w:t>
      </w:r>
      <w:r w:rsidRPr="00C763FB">
        <w:rPr>
          <w:rFonts w:ascii="Sylfaen" w:hAnsi="Sylfaen"/>
          <w:sz w:val="16"/>
          <w:szCs w:val="16"/>
        </w:rPr>
        <w:t>а</w:t>
      </w:r>
      <w:r w:rsidRPr="00C763FB">
        <w:rPr>
          <w:rFonts w:ascii="Sylfaen" w:eastAsia="GHEA Grapalat" w:hAnsi="Sylfaen" w:cs="GHEA Grapalat"/>
          <w:sz w:val="16"/>
          <w:szCs w:val="16"/>
        </w:rPr>
        <w:t>"</w:t>
      </w:r>
      <w:r w:rsidRPr="00C763FB">
        <w:rPr>
          <w:rFonts w:ascii="Sylfaen" w:hAnsi="Sylfaen"/>
          <w:sz w:val="16"/>
          <w:szCs w:val="16"/>
        </w:rPr>
        <w:t xml:space="preserve"> подпункта 5 пункта 4 настоящего Порядка;</w:t>
      </w:r>
    </w:p>
    <w:p w14:paraId="58AC031F" w14:textId="77777777" w:rsidR="00A9306E" w:rsidRPr="00C763FB" w:rsidRDefault="00A9306E" w:rsidP="00427CDB">
      <w:pPr>
        <w:contextualSpacing/>
        <w:jc w:val="both"/>
        <w:rPr>
          <w:rFonts w:ascii="Sylfaen" w:hAnsi="Sylfaen"/>
          <w:sz w:val="16"/>
          <w:szCs w:val="16"/>
          <w:lang w:val="hy-AM"/>
        </w:rPr>
      </w:pPr>
      <w:r w:rsidRPr="00C763FB">
        <w:rPr>
          <w:rFonts w:ascii="Sylfaen" w:hAnsi="Sylfaen"/>
          <w:sz w:val="16"/>
          <w:szCs w:val="16"/>
          <w:lang w:val="hy-AM"/>
        </w:rPr>
        <w:t xml:space="preserve">б.в пункте </w:t>
      </w:r>
      <w:r w:rsidRPr="00C763FB">
        <w:rPr>
          <w:rFonts w:ascii="Sylfaen" w:eastAsia="GHEA Grapalat" w:hAnsi="Sylfaen" w:cs="GHEA Grapalat"/>
          <w:sz w:val="16"/>
          <w:szCs w:val="16"/>
        </w:rPr>
        <w:t>"</w:t>
      </w:r>
      <w:r w:rsidRPr="00C763FB">
        <w:rPr>
          <w:rFonts w:ascii="Sylfaen" w:hAnsi="Sylfaen"/>
          <w:sz w:val="16"/>
          <w:szCs w:val="16"/>
        </w:rPr>
        <w:t>б</w:t>
      </w:r>
      <w:r w:rsidRPr="00C763FB">
        <w:rPr>
          <w:rFonts w:ascii="Sylfaen" w:eastAsia="GHEA Grapalat" w:hAnsi="Sylfaen" w:cs="GHEA Grapalat"/>
          <w:sz w:val="16"/>
          <w:szCs w:val="16"/>
        </w:rPr>
        <w:t>"</w:t>
      </w:r>
      <w:r w:rsidRPr="00C763FB">
        <w:rPr>
          <w:rFonts w:ascii="Sylfaen" w:hAnsi="Sylfaen"/>
          <w:sz w:val="16"/>
          <w:szCs w:val="16"/>
        </w:rPr>
        <w:t xml:space="preserve"> </w:t>
      </w:r>
      <w:r w:rsidRPr="00C763FB">
        <w:rPr>
          <w:rFonts w:ascii="Sylfaen" w:hAnsi="Sylfaen"/>
          <w:sz w:val="16"/>
          <w:szCs w:val="16"/>
          <w:lang w:val="hy-AM"/>
        </w:rPr>
        <w:t xml:space="preserve">этого подраздела производится отметка, если лицо имеет право назначать или </w:t>
      </w:r>
      <w:r w:rsidRPr="00C763FB">
        <w:rPr>
          <w:rFonts w:ascii="Sylfaen" w:hAnsi="Sylfaen"/>
          <w:sz w:val="16"/>
          <w:szCs w:val="16"/>
        </w:rPr>
        <w:t>отстраня</w:t>
      </w:r>
      <w:r w:rsidRPr="00C763FB">
        <w:rPr>
          <w:rFonts w:ascii="Sylfaen" w:hAnsi="Sylfaen"/>
          <w:sz w:val="16"/>
          <w:szCs w:val="16"/>
          <w:lang w:val="hy-AM"/>
        </w:rPr>
        <w:t>ть большинство членов органов управления юридического лица;</w:t>
      </w:r>
    </w:p>
    <w:p w14:paraId="5A00993F" w14:textId="77777777" w:rsidR="00A9306E" w:rsidRPr="00C763FB" w:rsidRDefault="00A9306E" w:rsidP="00427CDB">
      <w:pPr>
        <w:contextualSpacing/>
        <w:jc w:val="both"/>
        <w:rPr>
          <w:rFonts w:ascii="Sylfaen" w:hAnsi="Sylfaen"/>
          <w:sz w:val="16"/>
          <w:szCs w:val="16"/>
        </w:rPr>
      </w:pPr>
      <w:r w:rsidRPr="00C763FB">
        <w:rPr>
          <w:rFonts w:ascii="Sylfaen" w:hAnsi="Sylfaen"/>
          <w:sz w:val="16"/>
          <w:szCs w:val="16"/>
        </w:rPr>
        <w:t xml:space="preserve">в. В пункте </w:t>
      </w:r>
      <w:r w:rsidRPr="00C763FB">
        <w:rPr>
          <w:rFonts w:ascii="Sylfaen" w:eastAsia="GHEA Grapalat" w:hAnsi="Sylfaen" w:cs="GHEA Grapalat"/>
          <w:sz w:val="16"/>
          <w:szCs w:val="16"/>
        </w:rPr>
        <w:t>"</w:t>
      </w:r>
      <w:r w:rsidRPr="00C763FB">
        <w:rPr>
          <w:rFonts w:ascii="Sylfaen" w:hAnsi="Sylfaen"/>
          <w:sz w:val="16"/>
          <w:szCs w:val="16"/>
        </w:rPr>
        <w:t>в</w:t>
      </w:r>
      <w:r w:rsidRPr="00C763FB">
        <w:rPr>
          <w:rFonts w:ascii="Sylfaen" w:eastAsia="GHEA Grapalat" w:hAnsi="Sylfaen" w:cs="GHEA Grapalat"/>
          <w:sz w:val="16"/>
          <w:szCs w:val="16"/>
        </w:rPr>
        <w:t>"</w:t>
      </w:r>
      <w:r w:rsidRPr="00C763FB">
        <w:rPr>
          <w:rFonts w:ascii="Sylfaen" w:hAnsi="Sylfaen"/>
          <w:sz w:val="16"/>
          <w:szCs w:val="16"/>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6403EFAF" w14:textId="77777777" w:rsidR="00A9306E" w:rsidRPr="00C763FB" w:rsidRDefault="00A9306E" w:rsidP="00427CDB">
      <w:pPr>
        <w:contextualSpacing/>
        <w:jc w:val="both"/>
        <w:rPr>
          <w:rFonts w:ascii="Sylfaen" w:hAnsi="Sylfaen"/>
          <w:sz w:val="16"/>
          <w:szCs w:val="16"/>
        </w:rPr>
      </w:pPr>
      <w:r w:rsidRPr="00C763FB">
        <w:rPr>
          <w:rFonts w:ascii="Sylfaen" w:hAnsi="Sylfaen"/>
          <w:sz w:val="16"/>
          <w:szCs w:val="16"/>
        </w:rPr>
        <w:t xml:space="preserve">г. в пункте </w:t>
      </w:r>
      <w:r w:rsidRPr="00C763FB">
        <w:rPr>
          <w:rFonts w:ascii="Sylfaen" w:eastAsia="GHEA Grapalat" w:hAnsi="Sylfaen" w:cs="GHEA Grapalat"/>
          <w:sz w:val="16"/>
          <w:szCs w:val="16"/>
        </w:rPr>
        <w:t>"</w:t>
      </w:r>
      <w:r w:rsidRPr="00C763FB">
        <w:rPr>
          <w:rFonts w:ascii="Sylfaen" w:hAnsi="Sylfaen"/>
          <w:sz w:val="16"/>
          <w:szCs w:val="16"/>
        </w:rPr>
        <w:t>г</w:t>
      </w:r>
      <w:r w:rsidRPr="00C763FB">
        <w:rPr>
          <w:rFonts w:ascii="Sylfaen" w:eastAsia="GHEA Grapalat" w:hAnsi="Sylfaen" w:cs="GHEA Grapalat"/>
          <w:sz w:val="16"/>
          <w:szCs w:val="16"/>
        </w:rPr>
        <w:t>"</w:t>
      </w:r>
      <w:r w:rsidRPr="00C763FB">
        <w:rPr>
          <w:rFonts w:ascii="Sylfaen" w:hAnsi="Sylfaen"/>
          <w:sz w:val="16"/>
          <w:szCs w:val="16"/>
        </w:rPr>
        <w:t xml:space="preserve"> этого подраздела производится отметка, если лицо по смыслу пунктов </w:t>
      </w:r>
      <w:r w:rsidRPr="00C763FB">
        <w:rPr>
          <w:rFonts w:ascii="Sylfaen" w:eastAsia="GHEA Grapalat" w:hAnsi="Sylfaen" w:cs="GHEA Grapalat"/>
          <w:sz w:val="16"/>
          <w:szCs w:val="16"/>
        </w:rPr>
        <w:t>"</w:t>
      </w:r>
      <w:r w:rsidRPr="00C763FB">
        <w:rPr>
          <w:rFonts w:ascii="Sylfaen" w:hAnsi="Sylfaen"/>
          <w:sz w:val="16"/>
          <w:szCs w:val="16"/>
        </w:rPr>
        <w:t>а</w:t>
      </w:r>
      <w:r w:rsidRPr="00C763FB">
        <w:rPr>
          <w:rFonts w:ascii="Sylfaen" w:eastAsia="GHEA Grapalat" w:hAnsi="Sylfaen" w:cs="GHEA Grapalat"/>
          <w:sz w:val="16"/>
          <w:szCs w:val="16"/>
        </w:rPr>
        <w:t>"</w:t>
      </w:r>
      <w:r w:rsidRPr="00C763FB">
        <w:rPr>
          <w:rFonts w:ascii="Sylfaen" w:eastAsia="GHEA Grapalat" w:hAnsi="Sylfaen" w:cs="GHEA Grapalat"/>
          <w:sz w:val="16"/>
          <w:szCs w:val="16"/>
          <w:lang w:val="hy-AM"/>
        </w:rPr>
        <w:t xml:space="preserve"> </w:t>
      </w:r>
      <w:r w:rsidRPr="00C763FB">
        <w:rPr>
          <w:rFonts w:ascii="Sylfaen" w:hAnsi="Sylfaen"/>
          <w:sz w:val="16"/>
          <w:szCs w:val="16"/>
        </w:rPr>
        <w:t>-</w:t>
      </w:r>
      <w:r w:rsidRPr="00C763FB">
        <w:rPr>
          <w:rFonts w:ascii="Sylfaen" w:hAnsi="Sylfaen"/>
          <w:sz w:val="16"/>
          <w:szCs w:val="16"/>
          <w:lang w:val="hy-AM"/>
        </w:rPr>
        <w:t xml:space="preserve"> </w:t>
      </w:r>
      <w:r w:rsidRPr="00C763FB">
        <w:rPr>
          <w:rFonts w:ascii="Sylfaen" w:eastAsia="GHEA Grapalat" w:hAnsi="Sylfaen" w:cs="GHEA Grapalat"/>
          <w:sz w:val="16"/>
          <w:szCs w:val="16"/>
        </w:rPr>
        <w:t>"</w:t>
      </w:r>
      <w:r w:rsidRPr="00C763FB">
        <w:rPr>
          <w:rFonts w:ascii="Sylfaen" w:hAnsi="Sylfaen"/>
          <w:sz w:val="16"/>
          <w:szCs w:val="16"/>
        </w:rPr>
        <w:t>в</w:t>
      </w:r>
      <w:r w:rsidRPr="00C763FB">
        <w:rPr>
          <w:rFonts w:ascii="Sylfaen" w:eastAsia="GHEA Grapalat" w:hAnsi="Sylfaen" w:cs="GHEA Grapalat"/>
          <w:sz w:val="16"/>
          <w:szCs w:val="16"/>
        </w:rPr>
        <w:t>"</w:t>
      </w:r>
      <w:r w:rsidRPr="00C763FB">
        <w:rPr>
          <w:rFonts w:ascii="Sylfaen" w:hAnsi="Sylfaen"/>
          <w:sz w:val="16"/>
          <w:szCs w:val="16"/>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060EF8B3" w14:textId="77777777" w:rsidR="00A9306E" w:rsidRPr="00C763FB" w:rsidRDefault="00A9306E" w:rsidP="00427CDB">
      <w:pPr>
        <w:contextualSpacing/>
        <w:jc w:val="both"/>
        <w:rPr>
          <w:rFonts w:ascii="Sylfaen" w:hAnsi="Sylfaen"/>
          <w:sz w:val="16"/>
          <w:szCs w:val="16"/>
        </w:rPr>
      </w:pPr>
      <w:r w:rsidRPr="00C763FB">
        <w:rPr>
          <w:rFonts w:ascii="Sylfaen" w:hAnsi="Sylfaen"/>
          <w:sz w:val="16"/>
          <w:szCs w:val="16"/>
        </w:rPr>
        <w:t xml:space="preserve">д. в пункте </w:t>
      </w:r>
      <w:r w:rsidRPr="00C763FB">
        <w:rPr>
          <w:rFonts w:ascii="Sylfaen" w:eastAsia="GHEA Grapalat" w:hAnsi="Sylfaen" w:cs="GHEA Grapalat"/>
          <w:sz w:val="16"/>
          <w:szCs w:val="16"/>
        </w:rPr>
        <w:t>"</w:t>
      </w:r>
      <w:r w:rsidRPr="00C763FB">
        <w:rPr>
          <w:rFonts w:ascii="Sylfaen" w:hAnsi="Sylfaen"/>
          <w:sz w:val="16"/>
          <w:szCs w:val="16"/>
        </w:rPr>
        <w:t>д</w:t>
      </w:r>
      <w:r w:rsidRPr="00C763FB">
        <w:rPr>
          <w:rFonts w:ascii="Sylfaen" w:eastAsia="GHEA Grapalat" w:hAnsi="Sylfaen" w:cs="GHEA Grapalat"/>
          <w:sz w:val="16"/>
          <w:szCs w:val="16"/>
        </w:rPr>
        <w:t>"</w:t>
      </w:r>
      <w:r w:rsidRPr="00C763FB">
        <w:rPr>
          <w:rFonts w:ascii="Sylfaen" w:hAnsi="Sylfaen"/>
          <w:sz w:val="16"/>
          <w:szCs w:val="16"/>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C763FB">
        <w:rPr>
          <w:rFonts w:ascii="Sylfaen" w:eastAsia="GHEA Grapalat" w:hAnsi="Sylfaen" w:cs="GHEA Grapalat"/>
          <w:sz w:val="16"/>
          <w:szCs w:val="16"/>
        </w:rPr>
        <w:t>"</w:t>
      </w:r>
      <w:r w:rsidRPr="00C763FB">
        <w:rPr>
          <w:rFonts w:ascii="Sylfaen" w:hAnsi="Sylfaen"/>
          <w:sz w:val="16"/>
          <w:szCs w:val="16"/>
        </w:rPr>
        <w:t>а</w:t>
      </w:r>
      <w:r w:rsidRPr="00C763FB">
        <w:rPr>
          <w:rFonts w:ascii="Sylfaen" w:eastAsia="GHEA Grapalat" w:hAnsi="Sylfaen" w:cs="GHEA Grapalat"/>
          <w:sz w:val="16"/>
          <w:szCs w:val="16"/>
        </w:rPr>
        <w:t xml:space="preserve">" </w:t>
      </w:r>
      <w:r w:rsidRPr="00C763FB">
        <w:rPr>
          <w:rFonts w:ascii="Sylfaen" w:hAnsi="Sylfaen"/>
          <w:sz w:val="16"/>
          <w:szCs w:val="16"/>
        </w:rPr>
        <w:t xml:space="preserve">- </w:t>
      </w:r>
      <w:r w:rsidRPr="00C763FB">
        <w:rPr>
          <w:rFonts w:ascii="Sylfaen" w:eastAsia="GHEA Grapalat" w:hAnsi="Sylfaen" w:cs="GHEA Grapalat"/>
          <w:sz w:val="16"/>
          <w:szCs w:val="16"/>
        </w:rPr>
        <w:t>"</w:t>
      </w:r>
      <w:r w:rsidRPr="00C763FB">
        <w:rPr>
          <w:rFonts w:ascii="Sylfaen" w:hAnsi="Sylfaen"/>
          <w:sz w:val="16"/>
          <w:szCs w:val="16"/>
        </w:rPr>
        <w:t>г</w:t>
      </w:r>
      <w:r w:rsidRPr="00C763FB">
        <w:rPr>
          <w:rFonts w:ascii="Sylfaen" w:eastAsia="GHEA Grapalat" w:hAnsi="Sylfaen" w:cs="GHEA Grapalat"/>
          <w:sz w:val="16"/>
          <w:szCs w:val="16"/>
        </w:rPr>
        <w:t>"</w:t>
      </w:r>
      <w:r w:rsidRPr="00C763FB">
        <w:rPr>
          <w:rFonts w:ascii="Sylfaen" w:hAnsi="Sylfaen"/>
          <w:sz w:val="16"/>
          <w:szCs w:val="16"/>
        </w:rPr>
        <w:t xml:space="preserve"> этого подраздела.</w:t>
      </w:r>
    </w:p>
    <w:p w14:paraId="0767A2A1" w14:textId="77777777" w:rsidR="00A9306E" w:rsidRPr="00C763FB" w:rsidRDefault="00A9306E" w:rsidP="00427CDB">
      <w:pPr>
        <w:contextualSpacing/>
        <w:jc w:val="both"/>
        <w:rPr>
          <w:rFonts w:ascii="Sylfaen" w:hAnsi="Sylfaen"/>
          <w:sz w:val="16"/>
          <w:szCs w:val="16"/>
        </w:rPr>
      </w:pPr>
      <w:r w:rsidRPr="00C763FB">
        <w:rPr>
          <w:rFonts w:ascii="Sylfaen" w:hAnsi="Sylfaen"/>
          <w:sz w:val="16"/>
          <w:szCs w:val="16"/>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C763FB">
        <w:rPr>
          <w:rFonts w:ascii="Sylfaen" w:hAnsi="Sylfaen"/>
          <w:sz w:val="16"/>
          <w:szCs w:val="16"/>
          <w:lang w:val="hy-AM"/>
        </w:rPr>
        <w:t>Օ</w:t>
      </w:r>
      <w:proofErr w:type="spellStart"/>
      <w:r w:rsidRPr="00C763FB">
        <w:rPr>
          <w:rFonts w:ascii="Sylfaen" w:hAnsi="Sylfaen"/>
          <w:sz w:val="16"/>
          <w:szCs w:val="16"/>
        </w:rPr>
        <w:t>рганизацию</w:t>
      </w:r>
      <w:proofErr w:type="spellEnd"/>
      <w:r w:rsidRPr="00C763FB">
        <w:rPr>
          <w:rFonts w:ascii="Sylfaen" w:hAnsi="Sylfaen"/>
          <w:sz w:val="16"/>
          <w:szCs w:val="16"/>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2DD6A56C" w14:textId="77777777" w:rsidR="00A9306E" w:rsidRPr="00C763FB" w:rsidRDefault="00A9306E" w:rsidP="00427CDB">
      <w:pPr>
        <w:contextualSpacing/>
        <w:jc w:val="both"/>
        <w:rPr>
          <w:rFonts w:ascii="Sylfaen" w:eastAsia="GHEA Grapalat" w:hAnsi="Sylfaen" w:cs="GHEA Grapalat"/>
          <w:sz w:val="16"/>
          <w:szCs w:val="16"/>
        </w:rPr>
      </w:pPr>
      <w:r w:rsidRPr="00C763FB">
        <w:rPr>
          <w:rFonts w:ascii="Sylfaen" w:eastAsia="GHEA Grapalat" w:hAnsi="Sylfaen" w:cs="GHEA Grapalat"/>
          <w:sz w:val="16"/>
          <w:szCs w:val="16"/>
        </w:rPr>
        <w:t>8) в подразделе</w:t>
      </w:r>
      <w:r w:rsidRPr="00C763FB">
        <w:rPr>
          <w:rFonts w:ascii="Sylfaen" w:eastAsia="GHEA Grapalat" w:hAnsi="Sylfaen" w:cs="GHEA Grapalat"/>
          <w:sz w:val="16"/>
          <w:szCs w:val="16"/>
          <w:lang w:val="hy-AM"/>
        </w:rPr>
        <w:t xml:space="preserve"> </w:t>
      </w:r>
      <w:r w:rsidRPr="00C763FB">
        <w:rPr>
          <w:rFonts w:ascii="Sylfaen" w:eastAsia="GHEA Grapalat" w:hAnsi="Sylfaen" w:cs="GHEA Grapalat"/>
          <w:sz w:val="16"/>
          <w:szCs w:val="16"/>
        </w:rPr>
        <w:t xml:space="preserve">"Контактные данные реального </w:t>
      </w:r>
      <w:r w:rsidRPr="00C763FB">
        <w:rPr>
          <w:rFonts w:ascii="Sylfaen" w:hAnsi="Sylfaen"/>
          <w:sz w:val="16"/>
          <w:szCs w:val="16"/>
        </w:rPr>
        <w:t>бенефициара</w:t>
      </w:r>
      <w:r w:rsidRPr="00C763FB">
        <w:rPr>
          <w:rFonts w:ascii="Sylfaen" w:eastAsia="GHEA Grapalat" w:hAnsi="Sylfaen" w:cs="GHEA Grapalat"/>
          <w:sz w:val="16"/>
          <w:szCs w:val="16"/>
        </w:rPr>
        <w:t xml:space="preserve">" заполняются адрес электронной почты и номер телефона реального </w:t>
      </w:r>
      <w:r w:rsidRPr="00C763FB">
        <w:rPr>
          <w:rFonts w:ascii="Sylfaen" w:hAnsi="Sylfaen"/>
          <w:sz w:val="16"/>
          <w:szCs w:val="16"/>
        </w:rPr>
        <w:t>бенефициара</w:t>
      </w:r>
      <w:r w:rsidRPr="00C763FB">
        <w:rPr>
          <w:rFonts w:ascii="Sylfaen" w:eastAsia="GHEA Grapalat" w:hAnsi="Sylfaen" w:cs="GHEA Grapalat"/>
          <w:sz w:val="16"/>
          <w:szCs w:val="16"/>
        </w:rPr>
        <w:t>.</w:t>
      </w:r>
    </w:p>
    <w:p w14:paraId="1E94FD26" w14:textId="77777777" w:rsidR="00A9306E" w:rsidRPr="00C763FB" w:rsidRDefault="00A9306E" w:rsidP="00427CDB">
      <w:pPr>
        <w:contextualSpacing/>
        <w:jc w:val="both"/>
        <w:rPr>
          <w:rFonts w:ascii="Sylfaen" w:hAnsi="Sylfaen"/>
          <w:sz w:val="16"/>
          <w:szCs w:val="16"/>
        </w:rPr>
      </w:pPr>
      <w:r w:rsidRPr="00C763FB">
        <w:rPr>
          <w:rFonts w:ascii="Sylfaen" w:hAnsi="Sylfaen"/>
          <w:sz w:val="16"/>
          <w:szCs w:val="16"/>
        </w:rPr>
        <w:t xml:space="preserve">5. Раздел 5 декларации (Промежуточные юридические лица) заполняется, </w:t>
      </w:r>
    </w:p>
    <w:p w14:paraId="54C05745" w14:textId="77777777" w:rsidR="00A9306E" w:rsidRPr="00C763FB" w:rsidRDefault="00A9306E" w:rsidP="00427CDB">
      <w:pPr>
        <w:contextualSpacing/>
        <w:jc w:val="both"/>
        <w:rPr>
          <w:rFonts w:ascii="Sylfaen" w:hAnsi="Sylfaen"/>
          <w:sz w:val="16"/>
          <w:szCs w:val="16"/>
        </w:rPr>
      </w:pPr>
      <w:r w:rsidRPr="00C763FB">
        <w:rPr>
          <w:rFonts w:ascii="Sylfaen" w:hAnsi="Sylfaen"/>
          <w:sz w:val="16"/>
          <w:szCs w:val="16"/>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C763FB">
        <w:rPr>
          <w:rFonts w:ascii="Microsoft YaHei" w:eastAsia="Microsoft YaHei" w:hAnsi="Microsoft YaHei" w:cs="Microsoft YaHei" w:hint="eastAsia"/>
          <w:sz w:val="16"/>
          <w:szCs w:val="16"/>
        </w:rPr>
        <w:t>․</w:t>
      </w:r>
    </w:p>
    <w:p w14:paraId="71E0E24E" w14:textId="77777777" w:rsidR="00A9306E" w:rsidRPr="00C763FB" w:rsidRDefault="00A9306E" w:rsidP="00427CDB">
      <w:pPr>
        <w:contextualSpacing/>
        <w:jc w:val="both"/>
        <w:rPr>
          <w:rFonts w:ascii="Sylfaen" w:hAnsi="Sylfaen"/>
          <w:sz w:val="16"/>
          <w:szCs w:val="16"/>
        </w:rPr>
      </w:pPr>
      <w:r w:rsidRPr="00C763FB">
        <w:rPr>
          <w:rFonts w:ascii="Sylfaen" w:hAnsi="Sylfaen"/>
          <w:sz w:val="16"/>
          <w:szCs w:val="16"/>
        </w:rPr>
        <w:t>1) в подразделе</w:t>
      </w:r>
      <w:r w:rsidRPr="00C763FB">
        <w:rPr>
          <w:rFonts w:ascii="Sylfaen" w:hAnsi="Sylfaen"/>
          <w:sz w:val="16"/>
          <w:szCs w:val="16"/>
          <w:lang w:val="hy-AM"/>
        </w:rPr>
        <w:t xml:space="preserve"> </w:t>
      </w:r>
      <w:r w:rsidRPr="00C763FB">
        <w:rPr>
          <w:rFonts w:ascii="Sylfaen" w:eastAsia="GHEA Grapalat" w:hAnsi="Sylfaen" w:cs="GHEA Grapalat"/>
          <w:sz w:val="16"/>
          <w:szCs w:val="16"/>
        </w:rPr>
        <w:t>"</w:t>
      </w:r>
      <w:r w:rsidRPr="00C763FB">
        <w:rPr>
          <w:rFonts w:ascii="Sylfaen" w:hAnsi="Sylfaen"/>
          <w:sz w:val="16"/>
          <w:szCs w:val="16"/>
        </w:rPr>
        <w:t>Данные организации"</w:t>
      </w:r>
      <w:r w:rsidRPr="00C763FB">
        <w:rPr>
          <w:rFonts w:ascii="Sylfaen" w:hAnsi="Sylfaen"/>
          <w:sz w:val="16"/>
          <w:szCs w:val="16"/>
          <w:lang w:val="hy-AM"/>
        </w:rPr>
        <w:t xml:space="preserve"> </w:t>
      </w:r>
      <w:r w:rsidRPr="00C763FB">
        <w:rPr>
          <w:rFonts w:ascii="Sylfaen" w:hAnsi="Sylfaen"/>
          <w:sz w:val="16"/>
          <w:szCs w:val="16"/>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B56CE49" w14:textId="77777777" w:rsidR="00A9306E" w:rsidRPr="00C763FB" w:rsidRDefault="00A9306E" w:rsidP="00427CDB">
      <w:pPr>
        <w:contextualSpacing/>
        <w:jc w:val="both"/>
        <w:rPr>
          <w:rFonts w:ascii="Sylfaen" w:hAnsi="Sylfaen"/>
          <w:sz w:val="16"/>
          <w:szCs w:val="16"/>
        </w:rPr>
      </w:pPr>
      <w:r w:rsidRPr="00C763FB">
        <w:rPr>
          <w:rFonts w:ascii="Sylfaen" w:hAnsi="Sylfaen"/>
          <w:sz w:val="16"/>
          <w:szCs w:val="16"/>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C349B6A" w14:textId="77777777" w:rsidR="00A9306E" w:rsidRPr="00C763FB" w:rsidRDefault="00A9306E" w:rsidP="00427CDB">
      <w:pPr>
        <w:contextualSpacing/>
        <w:jc w:val="both"/>
        <w:rPr>
          <w:rFonts w:ascii="Sylfaen" w:hAnsi="Sylfaen"/>
          <w:sz w:val="16"/>
          <w:szCs w:val="16"/>
        </w:rPr>
      </w:pPr>
      <w:r w:rsidRPr="00C763FB">
        <w:rPr>
          <w:rFonts w:ascii="Sylfaen" w:hAnsi="Sylfaen"/>
          <w:sz w:val="16"/>
          <w:szCs w:val="16"/>
        </w:rPr>
        <w:t>3) Подраздел</w:t>
      </w:r>
      <w:r w:rsidRPr="00C763FB">
        <w:rPr>
          <w:rFonts w:ascii="Sylfaen" w:hAnsi="Sylfaen"/>
          <w:sz w:val="16"/>
          <w:szCs w:val="16"/>
          <w:lang w:val="hy-AM"/>
        </w:rPr>
        <w:t xml:space="preserve"> </w:t>
      </w:r>
      <w:r w:rsidRPr="00C763FB">
        <w:rPr>
          <w:rFonts w:ascii="Sylfaen" w:eastAsia="GHEA Grapalat" w:hAnsi="Sylfaen" w:cs="GHEA Grapalat"/>
          <w:sz w:val="16"/>
          <w:szCs w:val="16"/>
        </w:rPr>
        <w:t>"</w:t>
      </w:r>
      <w:r w:rsidRPr="00C763FB">
        <w:rPr>
          <w:rFonts w:ascii="Sylfaen" w:hAnsi="Sylfaen"/>
          <w:sz w:val="16"/>
          <w:szCs w:val="16"/>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w:t>
      </w:r>
      <w:proofErr w:type="spellStart"/>
      <w:r w:rsidRPr="00C763FB">
        <w:rPr>
          <w:rFonts w:ascii="Sylfaen" w:hAnsi="Sylfaen"/>
          <w:sz w:val="16"/>
          <w:szCs w:val="16"/>
        </w:rPr>
        <w:t>Identifier</w:t>
      </w:r>
      <w:proofErr w:type="spellEnd"/>
      <w:r w:rsidRPr="00C763FB">
        <w:rPr>
          <w:rFonts w:ascii="Sylfaen" w:hAnsi="Sylfaen"/>
          <w:sz w:val="16"/>
          <w:szCs w:val="16"/>
        </w:rPr>
        <w:t xml:space="preserve"> Code), где листингуются акции юридического лица, а также ссылается на имеющиеся на бирже документы.</w:t>
      </w:r>
    </w:p>
    <w:p w14:paraId="793B03A0" w14:textId="77777777" w:rsidR="00A9306E" w:rsidRPr="00C763FB" w:rsidRDefault="00A9306E" w:rsidP="00427CDB">
      <w:pPr>
        <w:contextualSpacing/>
        <w:jc w:val="both"/>
        <w:rPr>
          <w:rFonts w:ascii="Sylfaen" w:hAnsi="Sylfaen"/>
          <w:sz w:val="16"/>
          <w:szCs w:val="16"/>
        </w:rPr>
      </w:pPr>
      <w:r w:rsidRPr="00C763FB">
        <w:rPr>
          <w:rFonts w:ascii="Sylfaen" w:hAnsi="Sylfaen"/>
          <w:sz w:val="16"/>
          <w:szCs w:val="16"/>
        </w:rPr>
        <w:t xml:space="preserve">6. Раздел 6 декларации (Дополнительные </w:t>
      </w:r>
      <w:r w:rsidR="00B832AD" w:rsidRPr="00C763FB">
        <w:rPr>
          <w:rFonts w:ascii="Sylfaen" w:hAnsi="Sylfaen"/>
          <w:sz w:val="16"/>
          <w:szCs w:val="16"/>
        </w:rPr>
        <w:t>примечания</w:t>
      </w:r>
      <w:r w:rsidRPr="00C763FB">
        <w:rPr>
          <w:rFonts w:ascii="Sylfaen" w:hAnsi="Sylfaen"/>
          <w:sz w:val="16"/>
          <w:szCs w:val="16"/>
        </w:rPr>
        <w:t xml:space="preserve">)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w:t>
      </w:r>
      <w:r w:rsidRPr="00C763FB">
        <w:rPr>
          <w:rFonts w:ascii="Sylfaen" w:hAnsi="Sylfaen"/>
          <w:sz w:val="16"/>
          <w:szCs w:val="16"/>
        </w:rPr>
        <w:lastRenderedPageBreak/>
        <w:t>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68071453" w14:textId="77777777" w:rsidR="00A9306E" w:rsidRPr="00C763FB" w:rsidRDefault="00A9306E" w:rsidP="00427CDB">
      <w:pPr>
        <w:contextualSpacing/>
        <w:jc w:val="both"/>
        <w:rPr>
          <w:rFonts w:ascii="Sylfaen" w:hAnsi="Sylfaen"/>
          <w:sz w:val="16"/>
          <w:szCs w:val="16"/>
        </w:rPr>
      </w:pPr>
      <w:r w:rsidRPr="00C763FB">
        <w:rPr>
          <w:rFonts w:ascii="Sylfaen" w:hAnsi="Sylfaen"/>
          <w:sz w:val="16"/>
          <w:szCs w:val="16"/>
        </w:rPr>
        <w:t>7. Декларация заполняется и подписывается лицом, подающим заявку.</w:t>
      </w:r>
      <w:r w:rsidRPr="00C763FB">
        <w:rPr>
          <w:rFonts w:ascii="Sylfaen" w:hAnsi="Sylfaen"/>
          <w:sz w:val="16"/>
          <w:szCs w:val="16"/>
          <w:lang w:val="hy-AM"/>
        </w:rPr>
        <w:t xml:space="preserve"> </w:t>
      </w:r>
    </w:p>
    <w:p w14:paraId="72A39016" w14:textId="77777777" w:rsidR="00B32672" w:rsidRPr="00C763FB" w:rsidRDefault="00B32672" w:rsidP="00427CDB">
      <w:pPr>
        <w:contextualSpacing/>
        <w:jc w:val="both"/>
        <w:rPr>
          <w:rFonts w:ascii="Sylfaen" w:hAnsi="Sylfaen"/>
          <w:sz w:val="16"/>
          <w:szCs w:val="16"/>
        </w:rPr>
      </w:pPr>
    </w:p>
    <w:p w14:paraId="07DB9754" w14:textId="77777777" w:rsidR="00A9306E" w:rsidRPr="00C763FB" w:rsidRDefault="00A9306E" w:rsidP="00427CDB">
      <w:pPr>
        <w:contextualSpacing/>
        <w:jc w:val="both"/>
        <w:rPr>
          <w:rFonts w:ascii="Sylfaen" w:hAnsi="Sylfaen"/>
          <w:i/>
          <w:sz w:val="16"/>
          <w:szCs w:val="16"/>
        </w:rPr>
      </w:pPr>
      <w:r w:rsidRPr="00C763FB">
        <w:rPr>
          <w:rFonts w:ascii="Sylfaen" w:hAnsi="Sylfaen"/>
          <w:sz w:val="16"/>
          <w:szCs w:val="16"/>
        </w:rPr>
        <w:t xml:space="preserve">* </w:t>
      </w:r>
      <w:r w:rsidRPr="00C763FB">
        <w:rPr>
          <w:rFonts w:ascii="Sylfaen" w:hAnsi="Sylfaen"/>
          <w:i/>
          <w:sz w:val="16"/>
          <w:szCs w:val="16"/>
        </w:rPr>
        <w:t>заполняется секретарем комиссии до публикации приглашения в бюллетене:</w:t>
      </w:r>
    </w:p>
    <w:p w14:paraId="0E492465" w14:textId="77777777" w:rsidR="00A9306E" w:rsidRPr="00C763FB" w:rsidRDefault="00A9306E" w:rsidP="00427CDB">
      <w:pPr>
        <w:contextualSpacing/>
        <w:jc w:val="both"/>
        <w:rPr>
          <w:rFonts w:ascii="Sylfaen" w:hAnsi="Sylfaen"/>
          <w:i/>
          <w:sz w:val="16"/>
          <w:szCs w:val="16"/>
        </w:rPr>
      </w:pPr>
      <w:r w:rsidRPr="00C763FB">
        <w:rPr>
          <w:rFonts w:ascii="Sylfaen" w:hAnsi="Sylfaen"/>
          <w:i/>
          <w:sz w:val="16"/>
          <w:szCs w:val="16"/>
        </w:rPr>
        <w:t>** Приложение 1.1 не представляется участником</w:t>
      </w:r>
      <w:r w:rsidR="00F514C3" w:rsidRPr="00C763FB">
        <w:rPr>
          <w:rFonts w:ascii="Sylfaen" w:hAnsi="Sylfaen"/>
          <w:i/>
          <w:sz w:val="16"/>
          <w:szCs w:val="16"/>
          <w:lang w:val="hy-AM"/>
        </w:rPr>
        <w:t>,</w:t>
      </w:r>
      <w:r w:rsidRPr="00C763FB">
        <w:rPr>
          <w:rFonts w:ascii="Sylfaen" w:hAnsi="Sylfaen"/>
          <w:i/>
          <w:sz w:val="16"/>
          <w:szCs w:val="16"/>
        </w:rPr>
        <w:t xml:space="preserve"> </w:t>
      </w:r>
      <w:r w:rsidR="00F514C3" w:rsidRPr="00C763FB">
        <w:rPr>
          <w:rFonts w:ascii="Sylfaen" w:hAnsi="Sylfaen"/>
          <w:i/>
          <w:sz w:val="16"/>
          <w:szCs w:val="16"/>
        </w:rPr>
        <w:t>если он является резидентом РА</w:t>
      </w:r>
      <w:r w:rsidR="00F514C3" w:rsidRPr="00C763FB" w:rsidDel="00F514C3">
        <w:rPr>
          <w:rFonts w:ascii="Sylfaen" w:hAnsi="Sylfaen"/>
          <w:i/>
          <w:sz w:val="16"/>
          <w:szCs w:val="16"/>
        </w:rPr>
        <w:t xml:space="preserve"> </w:t>
      </w:r>
      <w:r w:rsidRPr="00C763FB">
        <w:rPr>
          <w:rFonts w:ascii="Sylfaen" w:hAnsi="Sylfaen"/>
          <w:i/>
          <w:sz w:val="16"/>
          <w:szCs w:val="16"/>
        </w:rPr>
        <w:t>а также в случае, если участник является индивидуальным предпринимателем или физическим лицом.</w:t>
      </w:r>
    </w:p>
    <w:p w14:paraId="2705F6FB" w14:textId="77777777" w:rsidR="00A9306E" w:rsidRPr="00C763FB" w:rsidRDefault="00A9306E" w:rsidP="00427CDB">
      <w:pPr>
        <w:rPr>
          <w:rFonts w:ascii="Sylfaen" w:hAnsi="Sylfaen"/>
          <w:b/>
          <w:sz w:val="16"/>
          <w:szCs w:val="16"/>
        </w:rPr>
      </w:pPr>
      <w:r w:rsidRPr="00C763FB">
        <w:rPr>
          <w:rFonts w:ascii="Sylfaen" w:hAnsi="Sylfaen"/>
          <w:b/>
          <w:sz w:val="16"/>
          <w:szCs w:val="16"/>
        </w:rPr>
        <w:br w:type="page"/>
      </w:r>
    </w:p>
    <w:p w14:paraId="2AE0CF2E" w14:textId="77777777" w:rsidR="00B2572B" w:rsidRPr="00DC619D" w:rsidRDefault="00B2572B" w:rsidP="00427CDB">
      <w:pPr>
        <w:pStyle w:val="31"/>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0D78E2F1" w14:textId="5B738192" w:rsidR="00B2572B" w:rsidRPr="009044F1" w:rsidRDefault="00B2572B" w:rsidP="00427CDB">
      <w:pPr>
        <w:pStyle w:val="31"/>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0B089E">
        <w:rPr>
          <w:rFonts w:ascii="GHEA Grapalat" w:hAnsi="GHEA Grapalat"/>
          <w:b/>
          <w:sz w:val="24"/>
          <w:szCs w:val="24"/>
        </w:rPr>
        <w:t>запросе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640E26">
        <w:rPr>
          <w:rFonts w:ascii="GHEA Grapalat" w:hAnsi="GHEA Grapalat"/>
          <w:b/>
          <w:sz w:val="24"/>
          <w:szCs w:val="24"/>
        </w:rPr>
        <w:t>ԱՄԱՀ-ԳԱՍՖ-ԳՀԾՁԲ-25/18</w:t>
      </w:r>
      <w:r w:rsidR="00427CDB">
        <w:rPr>
          <w:rFonts w:ascii="GHEA Grapalat" w:hAnsi="GHEA Grapalat"/>
          <w:b/>
          <w:sz w:val="24"/>
          <w:szCs w:val="24"/>
        </w:rPr>
        <w:t xml:space="preserve"> </w:t>
      </w:r>
      <w:r w:rsidR="006132ED">
        <w:rPr>
          <w:rFonts w:ascii="GHEA Grapalat" w:hAnsi="GHEA Grapalat"/>
          <w:b/>
          <w:sz w:val="24"/>
          <w:szCs w:val="24"/>
        </w:rPr>
        <w:t>"</w:t>
      </w:r>
      <w:r w:rsidR="00DC619D">
        <w:rPr>
          <w:rStyle w:val="af6"/>
          <w:rFonts w:ascii="GHEA Grapalat" w:hAnsi="GHEA Grapalat"/>
          <w:b/>
          <w:sz w:val="24"/>
          <w:szCs w:val="24"/>
        </w:rPr>
        <w:footnoteReference w:customMarkFollows="1" w:id="12"/>
        <w:t>*</w:t>
      </w:r>
    </w:p>
    <w:p w14:paraId="71A6F91C" w14:textId="77777777" w:rsidR="00B2572B" w:rsidRPr="009044F1" w:rsidRDefault="00B2572B" w:rsidP="00427CDB">
      <w:pPr>
        <w:widowControl w:val="0"/>
        <w:ind w:firstLine="567"/>
        <w:jc w:val="center"/>
        <w:rPr>
          <w:rFonts w:ascii="GHEA Grapalat" w:hAnsi="GHEA Grapalat"/>
        </w:rPr>
      </w:pPr>
    </w:p>
    <w:p w14:paraId="2DAFA4E7" w14:textId="77777777" w:rsidR="00B2572B" w:rsidRPr="009044F1" w:rsidRDefault="00B2572B" w:rsidP="00427CDB">
      <w:pPr>
        <w:widowControl w:val="0"/>
        <w:ind w:left="-66"/>
        <w:jc w:val="center"/>
        <w:rPr>
          <w:rFonts w:ascii="GHEA Grapalat" w:hAnsi="GHEA Grapalat"/>
          <w:b/>
        </w:rPr>
      </w:pPr>
      <w:r w:rsidRPr="009044F1">
        <w:rPr>
          <w:rFonts w:ascii="GHEA Grapalat" w:hAnsi="GHEA Grapalat"/>
          <w:b/>
        </w:rPr>
        <w:t>ЦЕНОВОЕ ПРЕДЛОЖЕНИЕ</w:t>
      </w:r>
    </w:p>
    <w:p w14:paraId="465603F7" w14:textId="77777777" w:rsidR="00B2572B" w:rsidRPr="009044F1" w:rsidRDefault="00B2572B" w:rsidP="00427CDB">
      <w:pPr>
        <w:widowControl w:val="0"/>
        <w:ind w:firstLine="567"/>
        <w:jc w:val="center"/>
        <w:rPr>
          <w:rFonts w:ascii="GHEA Grapalat" w:hAnsi="GHEA Grapalat"/>
        </w:rPr>
      </w:pPr>
    </w:p>
    <w:p w14:paraId="6CE2F099" w14:textId="7357ED42" w:rsidR="005744FC" w:rsidRPr="000F6C24" w:rsidRDefault="00C763FB" w:rsidP="00C763FB">
      <w:pPr>
        <w:widowControl w:val="0"/>
        <w:jc w:val="both"/>
        <w:rPr>
          <w:rFonts w:ascii="GHEA Grapalat" w:hAnsi="GHEA Grapalat"/>
        </w:rPr>
      </w:pPr>
      <w:r w:rsidRPr="00C763FB">
        <w:rPr>
          <w:rFonts w:ascii="GHEA Grapalat" w:hAnsi="GHEA Grapalat"/>
          <w:spacing w:val="-6"/>
        </w:rPr>
        <w:t xml:space="preserve">      </w:t>
      </w:r>
      <w:r w:rsidR="00B2572B" w:rsidRPr="005744FC">
        <w:rPr>
          <w:rFonts w:ascii="GHEA Grapalat" w:hAnsi="GHEA Grapalat"/>
          <w:spacing w:val="-6"/>
        </w:rPr>
        <w:t xml:space="preserve">Рассмотрев приглашение на </w:t>
      </w:r>
      <w:r w:rsidR="000B089E">
        <w:rPr>
          <w:rFonts w:ascii="GHEA Grapalat" w:hAnsi="GHEA Grapalat"/>
          <w:spacing w:val="-6"/>
        </w:rPr>
        <w:t>запросе котировок</w:t>
      </w:r>
      <w:r w:rsidR="00B2572B" w:rsidRPr="005744FC">
        <w:rPr>
          <w:rFonts w:ascii="GHEA Grapalat" w:hAnsi="GHEA Grapalat"/>
          <w:spacing w:val="-6"/>
        </w:rPr>
        <w:t xml:space="preserve"> под кодом </w:t>
      </w:r>
      <w:r w:rsidR="006132ED">
        <w:rPr>
          <w:rFonts w:ascii="GHEA Grapalat" w:hAnsi="GHEA Grapalat"/>
          <w:spacing w:val="-6"/>
        </w:rPr>
        <w:t>"</w:t>
      </w:r>
      <w:r w:rsidR="00640E26">
        <w:rPr>
          <w:rFonts w:ascii="GHEA Grapalat" w:hAnsi="GHEA Grapalat"/>
          <w:spacing w:val="-6"/>
        </w:rPr>
        <w:t>ԱՄԱՀ-ԳԱՍՖ-ԳՀԾՁԲ-25/18</w:t>
      </w:r>
      <w:r w:rsidR="00427CDB">
        <w:rPr>
          <w:rFonts w:ascii="GHEA Grapalat" w:hAnsi="GHEA Grapalat"/>
          <w:spacing w:val="-6"/>
        </w:rPr>
        <w:t xml:space="preserve"> </w:t>
      </w:r>
      <w:r w:rsidR="006132ED">
        <w:rPr>
          <w:rFonts w:ascii="GHEA Grapalat" w:hAnsi="GHEA Grapalat"/>
          <w:spacing w:val="-6"/>
        </w:rPr>
        <w:t>"</w:t>
      </w:r>
      <w:r w:rsidR="00B2572B" w:rsidRPr="005744FC">
        <w:rPr>
          <w:rFonts w:ascii="GHEA Grapalat" w:hAnsi="GHEA Grapalat"/>
          <w:spacing w:val="-6"/>
        </w:rPr>
        <w:t>*,</w:t>
      </w:r>
      <w:r w:rsidR="00B2572B" w:rsidRPr="009044F1">
        <w:rPr>
          <w:rFonts w:ascii="GHEA Grapalat" w:hAnsi="GHEA Grapalat"/>
        </w:rPr>
        <w:t xml:space="preserve"> </w:t>
      </w:r>
    </w:p>
    <w:p w14:paraId="5934FD90" w14:textId="77777777" w:rsidR="005646FC" w:rsidRPr="008842CE" w:rsidRDefault="005744FC" w:rsidP="00427CDB">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60F07160" w14:textId="77777777" w:rsidR="005646FC" w:rsidRPr="009044F1" w:rsidRDefault="005646FC" w:rsidP="00427CDB">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033A5794" w14:textId="77777777" w:rsidR="00B2572B" w:rsidRPr="009044F1" w:rsidRDefault="00B2572B" w:rsidP="00427CDB">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703E8B39" w14:textId="77777777" w:rsidR="00B2572B" w:rsidRPr="009044F1" w:rsidRDefault="005646FC" w:rsidP="00427CDB">
      <w:pPr>
        <w:widowControl w:val="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14:paraId="0F43EE8F" w14:textId="77777777" w:rsidTr="00BC2673">
        <w:trPr>
          <w:trHeight w:val="916"/>
          <w:jc w:val="center"/>
        </w:trPr>
        <w:tc>
          <w:tcPr>
            <w:tcW w:w="1084" w:type="dxa"/>
            <w:tcBorders>
              <w:top w:val="single" w:sz="4" w:space="0" w:color="auto"/>
              <w:left w:val="single" w:sz="4" w:space="0" w:color="auto"/>
              <w:right w:val="single" w:sz="4" w:space="0" w:color="auto"/>
            </w:tcBorders>
            <w:vAlign w:val="center"/>
          </w:tcPr>
          <w:p w14:paraId="2A700E56" w14:textId="77777777" w:rsidR="004A317B" w:rsidRPr="005744FC" w:rsidRDefault="004A317B" w:rsidP="00427CDB">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27E2B0C4" w14:textId="77777777" w:rsidR="004A317B" w:rsidRPr="00423B3F" w:rsidRDefault="004A317B" w:rsidP="00427CDB">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14:paraId="3EA41988" w14:textId="77777777" w:rsidR="004A317B" w:rsidRPr="00BD2C67" w:rsidRDefault="004A317B" w:rsidP="00427CDB">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38745770" w14:textId="77777777" w:rsidR="004A317B" w:rsidRPr="005744FC" w:rsidRDefault="004A317B" w:rsidP="00427CDB">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14:paraId="624B4624" w14:textId="77777777" w:rsidR="004A317B" w:rsidRPr="005744FC" w:rsidRDefault="004A317B" w:rsidP="00427CDB">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1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14:paraId="7CCEC6D7" w14:textId="77777777" w:rsidR="004A317B" w:rsidRPr="005744FC" w:rsidRDefault="004A317B" w:rsidP="00427CDB">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23AF184C" w14:textId="77777777" w:rsidR="004A317B" w:rsidRPr="005744FC" w:rsidRDefault="004A317B" w:rsidP="00427CDB">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14:paraId="4E2D6244" w14:textId="77777777"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3C239A59" w14:textId="77777777" w:rsidR="004A317B" w:rsidRPr="005744FC" w:rsidRDefault="004A317B" w:rsidP="00427CDB">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3CE51D3A" w14:textId="77777777" w:rsidR="004A317B" w:rsidRPr="005744FC" w:rsidRDefault="004A317B" w:rsidP="00427CDB">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14:paraId="3C9F0C31" w14:textId="77777777" w:rsidR="004A317B" w:rsidRPr="005744FC" w:rsidRDefault="004A317B" w:rsidP="00427CDB">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14:paraId="3CA390A3" w14:textId="77777777" w:rsidR="004A317B" w:rsidRPr="004A317B" w:rsidRDefault="004A317B" w:rsidP="00427CDB">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14:paraId="69F09913" w14:textId="77777777" w:rsidR="004A317B" w:rsidRPr="005744FC" w:rsidRDefault="004A317B" w:rsidP="00427CD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14:paraId="78F1207A"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3E1FA7EA" w14:textId="77777777" w:rsidR="004A317B" w:rsidRPr="005744FC" w:rsidRDefault="004A317B" w:rsidP="00427CDB">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5F799459" w14:textId="77777777" w:rsidR="004A317B" w:rsidRPr="005744FC" w:rsidRDefault="004A317B" w:rsidP="00427CD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563CFA17" w14:textId="77777777" w:rsidR="004A317B" w:rsidRPr="005744FC" w:rsidRDefault="004A317B" w:rsidP="00427CDB">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7C532370" w14:textId="77777777" w:rsidR="004A317B" w:rsidRPr="005744FC" w:rsidRDefault="004A317B" w:rsidP="00427CDB">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1C836CC9" w14:textId="77777777" w:rsidR="004A317B" w:rsidRPr="005744FC" w:rsidRDefault="004A317B" w:rsidP="00427CDB">
            <w:pPr>
              <w:widowControl w:val="0"/>
              <w:jc w:val="center"/>
              <w:rPr>
                <w:rFonts w:ascii="GHEA Grapalat" w:hAnsi="GHEA Grapalat"/>
                <w:sz w:val="20"/>
                <w:szCs w:val="20"/>
              </w:rPr>
            </w:pPr>
          </w:p>
        </w:tc>
      </w:tr>
      <w:tr w:rsidR="004A317B" w:rsidRPr="005744FC" w14:paraId="60624A3C" w14:textId="77777777"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14:paraId="5577D0C5" w14:textId="77777777" w:rsidR="004A317B" w:rsidRPr="005744FC" w:rsidRDefault="004A317B" w:rsidP="00427CDB">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7090F77F" w14:textId="77777777" w:rsidR="004A317B" w:rsidRPr="005744FC" w:rsidRDefault="004A317B" w:rsidP="00427CD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0473AC7D" w14:textId="77777777" w:rsidR="004A317B" w:rsidRPr="005744FC" w:rsidRDefault="004A317B" w:rsidP="00427CDB">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64ACF9DF" w14:textId="77777777" w:rsidR="004A317B" w:rsidRPr="005744FC" w:rsidRDefault="004A317B" w:rsidP="00427CDB">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5AFABE45" w14:textId="77777777" w:rsidR="004A317B" w:rsidRPr="005744FC" w:rsidRDefault="004A317B" w:rsidP="00427CDB">
            <w:pPr>
              <w:widowControl w:val="0"/>
              <w:rPr>
                <w:rFonts w:ascii="GHEA Grapalat" w:hAnsi="GHEA Grapalat"/>
                <w:sz w:val="20"/>
                <w:szCs w:val="20"/>
              </w:rPr>
            </w:pPr>
          </w:p>
        </w:tc>
      </w:tr>
      <w:tr w:rsidR="004A317B" w:rsidRPr="005744FC" w14:paraId="53788CC0"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35C6D297" w14:textId="77777777" w:rsidR="004A317B" w:rsidRPr="005744FC" w:rsidRDefault="004A317B" w:rsidP="00427CDB">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14:paraId="2789A8D3" w14:textId="77777777" w:rsidR="004A317B" w:rsidRPr="005744FC" w:rsidRDefault="004A317B" w:rsidP="00427CD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671E6271" w14:textId="77777777" w:rsidR="004A317B" w:rsidRPr="005744FC" w:rsidRDefault="004A317B" w:rsidP="00427CDB">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13B3874F" w14:textId="77777777" w:rsidR="004A317B" w:rsidRPr="005744FC" w:rsidRDefault="004A317B" w:rsidP="00427CDB">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695A97A5" w14:textId="77777777" w:rsidR="004A317B" w:rsidRPr="005744FC" w:rsidRDefault="004A317B" w:rsidP="00427CDB">
            <w:pPr>
              <w:widowControl w:val="0"/>
              <w:jc w:val="center"/>
              <w:rPr>
                <w:rFonts w:ascii="GHEA Grapalat" w:hAnsi="GHEA Grapalat"/>
                <w:sz w:val="20"/>
                <w:szCs w:val="20"/>
              </w:rPr>
            </w:pPr>
          </w:p>
        </w:tc>
      </w:tr>
      <w:tr w:rsidR="004A317B" w:rsidRPr="005744FC" w14:paraId="6AEC978F"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52BC8C99" w14:textId="77777777" w:rsidR="004A317B" w:rsidRPr="005744FC" w:rsidRDefault="004A317B" w:rsidP="00427CDB">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266AA42C" w14:textId="77777777" w:rsidR="004A317B" w:rsidRPr="005744FC" w:rsidRDefault="004A317B" w:rsidP="00427CDB">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6428F69C" w14:textId="77777777" w:rsidR="004A317B" w:rsidRPr="005744FC" w:rsidRDefault="004A317B" w:rsidP="00427CDB">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1289BB95" w14:textId="77777777" w:rsidR="004A317B" w:rsidRPr="005744FC" w:rsidRDefault="004A317B" w:rsidP="00427CDB">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48EDEEBD" w14:textId="77777777" w:rsidR="004A317B" w:rsidRPr="005744FC" w:rsidRDefault="004A317B" w:rsidP="00427CDB">
            <w:pPr>
              <w:widowControl w:val="0"/>
              <w:jc w:val="center"/>
              <w:rPr>
                <w:rFonts w:ascii="GHEA Grapalat" w:hAnsi="GHEA Grapalat"/>
                <w:sz w:val="20"/>
                <w:szCs w:val="20"/>
              </w:rPr>
            </w:pPr>
          </w:p>
        </w:tc>
      </w:tr>
      <w:tr w:rsidR="004A317B" w:rsidRPr="005744FC" w14:paraId="1BA15033" w14:textId="77777777"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14:paraId="117F2D0E" w14:textId="77777777" w:rsidR="004A317B" w:rsidRPr="005744FC" w:rsidRDefault="004A317B" w:rsidP="00427CDB">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56F03F56" w14:textId="77777777" w:rsidR="004A317B" w:rsidRPr="005744FC" w:rsidRDefault="004A317B" w:rsidP="00427CDB">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14:paraId="59BAAA7F" w14:textId="77777777" w:rsidR="004A317B" w:rsidRPr="005744FC" w:rsidRDefault="004A317B" w:rsidP="00427CDB">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14:paraId="692BA552" w14:textId="77777777" w:rsidR="004A317B" w:rsidRPr="005744FC" w:rsidRDefault="004A317B" w:rsidP="00427CDB">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14:paraId="4A723D2A" w14:textId="77777777" w:rsidR="004A317B" w:rsidRPr="005744FC" w:rsidRDefault="004A317B" w:rsidP="00427CDB">
            <w:pPr>
              <w:widowControl w:val="0"/>
              <w:jc w:val="center"/>
              <w:rPr>
                <w:rFonts w:ascii="GHEA Grapalat" w:hAnsi="GHEA Grapalat"/>
                <w:sz w:val="20"/>
                <w:szCs w:val="20"/>
              </w:rPr>
            </w:pPr>
          </w:p>
        </w:tc>
      </w:tr>
    </w:tbl>
    <w:p w14:paraId="168E6323" w14:textId="77777777" w:rsidR="00374F4A" w:rsidRPr="00DD2B43" w:rsidRDefault="00374F4A" w:rsidP="00427CDB">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6F7DE870" w14:textId="77777777" w:rsidR="00374F4A" w:rsidRPr="00567D3B" w:rsidRDefault="00374F4A" w:rsidP="00427CDB">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4C4B0FC4" w14:textId="77777777" w:rsidR="00DC619D" w:rsidRPr="00D3436F" w:rsidRDefault="00DC619D" w:rsidP="00427CDB">
      <w:pPr>
        <w:widowControl w:val="0"/>
        <w:jc w:val="both"/>
        <w:rPr>
          <w:rFonts w:ascii="GHEA Grapalat" w:hAnsi="GHEA Grapalat"/>
          <w:lang w:val="es-ES"/>
        </w:rPr>
      </w:pPr>
    </w:p>
    <w:p w14:paraId="76A8AE70" w14:textId="77777777" w:rsidR="00B2572B" w:rsidRPr="000F6C24" w:rsidRDefault="00B2572B" w:rsidP="00427CDB">
      <w:pPr>
        <w:widowControl w:val="0"/>
        <w:jc w:val="right"/>
        <w:rPr>
          <w:rFonts w:ascii="GHEA Grapalat" w:hAnsi="GHEA Grapalat"/>
        </w:rPr>
      </w:pPr>
      <w:r w:rsidRPr="009044F1">
        <w:rPr>
          <w:rFonts w:ascii="GHEA Grapalat" w:hAnsi="GHEA Grapalat"/>
        </w:rPr>
        <w:t>М. П.</w:t>
      </w:r>
    </w:p>
    <w:p w14:paraId="4038EF88" w14:textId="77777777" w:rsidR="00B217BB" w:rsidRDefault="00B217BB" w:rsidP="00427CDB">
      <w:pPr>
        <w:rPr>
          <w:rFonts w:ascii="GHEA Grapalat" w:hAnsi="GHEA Grapalat"/>
          <w:b/>
        </w:rPr>
      </w:pPr>
      <w:r>
        <w:rPr>
          <w:rFonts w:ascii="GHEA Grapalat" w:hAnsi="GHEA Grapalat"/>
          <w:b/>
        </w:rPr>
        <w:br w:type="page"/>
      </w:r>
    </w:p>
    <w:p w14:paraId="2DA6C014" w14:textId="77777777" w:rsidR="00235549" w:rsidRPr="00B138F3" w:rsidRDefault="00235549" w:rsidP="00427CDB">
      <w:pPr>
        <w:widowControl w:val="0"/>
        <w:ind w:firstLine="567"/>
        <w:jc w:val="right"/>
        <w:rPr>
          <w:rFonts w:ascii="GHEA Grapalat" w:hAnsi="GHEA Grapalat" w:cs="Arial"/>
          <w:b/>
        </w:rPr>
      </w:pPr>
      <w:r w:rsidRPr="00B138F3">
        <w:rPr>
          <w:rFonts w:ascii="GHEA Grapalat" w:hAnsi="GHEA Grapalat"/>
          <w:b/>
        </w:rPr>
        <w:lastRenderedPageBreak/>
        <w:t>Приложение № 5</w:t>
      </w:r>
    </w:p>
    <w:p w14:paraId="71237A75" w14:textId="23DFEF3D" w:rsidR="00235549" w:rsidRPr="00B138F3" w:rsidRDefault="00235549" w:rsidP="00427CDB">
      <w:pPr>
        <w:pStyle w:val="31"/>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0B089E">
        <w:rPr>
          <w:rFonts w:ascii="GHEA Grapalat" w:hAnsi="GHEA Grapalat"/>
          <w:b/>
          <w:sz w:val="24"/>
          <w:szCs w:val="24"/>
        </w:rPr>
        <w:t>запросе котировок</w:t>
      </w:r>
      <w:r w:rsidRPr="00B138F3">
        <w:rPr>
          <w:rFonts w:ascii="GHEA Grapalat" w:hAnsi="GHEA Grapalat" w:cs="Arial"/>
          <w:b/>
          <w:sz w:val="24"/>
          <w:szCs w:val="24"/>
        </w:rPr>
        <w:br/>
      </w:r>
      <w:r w:rsidRPr="00B138F3">
        <w:rPr>
          <w:rFonts w:ascii="GHEA Grapalat" w:hAnsi="GHEA Grapalat"/>
          <w:b/>
          <w:sz w:val="24"/>
          <w:szCs w:val="24"/>
        </w:rPr>
        <w:t>под кодом "</w:t>
      </w:r>
      <w:r w:rsidR="00640E26">
        <w:rPr>
          <w:rFonts w:ascii="GHEA Grapalat" w:hAnsi="GHEA Grapalat"/>
          <w:b/>
          <w:sz w:val="24"/>
          <w:szCs w:val="24"/>
        </w:rPr>
        <w:t>ԱՄԱՀ-ԳԱՍՖ-ԳՀԾՁԲ-25/18</w:t>
      </w:r>
      <w:r w:rsidR="00427CDB">
        <w:rPr>
          <w:rFonts w:ascii="GHEA Grapalat" w:hAnsi="GHEA Grapalat"/>
          <w:b/>
          <w:sz w:val="24"/>
          <w:szCs w:val="24"/>
        </w:rPr>
        <w:t xml:space="preserve"> </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14"/>
        <w:t>*</w:t>
      </w:r>
    </w:p>
    <w:p w14:paraId="791DC75F" w14:textId="77777777" w:rsidR="001005B0" w:rsidRPr="00B138F3" w:rsidRDefault="001005B0" w:rsidP="00427CDB">
      <w:pPr>
        <w:widowControl w:val="0"/>
        <w:ind w:left="567" w:right="565"/>
        <w:jc w:val="center"/>
        <w:rPr>
          <w:rFonts w:ascii="GHEA Grapalat" w:hAnsi="GHEA Grapalat"/>
          <w:b/>
        </w:rPr>
      </w:pPr>
    </w:p>
    <w:p w14:paraId="067684DF" w14:textId="77777777" w:rsidR="0075061D" w:rsidRPr="00B138F3" w:rsidRDefault="0075061D" w:rsidP="00427CDB">
      <w:pPr>
        <w:pStyle w:val="31"/>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0BD40E25" w14:textId="77777777" w:rsidR="0075061D" w:rsidRPr="00B138F3" w:rsidRDefault="0075061D" w:rsidP="00427CDB">
      <w:pPr>
        <w:widowControl w:val="0"/>
        <w:ind w:left="567" w:right="565"/>
        <w:jc w:val="center"/>
        <w:rPr>
          <w:rFonts w:ascii="GHEA Grapalat" w:hAnsi="GHEA Grapalat"/>
          <w:b/>
        </w:rPr>
      </w:pPr>
      <w:r w:rsidRPr="00B138F3">
        <w:rPr>
          <w:rFonts w:ascii="GHEA Grapalat" w:hAnsi="GHEA Grapalat"/>
          <w:b/>
        </w:rPr>
        <w:t>(обеспечение договора)</w:t>
      </w:r>
    </w:p>
    <w:p w14:paraId="612F5E95" w14:textId="77777777" w:rsidR="001005B0" w:rsidRPr="00B138F3" w:rsidRDefault="001005B0" w:rsidP="00427CDB">
      <w:pPr>
        <w:widowControl w:val="0"/>
        <w:ind w:left="567" w:right="565"/>
        <w:jc w:val="center"/>
        <w:rPr>
          <w:rFonts w:ascii="GHEA Grapalat" w:hAnsi="GHEA Grapalat"/>
          <w:b/>
        </w:rPr>
      </w:pPr>
    </w:p>
    <w:p w14:paraId="19801449" w14:textId="00D94EA8" w:rsidR="005B3A59" w:rsidRPr="00B138F3" w:rsidRDefault="005B3A59" w:rsidP="00427CDB">
      <w:pPr>
        <w:pStyle w:val="af4"/>
        <w:shd w:val="clear" w:color="auto" w:fill="FFFFFF"/>
        <w:spacing w:before="0" w:beforeAutospacing="0" w:after="0" w:afterAutospacing="0"/>
        <w:jc w:val="both"/>
        <w:rPr>
          <w:rStyle w:val="af5"/>
          <w:rFonts w:ascii="GHEA Grapalat" w:hAnsi="GHEA Grapalat"/>
          <w:b w:val="0"/>
          <w:bCs w:val="0"/>
          <w:sz w:val="20"/>
          <w:szCs w:val="20"/>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00640E26">
        <w:rPr>
          <w:rFonts w:ascii="GHEA Grapalat" w:hAnsi="GHEA Grapalat"/>
          <w:b/>
        </w:rPr>
        <w:t>ԱՄԱՀ-ԳԱՍՖ-ԳՀԾՁԲ-25/18</w:t>
      </w:r>
      <w:r w:rsidR="00C763FB">
        <w:rPr>
          <w:rFonts w:ascii="GHEA Grapalat" w:hAnsi="GHEA Grapalat"/>
          <w:b/>
        </w:rPr>
        <w:t xml:space="preserve"> </w:t>
      </w:r>
      <w:r w:rsidRPr="00B138F3">
        <w:rPr>
          <w:rStyle w:val="af5"/>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af5"/>
          <w:rFonts w:ascii="GHEA Grapalat" w:hAnsi="GHEA Grapalat"/>
          <w:sz w:val="22"/>
          <w:szCs w:val="22"/>
        </w:rPr>
        <w:t xml:space="preserve">  </w:t>
      </w:r>
      <w:r w:rsidRPr="00B138F3">
        <w:rPr>
          <w:rFonts w:ascii="GHEA Grapalat" w:eastAsiaTheme="minorHAnsi" w:hAnsi="GHEA Grapalat" w:cstheme="minorBidi"/>
          <w:bCs/>
        </w:rPr>
        <w:t>между</w:t>
      </w:r>
      <w:r w:rsidRPr="00B138F3">
        <w:rPr>
          <w:rStyle w:val="af5"/>
          <w:rFonts w:ascii="GHEA Grapalat" w:hAnsi="GHEA Grapalat"/>
          <w:b w:val="0"/>
          <w:sz w:val="20"/>
          <w:szCs w:val="20"/>
        </w:rPr>
        <w:t xml:space="preserve">  номер заключаемого договора</w:t>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p>
    <w:p w14:paraId="6196E67F" w14:textId="17610812" w:rsidR="005B3A59" w:rsidRPr="00B138F3" w:rsidRDefault="00C763FB" w:rsidP="00427CDB">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2218F2">
        <w:rPr>
          <w:rFonts w:ascii="Sylfaen" w:hAnsi="Sylfaen"/>
          <w:sz w:val="22"/>
          <w:szCs w:val="22"/>
        </w:rPr>
        <w:t>Муниципалитет Аракс  Армавирской  области</w:t>
      </w:r>
      <w:r w:rsidRPr="00B138F3">
        <w:rPr>
          <w:rFonts w:ascii="GHEA Grapalat" w:eastAsiaTheme="minorHAnsi" w:hAnsi="GHEA Grapalat" w:cstheme="minorBidi"/>
        </w:rPr>
        <w:t xml:space="preserve"> </w:t>
      </w:r>
      <w:r w:rsidRPr="00C763FB">
        <w:rPr>
          <w:rFonts w:ascii="GHEA Grapalat" w:eastAsiaTheme="minorHAnsi" w:hAnsi="GHEA Grapalat" w:cstheme="minorBidi"/>
        </w:rPr>
        <w:t xml:space="preserve"> </w:t>
      </w:r>
      <w:r w:rsidR="005B3A59" w:rsidRPr="00B138F3">
        <w:rPr>
          <w:rFonts w:ascii="GHEA Grapalat" w:eastAsiaTheme="minorHAnsi" w:hAnsi="GHEA Grapalat" w:cstheme="minorBidi"/>
        </w:rPr>
        <w:t>(далее-бенефициар) и</w:t>
      </w:r>
      <w:r w:rsidR="005B3A59" w:rsidRPr="00B138F3">
        <w:rPr>
          <w:rStyle w:val="af5"/>
          <w:rFonts w:ascii="GHEA Grapalat" w:hAnsi="GHEA Grapalat"/>
          <w:b w:val="0"/>
          <w:sz w:val="20"/>
          <w:szCs w:val="20"/>
        </w:rPr>
        <w:t xml:space="preserve">   </w:t>
      </w:r>
      <w:r w:rsidR="005B3A59" w:rsidRPr="00B138F3">
        <w:rPr>
          <w:rStyle w:val="af5"/>
          <w:rFonts w:ascii="GHEA Grapalat" w:hAnsi="GHEA Grapalat"/>
          <w:b w:val="0"/>
          <w:sz w:val="20"/>
          <w:szCs w:val="20"/>
          <w:u w:val="single"/>
          <w:lang w:val="hy-AM"/>
        </w:rPr>
        <w:tab/>
      </w:r>
      <w:r w:rsidR="005B3A59" w:rsidRPr="00B138F3">
        <w:rPr>
          <w:rStyle w:val="af5"/>
          <w:rFonts w:ascii="GHEA Grapalat" w:hAnsi="GHEA Grapalat"/>
          <w:b w:val="0"/>
          <w:sz w:val="20"/>
          <w:szCs w:val="20"/>
          <w:u w:val="single"/>
          <w:lang w:val="hy-AM"/>
        </w:rPr>
        <w:tab/>
      </w:r>
      <w:r w:rsidR="005B3A59" w:rsidRPr="00B138F3">
        <w:rPr>
          <w:rStyle w:val="af5"/>
          <w:rFonts w:ascii="GHEA Grapalat" w:hAnsi="GHEA Grapalat"/>
          <w:b w:val="0"/>
          <w:sz w:val="20"/>
          <w:szCs w:val="20"/>
          <w:u w:val="single"/>
          <w:lang w:val="hy-AM"/>
        </w:rPr>
        <w:tab/>
      </w:r>
      <w:r w:rsidR="005B3A59" w:rsidRPr="00B138F3">
        <w:rPr>
          <w:rStyle w:val="af5"/>
          <w:rFonts w:ascii="GHEA Grapalat" w:hAnsi="GHEA Grapalat"/>
          <w:b w:val="0"/>
          <w:sz w:val="20"/>
          <w:szCs w:val="20"/>
          <w:u w:val="single"/>
          <w:lang w:val="hy-AM"/>
        </w:rPr>
        <w:tab/>
      </w:r>
      <w:r w:rsidR="005B3A59" w:rsidRPr="00B138F3">
        <w:rPr>
          <w:rStyle w:val="af5"/>
          <w:rFonts w:ascii="GHEA Grapalat" w:hAnsi="GHEA Grapalat"/>
          <w:b w:val="0"/>
          <w:sz w:val="20"/>
          <w:szCs w:val="20"/>
          <w:u w:val="single"/>
          <w:lang w:val="hy-AM"/>
        </w:rPr>
        <w:tab/>
      </w:r>
      <w:r w:rsidR="00875F09" w:rsidRPr="00B138F3">
        <w:rPr>
          <w:rStyle w:val="af5"/>
          <w:rFonts w:ascii="GHEA Grapalat" w:hAnsi="GHEA Grapalat"/>
          <w:b w:val="0"/>
          <w:sz w:val="20"/>
          <w:szCs w:val="20"/>
          <w:u w:val="single"/>
        </w:rPr>
        <w:t>____</w:t>
      </w:r>
      <w:r w:rsidR="005B3A59" w:rsidRPr="00B138F3">
        <w:rPr>
          <w:rFonts w:eastAsiaTheme="minorHAnsi" w:cstheme="minorBidi"/>
        </w:rPr>
        <w:t xml:space="preserve">    </w:t>
      </w:r>
    </w:p>
    <w:p w14:paraId="751575E4" w14:textId="77777777" w:rsidR="005B3A59" w:rsidRPr="00B138F3" w:rsidRDefault="005B3A59" w:rsidP="00427CDB">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rPr>
        <w:t>наименование заказчика</w:t>
      </w:r>
      <w:r w:rsidRPr="00B138F3">
        <w:rPr>
          <w:rStyle w:val="af5"/>
          <w:rFonts w:ascii="GHEA Grapalat" w:hAnsi="GHEA Grapalat"/>
          <w:b w:val="0"/>
          <w:sz w:val="20"/>
          <w:szCs w:val="20"/>
        </w:rPr>
        <w:t xml:space="preserve">                                    </w:t>
      </w:r>
      <w:r w:rsidR="00875F09" w:rsidRPr="00B138F3">
        <w:rPr>
          <w:rStyle w:val="af5"/>
          <w:rFonts w:ascii="GHEA Grapalat" w:hAnsi="GHEA Grapalat"/>
          <w:b w:val="0"/>
          <w:sz w:val="20"/>
          <w:szCs w:val="20"/>
        </w:rPr>
        <w:t xml:space="preserve">        </w:t>
      </w:r>
      <w:r w:rsidRPr="00B138F3">
        <w:rPr>
          <w:rStyle w:val="af5"/>
          <w:rFonts w:ascii="GHEA Grapalat" w:hAnsi="GHEA Grapalat"/>
          <w:b w:val="0"/>
          <w:sz w:val="20"/>
          <w:szCs w:val="20"/>
        </w:rPr>
        <w:t>наименование отобранного участника</w:t>
      </w:r>
    </w:p>
    <w:p w14:paraId="5358B146" w14:textId="77777777" w:rsidR="005B3A59" w:rsidRPr="00B138F3" w:rsidRDefault="005B3A59" w:rsidP="00427CDB">
      <w:pPr>
        <w:pStyle w:val="af4"/>
        <w:shd w:val="clear" w:color="auto" w:fill="FFFFFF"/>
        <w:spacing w:before="0" w:beforeAutospacing="0" w:after="0" w:afterAutospacing="0"/>
        <w:ind w:left="-142"/>
        <w:rPr>
          <w:rFonts w:cs="Sylfaen"/>
          <w:vertAlign w:val="superscript"/>
          <w:lang w:val="hy-AM"/>
        </w:rPr>
      </w:pPr>
      <w:r w:rsidRPr="00B138F3">
        <w:rPr>
          <w:rStyle w:val="af5"/>
          <w:rFonts w:ascii="GHEA Grapalat" w:hAnsi="GHEA Grapalat"/>
          <w:b w:val="0"/>
          <w:sz w:val="20"/>
          <w:szCs w:val="20"/>
        </w:rPr>
        <w:t xml:space="preserve">                                                                </w:t>
      </w:r>
      <w:r w:rsidRPr="00B138F3">
        <w:rPr>
          <w:rStyle w:val="af5"/>
          <w:rFonts w:ascii="GHEA Grapalat" w:hAnsi="GHEA Grapalat"/>
          <w:b w:val="0"/>
          <w:sz w:val="20"/>
          <w:szCs w:val="20"/>
          <w:lang w:val="hy-AM"/>
        </w:rPr>
        <w:tab/>
      </w:r>
    </w:p>
    <w:p w14:paraId="0C95B79B" w14:textId="77777777" w:rsidR="005B3A59" w:rsidRPr="00B138F3" w:rsidRDefault="00875F09" w:rsidP="00427CDB">
      <w:pPr>
        <w:pStyle w:val="af4"/>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66B15B5F" w14:textId="77777777" w:rsidR="005B3A59" w:rsidRPr="00B138F3" w:rsidRDefault="005B3A59" w:rsidP="00427CDB">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Fonts w:eastAsiaTheme="minorHAnsi" w:cstheme="minorBidi"/>
        </w:rPr>
        <w:t xml:space="preserve"> </w:t>
      </w:r>
    </w:p>
    <w:p w14:paraId="3D0B2FD7" w14:textId="77777777" w:rsidR="005B3A59" w:rsidRPr="00B138F3" w:rsidRDefault="005B3A59" w:rsidP="00427CDB">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71372D42" w14:textId="77777777" w:rsidR="005B3A59" w:rsidRPr="00B138F3" w:rsidRDefault="005B3A59" w:rsidP="00427CDB">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6CD03B3A" w14:textId="77777777" w:rsidR="005B3A59" w:rsidRPr="00B138F3" w:rsidRDefault="005B3A59" w:rsidP="00427CDB">
      <w:pPr>
        <w:pStyle w:val="af4"/>
        <w:shd w:val="clear" w:color="auto" w:fill="FFFFFF"/>
        <w:spacing w:before="0" w:beforeAutospacing="0" w:after="0" w:afterAutospacing="0"/>
        <w:jc w:val="both"/>
        <w:rPr>
          <w:rFonts w:ascii="GHEA Grapalat" w:eastAsiaTheme="minorHAnsi" w:hAnsi="GHEA Grapalat" w:cstheme="minorBidi"/>
        </w:rPr>
      </w:pPr>
    </w:p>
    <w:p w14:paraId="0B7D22D3" w14:textId="77777777" w:rsidR="00286CDB" w:rsidRPr="00B138F3" w:rsidRDefault="005B3A59" w:rsidP="00427CDB">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5AADAAC7" w14:textId="77777777" w:rsidR="00286CDB" w:rsidRPr="00B138F3" w:rsidRDefault="00286CDB" w:rsidP="00427CDB">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537D81FD" w14:textId="77777777" w:rsidR="005B3A59" w:rsidRPr="00B138F3" w:rsidRDefault="005B3A59" w:rsidP="00427CDB">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10F09DC1" w14:textId="3E6BB059" w:rsidR="005B3A59" w:rsidRPr="00B138F3" w:rsidRDefault="002D4EEB" w:rsidP="00427CDB">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9D5D73">
        <w:rPr>
          <w:rFonts w:ascii="GHEA Grapalat" w:eastAsiaTheme="minorHAnsi" w:hAnsi="GHEA Grapalat" w:cstheme="minorBidi"/>
        </w:rPr>
        <w:t>пяти</w:t>
      </w:r>
      <w:r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w:t>
      </w:r>
      <w:r w:rsidR="00095632" w:rsidRPr="00095632">
        <w:rPr>
          <w:rFonts w:ascii="GHEA Grapalat" w:eastAsiaTheme="minorHAnsi" w:hAnsi="GHEA Grapalat" w:cstheme="minorBidi"/>
        </w:rPr>
        <w:t xml:space="preserve"> </w:t>
      </w:r>
      <w:r w:rsidR="00095632">
        <w:rPr>
          <w:rFonts w:ascii="Sylfaen" w:hAnsi="Sylfaen"/>
          <w:sz w:val="20"/>
          <w:szCs w:val="20"/>
        </w:rPr>
        <w:t>900325165109</w:t>
      </w:r>
      <w:r w:rsidR="005B3A59" w:rsidRPr="00B138F3">
        <w:rPr>
          <w:rFonts w:ascii="GHEA Grapalat" w:eastAsiaTheme="minorHAnsi" w:hAnsi="GHEA Grapalat" w:cstheme="minorBidi"/>
        </w:rPr>
        <w:t xml:space="preserve"> бенефициара.</w:t>
      </w:r>
    </w:p>
    <w:p w14:paraId="3DAFF7FF" w14:textId="77777777" w:rsidR="005B3A59" w:rsidRPr="00B138F3" w:rsidRDefault="005B3A59" w:rsidP="00427CDB">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3456048F" w14:textId="77777777" w:rsidR="005B3A59" w:rsidRPr="00B138F3" w:rsidRDefault="005B3A59" w:rsidP="00427CDB">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2F9BC63" w14:textId="616E1560" w:rsidR="00D0114A" w:rsidRPr="00E22E83" w:rsidRDefault="00D0114A" w:rsidP="00427CDB">
      <w:pPr>
        <w:pStyle w:val="af4"/>
        <w:shd w:val="clear" w:color="auto" w:fill="FFFFFF"/>
        <w:spacing w:after="0" w:afterAutospacing="0"/>
        <w:ind w:firstLine="374"/>
        <w:contextualSpacing/>
        <w:jc w:val="both"/>
        <w:rPr>
          <w:rFonts w:ascii="GHEA Grapalat" w:eastAsiaTheme="minorHAnsi" w:hAnsi="GHEA Grapalat" w:cstheme="minorBidi"/>
        </w:rPr>
      </w:pPr>
      <w:r w:rsidRPr="00E22E83">
        <w:rPr>
          <w:rFonts w:ascii="GHEA Grapalat" w:eastAsiaTheme="minorHAnsi" w:hAnsi="GHEA Grapalat" w:cstheme="minorBidi"/>
        </w:rPr>
        <w:t>5. Гарантия действует</w:t>
      </w:r>
      <w:r w:rsidR="001F0970" w:rsidRPr="001A27EC">
        <w:rPr>
          <w:rFonts w:ascii="GHEA Grapalat" w:eastAsiaTheme="minorHAnsi" w:hAnsi="GHEA Grapalat" w:cstheme="minorBidi"/>
        </w:rPr>
        <w:t xml:space="preserve"> </w:t>
      </w:r>
      <w:r w:rsidR="001F0970">
        <w:rPr>
          <w:rFonts w:ascii="GHEA Grapalat" w:eastAsiaTheme="minorHAnsi" w:hAnsi="GHEA Grapalat" w:cstheme="minorBidi"/>
        </w:rPr>
        <w:t xml:space="preserve">с момента выпуска и в силе  </w:t>
      </w:r>
      <w:r w:rsidRPr="00E22E83">
        <w:rPr>
          <w:rFonts w:ascii="GHEA Grapalat" w:eastAsiaTheme="minorHAnsi" w:hAnsi="GHEA Grapalat" w:cstheme="minorBidi"/>
        </w:rPr>
        <w:t>со дня вступления в силу договора N</w:t>
      </w:r>
      <w:r w:rsidR="006918EA">
        <w:rPr>
          <w:rFonts w:ascii="GHEA Grapalat" w:eastAsiaTheme="minorHAnsi" w:hAnsi="GHEA Grapalat" w:cstheme="minorBidi"/>
        </w:rPr>
        <w:t xml:space="preserve"> </w:t>
      </w:r>
      <w:r w:rsidR="00640E26">
        <w:rPr>
          <w:rFonts w:ascii="GHEA Grapalat" w:hAnsi="GHEA Grapalat"/>
          <w:b/>
        </w:rPr>
        <w:t>ԱՄԱՀ-ԳԱՍՖ-ԳՀԾՁԲ-25/18</w:t>
      </w:r>
      <w:r w:rsidR="00095632">
        <w:rPr>
          <w:rFonts w:ascii="GHEA Grapalat" w:hAnsi="GHEA Grapalat"/>
          <w:b/>
        </w:rPr>
        <w:t xml:space="preserve"> </w:t>
      </w:r>
      <w:r w:rsidR="00095632" w:rsidRPr="00095632">
        <w:rPr>
          <w:rFonts w:ascii="GHEA Grapalat" w:hAnsi="GHEA Grapalat"/>
          <w:b/>
        </w:rPr>
        <w:t xml:space="preserve"> </w:t>
      </w:r>
      <w:r w:rsidRPr="00E22E83">
        <w:rPr>
          <w:rFonts w:ascii="GHEA Grapalat" w:eastAsiaTheme="minorHAnsi" w:hAnsi="GHEA Grapalat" w:cstheme="minorBidi"/>
        </w:rPr>
        <w:t xml:space="preserve"> заключаемого  между  бенефициаром и</w:t>
      </w:r>
      <w:del w:id="9" w:author="Vardan" w:date="2023-07-07T23:48:00Z">
        <w:r w:rsidRPr="00E22E83" w:rsidDel="001F0970">
          <w:rPr>
            <w:rFonts w:ascii="GHEA Grapalat" w:eastAsiaTheme="minorHAnsi" w:hAnsi="GHEA Grapalat" w:cstheme="minorBidi"/>
          </w:rPr>
          <w:delText xml:space="preserve"> </w:delText>
        </w:r>
      </w:del>
      <w:r w:rsidRPr="00E22E83">
        <w:rPr>
          <w:rFonts w:ascii="GHEA Grapalat" w:eastAsiaTheme="minorHAnsi" w:hAnsi="GHEA Grapalat" w:cstheme="minorBidi"/>
        </w:rPr>
        <w:t xml:space="preserve">    </w:t>
      </w:r>
    </w:p>
    <w:p w14:paraId="39A4382B" w14:textId="77777777" w:rsidR="00D0114A" w:rsidRPr="00E22E83" w:rsidRDefault="001F0970" w:rsidP="00427CDB">
      <w:pPr>
        <w:pStyle w:val="af4"/>
        <w:shd w:val="clear" w:color="auto" w:fill="FFFFFF"/>
        <w:spacing w:after="0" w:afterAutospacing="0"/>
        <w:contextualSpacing/>
        <w:jc w:val="both"/>
        <w:rPr>
          <w:rFonts w:ascii="GHEA Grapalat" w:eastAsiaTheme="minorHAnsi" w:hAnsi="GHEA Grapalat" w:cstheme="minorBidi"/>
          <w:lang w:val="hy-AM"/>
        </w:rPr>
      </w:pPr>
      <w:r w:rsidRPr="00E22E83">
        <w:rPr>
          <w:rFonts w:ascii="GHEA Grapalat" w:eastAsiaTheme="minorHAnsi" w:hAnsi="GHEA Grapalat" w:cstheme="minorBidi"/>
        </w:rPr>
        <w:t xml:space="preserve">принципалом </w:t>
      </w:r>
      <w:r w:rsidR="00D0114A" w:rsidRPr="00E22E83">
        <w:rPr>
          <w:rFonts w:ascii="GHEA Grapalat" w:eastAsiaTheme="minorHAnsi" w:hAnsi="GHEA Grapalat" w:cstheme="minorBidi"/>
        </w:rPr>
        <w:t xml:space="preserve">и  действует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в</w:t>
      </w:r>
      <w:r w:rsidR="00D0114A" w:rsidRPr="00E22E83">
        <w:rPr>
          <w:rFonts w:ascii="GHEA Grapalat" w:hAnsi="GHEA Grapalat"/>
        </w:rPr>
        <w:t>ключительно</w:t>
      </w:r>
      <w:r w:rsidR="00D0114A" w:rsidRPr="00E22E83">
        <w:rPr>
          <w:rFonts w:ascii="GHEA Grapalat" w:eastAsiaTheme="minorHAnsi" w:hAnsi="GHEA Grapalat" w:cstheme="minorBidi"/>
        </w:rPr>
        <w:t xml:space="preserve">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до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девяностого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рабочего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дня</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следующего за днем </w:t>
      </w:r>
    </w:p>
    <w:p w14:paraId="6C0B9F90" w14:textId="77777777" w:rsidR="00D0114A" w:rsidRPr="00E22E83" w:rsidRDefault="00D0114A" w:rsidP="00427CDB">
      <w:pPr>
        <w:pStyle w:val="af4"/>
        <w:shd w:val="clear" w:color="auto" w:fill="FFFFFF"/>
        <w:spacing w:after="0" w:afterAutospacing="0"/>
        <w:contextualSpacing/>
        <w:jc w:val="both"/>
        <w:rPr>
          <w:rFonts w:ascii="GHEA Grapalat" w:eastAsiaTheme="minorHAnsi" w:hAnsi="GHEA Grapalat" w:cstheme="minorBidi"/>
          <w:sz w:val="18"/>
          <w:szCs w:val="18"/>
          <w:lang w:val="hy-AM"/>
        </w:rPr>
      </w:pPr>
    </w:p>
    <w:p w14:paraId="14F53E44" w14:textId="77777777" w:rsidR="00D0114A" w:rsidRPr="00E22E83" w:rsidRDefault="00D0114A" w:rsidP="00427CDB">
      <w:pPr>
        <w:pStyle w:val="af4"/>
        <w:shd w:val="clear" w:color="auto" w:fill="FFFFFF"/>
        <w:spacing w:after="0" w:afterAutospacing="0"/>
        <w:contextualSpacing/>
        <w:jc w:val="center"/>
        <w:rPr>
          <w:rFonts w:eastAsiaTheme="minorHAnsi" w:cstheme="minorBidi"/>
        </w:rPr>
      </w:pPr>
      <w:r w:rsidRPr="00E22E83">
        <w:rPr>
          <w:rFonts w:ascii="GHEA Grapalat" w:eastAsiaTheme="minorHAnsi" w:hAnsi="GHEA Grapalat" w:cstheme="minorBidi"/>
          <w:lang w:val="hy-AM"/>
        </w:rPr>
        <w:t>--------------------------------------------------------</w:t>
      </w:r>
      <w:r w:rsidRPr="00E22E83">
        <w:rPr>
          <w:rFonts w:ascii="GHEA Grapalat" w:eastAsiaTheme="minorHAnsi" w:hAnsi="GHEA Grapalat" w:cstheme="minorBidi"/>
        </w:rPr>
        <w:t>------------------</w:t>
      </w:r>
      <w:r w:rsidRPr="00E22E83">
        <w:rPr>
          <w:rFonts w:ascii="GHEA Grapalat" w:eastAsiaTheme="minorHAnsi" w:hAnsi="GHEA Grapalat" w:cstheme="minorBidi"/>
          <w:lang w:val="hy-AM"/>
        </w:rPr>
        <w:t>----------------------</w:t>
      </w:r>
      <w:r w:rsidRPr="00E22E83">
        <w:rPr>
          <w:rFonts w:ascii="GHEA Grapalat" w:eastAsiaTheme="minorHAnsi" w:hAnsi="GHEA Grapalat" w:cstheme="minorBidi"/>
        </w:rPr>
        <w:t>-----------</w:t>
      </w:r>
      <w:r w:rsidRPr="00E22E83">
        <w:rPr>
          <w:rFonts w:eastAsiaTheme="minorHAnsi" w:cstheme="minorBidi"/>
        </w:rPr>
        <w:t xml:space="preserve"> </w:t>
      </w:r>
      <w:r w:rsidRPr="00E22E83">
        <w:rPr>
          <w:rFonts w:eastAsiaTheme="minorHAnsi" w:cstheme="minorBidi"/>
          <w:lang w:val="hy-AM"/>
        </w:rPr>
        <w:t>.</w:t>
      </w:r>
      <w:r w:rsidRPr="00E22E83">
        <w:rPr>
          <w:rFonts w:eastAsiaTheme="minorHAnsi" w:cstheme="minorBidi"/>
        </w:rPr>
        <w:t xml:space="preserve">                    </w:t>
      </w:r>
      <w:r w:rsidRPr="00E22E83">
        <w:rPr>
          <w:rFonts w:ascii="GHEA Grapalat" w:hAnsi="GHEA Grapalat"/>
          <w:sz w:val="16"/>
          <w:szCs w:val="16"/>
        </w:rPr>
        <w:t>крайний   срок</w:t>
      </w:r>
      <w:r w:rsidRPr="00E22E83">
        <w:rPr>
          <w:rFonts w:ascii="GHEA Grapalat" w:eastAsiaTheme="minorHAnsi" w:hAnsi="GHEA Grapalat" w:cstheme="minorBidi"/>
          <w:sz w:val="16"/>
          <w:szCs w:val="16"/>
        </w:rPr>
        <w:t xml:space="preserve"> оказания услуг</w:t>
      </w:r>
      <w:r w:rsidRPr="00E22E83">
        <w:rPr>
          <w:rFonts w:ascii="GHEA Grapalat" w:hAnsi="GHEA Grapalat"/>
          <w:sz w:val="16"/>
          <w:szCs w:val="16"/>
        </w:rPr>
        <w:t>, предусмотренный заключаемым договором, включая гарантийный срок</w:t>
      </w:r>
    </w:p>
    <w:p w14:paraId="423A50A1" w14:textId="189F6D91" w:rsidR="00D0114A" w:rsidRPr="00E22E83" w:rsidRDefault="00D0114A" w:rsidP="00427CDB">
      <w:pPr>
        <w:pStyle w:val="af4"/>
        <w:shd w:val="clear" w:color="auto" w:fill="FFFFFF"/>
        <w:spacing w:after="0" w:afterAutospacing="0"/>
        <w:contextualSpacing/>
        <w:jc w:val="both"/>
        <w:rPr>
          <w:rFonts w:ascii="GHEA Grapalat" w:eastAsiaTheme="minorHAnsi" w:hAnsi="GHEA Grapalat" w:cstheme="minorBidi"/>
        </w:rPr>
      </w:pPr>
      <w:r w:rsidRPr="00E22E83">
        <w:rPr>
          <w:rFonts w:ascii="GHEA Grapalat" w:eastAsiaTheme="minorHAnsi" w:hAnsi="GHEA Grapalat" w:cstheme="minorBidi"/>
        </w:rPr>
        <w:t>В день предоставления гарантии лицо, выдающее гарантию, с официального адреса</w:t>
      </w:r>
      <w:r w:rsidRPr="00E22E83">
        <w:rPr>
          <w:rFonts w:ascii="GHEA Grapalat" w:eastAsiaTheme="minorHAnsi" w:hAnsi="GHEA Grapalat" w:cstheme="minorBidi"/>
          <w:lang w:val="hy-AM"/>
        </w:rPr>
        <w:t xml:space="preserve"> </w:t>
      </w:r>
      <w:r w:rsidRPr="00E22E83">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2B36B3" w:rsidRPr="001A27EC">
        <w:rPr>
          <w:rFonts w:ascii="GHEA Grapalat" w:eastAsiaTheme="minorHAnsi" w:hAnsi="GHEA Grapalat" w:cstheme="minorBidi"/>
        </w:rPr>
        <w:t xml:space="preserve"> </w:t>
      </w:r>
      <w:hyperlink r:id="rId8" w:history="1">
        <w:r w:rsidR="006918EA" w:rsidRPr="00927BDD">
          <w:rPr>
            <w:rStyle w:val="a9"/>
            <w:rFonts w:ascii="GHEA Grapalat" w:eastAsiaTheme="minorHAnsi" w:hAnsi="GHEA Grapalat" w:cstheme="minorBidi"/>
          </w:rPr>
          <w:t>araqsfinans@mail.ru</w:t>
        </w:r>
      </w:hyperlink>
      <w:r w:rsidR="006918EA">
        <w:rPr>
          <w:rFonts w:ascii="GHEA Grapalat" w:eastAsiaTheme="minorHAnsi" w:hAnsi="GHEA Grapalat" w:cstheme="minorBidi"/>
        </w:rPr>
        <w:t xml:space="preserve"> </w:t>
      </w:r>
      <w:r w:rsidRPr="00E22E83">
        <w:rPr>
          <w:rFonts w:ascii="GHEA Grapalat" w:eastAsiaTheme="minorHAnsi" w:hAnsi="GHEA Grapalat" w:cstheme="minorBidi"/>
        </w:rPr>
        <w:t xml:space="preserve">указанный в приглашении к процедуре </w:t>
      </w:r>
      <w:proofErr w:type="spellStart"/>
      <w:r w:rsidRPr="00E22E83">
        <w:rPr>
          <w:rFonts w:ascii="GHEA Grapalat" w:eastAsiaTheme="minorHAnsi" w:hAnsi="GHEA Grapalat" w:cstheme="minorBidi"/>
        </w:rPr>
        <w:t>закупкок</w:t>
      </w:r>
      <w:proofErr w:type="spellEnd"/>
      <w:r w:rsidRPr="00E22E83">
        <w:rPr>
          <w:rFonts w:ascii="GHEA Grapalat" w:eastAsiaTheme="minorHAnsi" w:hAnsi="GHEA Grapalat" w:cstheme="minorBidi"/>
        </w:rPr>
        <w:t xml:space="preserve">, </w:t>
      </w:r>
      <w:r w:rsidRPr="00E22E83">
        <w:rPr>
          <w:rFonts w:ascii="GHEA Grapalat" w:eastAsiaTheme="minorHAnsi" w:hAnsi="GHEA Grapalat" w:cstheme="minorBidi"/>
        </w:rPr>
        <w:lastRenderedPageBreak/>
        <w:t xml:space="preserve">организованной с целью заключения договора упомянутого в пункте 1 настоящей гарантии. </w:t>
      </w:r>
    </w:p>
    <w:p w14:paraId="5233FA84" w14:textId="77777777" w:rsidR="005B3A59" w:rsidRPr="00B138F3" w:rsidRDefault="005B3A59" w:rsidP="00427CDB">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2F1E857A" w14:textId="77777777" w:rsidR="00D273E6" w:rsidRPr="00B138F3" w:rsidRDefault="00D273E6" w:rsidP="00427CDB">
      <w:pPr>
        <w:pStyle w:val="af4"/>
        <w:shd w:val="clear" w:color="auto" w:fill="FFFFFF"/>
        <w:spacing w:before="0" w:beforeAutospacing="0" w:after="0" w:afterAutospacing="0"/>
        <w:ind w:firstLine="375"/>
        <w:jc w:val="both"/>
        <w:rPr>
          <w:rFonts w:ascii="GHEA Grapalat" w:eastAsiaTheme="minorHAnsi" w:hAnsi="GHEA Grapalat" w:cstheme="minorBidi"/>
        </w:rPr>
      </w:pPr>
    </w:p>
    <w:p w14:paraId="40F365E6" w14:textId="6ED4B7D3" w:rsidR="005B3A59" w:rsidRPr="00B138F3" w:rsidRDefault="005B3A59" w:rsidP="00427CDB">
      <w:pPr>
        <w:pStyle w:val="af4"/>
        <w:shd w:val="clear" w:color="auto" w:fill="FFFFFF"/>
        <w:spacing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00640E26">
        <w:rPr>
          <w:rFonts w:ascii="GHEA Grapalat" w:hAnsi="GHEA Grapalat"/>
          <w:b/>
        </w:rPr>
        <w:t>ԱՄԱՀ-ԳԱՍՖ-ԳՀԾՁԲ-25/18</w:t>
      </w:r>
      <w:r w:rsidRPr="00B138F3">
        <w:rPr>
          <w:rFonts w:ascii="GHEA Grapalat" w:eastAsiaTheme="minorHAnsi" w:hAnsi="GHEA Grapalat" w:cstheme="minorBidi"/>
        </w:rPr>
        <w:t xml:space="preserve">, включая </w:t>
      </w:r>
    </w:p>
    <w:p w14:paraId="0AE7066C" w14:textId="77777777" w:rsidR="005B3A59" w:rsidRPr="00B138F3" w:rsidRDefault="005B3A59" w:rsidP="00427CDB">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5BEE0F83" w14:textId="77777777" w:rsidR="005B3A59" w:rsidRPr="00B138F3" w:rsidRDefault="005B3A59" w:rsidP="00427CDB">
      <w:pPr>
        <w:pStyle w:val="af4"/>
        <w:shd w:val="clear" w:color="auto" w:fill="FFFFFF"/>
        <w:spacing w:before="0" w:beforeAutospacing="0" w:after="0" w:afterAutospacing="0"/>
        <w:ind w:firstLine="375"/>
        <w:jc w:val="both"/>
        <w:rPr>
          <w:rFonts w:ascii="GHEA Grapalat" w:eastAsiaTheme="minorHAnsi" w:hAnsi="GHEA Grapalat" w:cstheme="minorBidi"/>
        </w:rPr>
      </w:pPr>
    </w:p>
    <w:p w14:paraId="56D5E9DB" w14:textId="77777777" w:rsidR="005B3A59" w:rsidRPr="00B138F3" w:rsidRDefault="005B3A59" w:rsidP="00427CDB">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67796B85" w14:textId="77777777" w:rsidR="005B3A59" w:rsidRPr="00B138F3" w:rsidRDefault="005B3A59" w:rsidP="00427CDB">
      <w:pPr>
        <w:pStyle w:val="af4"/>
        <w:shd w:val="clear" w:color="auto" w:fill="FFFFFF"/>
        <w:spacing w:before="0" w:beforeAutospacing="0" w:after="0" w:afterAutospacing="0"/>
        <w:ind w:firstLine="375"/>
        <w:jc w:val="both"/>
        <w:rPr>
          <w:rFonts w:ascii="GHEA Grapalat" w:eastAsiaTheme="minorHAnsi" w:hAnsi="GHEA Grapalat" w:cstheme="minorBidi"/>
        </w:rPr>
      </w:pPr>
    </w:p>
    <w:p w14:paraId="381EBBE9" w14:textId="77777777" w:rsidR="005B3A59" w:rsidRPr="00B138F3" w:rsidRDefault="005B3A59" w:rsidP="00427CDB">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E1BB762" w14:textId="77777777" w:rsidR="005B3A59" w:rsidRPr="00B138F3" w:rsidRDefault="005B3A59" w:rsidP="00427CDB">
      <w:pPr>
        <w:pStyle w:val="af4"/>
        <w:shd w:val="clear" w:color="auto" w:fill="FFFFFF"/>
        <w:spacing w:before="0" w:beforeAutospacing="0" w:after="0" w:afterAutospacing="0"/>
        <w:ind w:firstLine="375"/>
        <w:jc w:val="both"/>
        <w:rPr>
          <w:rFonts w:ascii="GHEA Grapalat" w:eastAsiaTheme="minorHAnsi" w:hAnsi="GHEA Grapalat" w:cstheme="minorBidi"/>
        </w:rPr>
      </w:pPr>
    </w:p>
    <w:p w14:paraId="5856E6FE" w14:textId="77777777" w:rsidR="005B3A59" w:rsidRPr="00B138F3" w:rsidRDefault="005B3A59" w:rsidP="00427CDB">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18E8878D" w14:textId="77777777" w:rsidR="005B3A59" w:rsidRPr="00B138F3" w:rsidRDefault="005B3A59" w:rsidP="00427CDB">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2BA4E791" w14:textId="77777777" w:rsidR="005B3A59" w:rsidRPr="00B138F3" w:rsidRDefault="005B3A59" w:rsidP="00427CDB">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70547A1E" w14:textId="77777777" w:rsidR="005B3A59" w:rsidRPr="00B138F3" w:rsidRDefault="005B3A59" w:rsidP="00427CDB">
      <w:pPr>
        <w:pStyle w:val="af4"/>
        <w:shd w:val="clear" w:color="auto" w:fill="FFFFFF"/>
        <w:spacing w:before="0" w:beforeAutospacing="0" w:after="0" w:afterAutospacing="0"/>
        <w:ind w:firstLine="375"/>
        <w:rPr>
          <w:rFonts w:ascii="GHEA Grapalat" w:eastAsiaTheme="minorHAnsi" w:hAnsi="GHEA Grapalat" w:cstheme="minorBidi"/>
        </w:rPr>
      </w:pPr>
    </w:p>
    <w:p w14:paraId="73DDC5EF" w14:textId="77777777" w:rsidR="005B3A59" w:rsidRPr="00B138F3" w:rsidRDefault="005B3A59" w:rsidP="00427CDB">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DFF578A" w14:textId="77777777" w:rsidR="005B3A59" w:rsidRPr="00B138F3" w:rsidRDefault="005B3A59" w:rsidP="00427CDB">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7CE0A65" w14:textId="77777777" w:rsidR="005B3A59" w:rsidRPr="00B138F3" w:rsidRDefault="005B3A59" w:rsidP="00427CDB">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671A68C" w14:textId="77777777" w:rsidR="005B3A59" w:rsidRPr="00B138F3" w:rsidRDefault="005B3A59" w:rsidP="00427CDB">
      <w:pPr>
        <w:pStyle w:val="af4"/>
        <w:shd w:val="clear" w:color="auto" w:fill="FFFFFF"/>
        <w:spacing w:before="0" w:beforeAutospacing="0" w:after="0" w:afterAutospacing="0"/>
        <w:ind w:firstLine="375"/>
        <w:jc w:val="both"/>
        <w:rPr>
          <w:rFonts w:ascii="GHEA Grapalat" w:eastAsiaTheme="minorHAnsi" w:hAnsi="GHEA Grapalat" w:cstheme="minorBidi"/>
        </w:rPr>
      </w:pPr>
    </w:p>
    <w:p w14:paraId="310F2B3E" w14:textId="77777777" w:rsidR="005B3A59" w:rsidRPr="00B138F3" w:rsidRDefault="005B3A59" w:rsidP="00427CDB">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DFAAFF5" w14:textId="77777777" w:rsidR="005B3A59" w:rsidRPr="00B138F3" w:rsidRDefault="005B3A59" w:rsidP="00427CDB">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53D19F5" w14:textId="77777777" w:rsidR="005B3A59" w:rsidRPr="00B138F3" w:rsidRDefault="005B3A59" w:rsidP="00427CDB">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14197837" w14:textId="77777777" w:rsidR="005B3A59" w:rsidRPr="00B138F3" w:rsidRDefault="005B3A59" w:rsidP="00427CDB">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14:paraId="30258FE7" w14:textId="77777777" w:rsidR="005B3A59" w:rsidRPr="00B138F3" w:rsidRDefault="005B3A59" w:rsidP="00427CDB">
      <w:pPr>
        <w:pStyle w:val="af4"/>
        <w:shd w:val="clear" w:color="auto" w:fill="FFFFFF"/>
        <w:spacing w:before="0" w:beforeAutospacing="0" w:after="0" w:afterAutospacing="0"/>
        <w:ind w:firstLine="375"/>
        <w:jc w:val="both"/>
        <w:rPr>
          <w:rFonts w:ascii="GHEA Grapalat" w:eastAsiaTheme="minorHAnsi" w:hAnsi="GHEA Grapalat" w:cstheme="minorBidi"/>
        </w:rPr>
      </w:pPr>
    </w:p>
    <w:p w14:paraId="2C0E540E" w14:textId="77777777" w:rsidR="001005B0" w:rsidRPr="00B138F3" w:rsidRDefault="001005B0" w:rsidP="00427CDB">
      <w:pPr>
        <w:widowControl w:val="0"/>
        <w:ind w:left="567" w:right="565"/>
        <w:jc w:val="center"/>
        <w:rPr>
          <w:rFonts w:ascii="GHEA Grapalat" w:hAnsi="GHEA Grapalat"/>
          <w:b/>
        </w:rPr>
      </w:pPr>
    </w:p>
    <w:p w14:paraId="3CBB6D56" w14:textId="77777777" w:rsidR="001005B0" w:rsidRPr="00B138F3" w:rsidRDefault="001005B0" w:rsidP="00427CDB">
      <w:pPr>
        <w:widowControl w:val="0"/>
        <w:ind w:left="567" w:right="565"/>
        <w:jc w:val="center"/>
        <w:rPr>
          <w:rFonts w:ascii="GHEA Grapalat" w:hAnsi="GHEA Grapalat"/>
          <w:b/>
        </w:rPr>
      </w:pPr>
    </w:p>
    <w:p w14:paraId="7D5E4452" w14:textId="77777777" w:rsidR="00E15A1C" w:rsidRDefault="00E15A1C" w:rsidP="00427CDB">
      <w:pPr>
        <w:widowControl w:val="0"/>
        <w:jc w:val="right"/>
        <w:rPr>
          <w:rFonts w:ascii="GHEA Grapalat" w:hAnsi="GHEA Grapalat"/>
          <w:i/>
        </w:rPr>
      </w:pPr>
    </w:p>
    <w:p w14:paraId="246FF3F4" w14:textId="77777777" w:rsidR="00E15A1C" w:rsidRDefault="00E15A1C" w:rsidP="00427CDB">
      <w:pPr>
        <w:widowControl w:val="0"/>
        <w:jc w:val="right"/>
        <w:rPr>
          <w:rFonts w:ascii="GHEA Grapalat" w:hAnsi="GHEA Grapalat"/>
          <w:i/>
        </w:rPr>
      </w:pPr>
    </w:p>
    <w:p w14:paraId="75EE9C59" w14:textId="77777777" w:rsidR="00E15A1C" w:rsidRDefault="00E15A1C" w:rsidP="00427CDB">
      <w:pPr>
        <w:widowControl w:val="0"/>
        <w:jc w:val="right"/>
        <w:rPr>
          <w:rFonts w:ascii="GHEA Grapalat" w:hAnsi="GHEA Grapalat"/>
          <w:i/>
        </w:rPr>
      </w:pPr>
    </w:p>
    <w:p w14:paraId="5DF0F1D3" w14:textId="77777777" w:rsidR="00E15A1C" w:rsidRDefault="00E15A1C" w:rsidP="00427CDB">
      <w:pPr>
        <w:widowControl w:val="0"/>
        <w:jc w:val="right"/>
        <w:rPr>
          <w:rFonts w:ascii="GHEA Grapalat" w:hAnsi="GHEA Grapalat"/>
          <w:i/>
        </w:rPr>
      </w:pPr>
    </w:p>
    <w:p w14:paraId="7F7A1047" w14:textId="77777777" w:rsidR="00E15A1C" w:rsidRDefault="00E15A1C" w:rsidP="00427CDB">
      <w:pPr>
        <w:widowControl w:val="0"/>
        <w:jc w:val="right"/>
        <w:rPr>
          <w:rFonts w:ascii="GHEA Grapalat" w:hAnsi="GHEA Grapalat"/>
          <w:i/>
        </w:rPr>
      </w:pPr>
    </w:p>
    <w:p w14:paraId="08CF71D3" w14:textId="77777777" w:rsidR="000A4ACC" w:rsidRDefault="000A4ACC" w:rsidP="00427CDB">
      <w:pPr>
        <w:rPr>
          <w:rFonts w:ascii="GHEA Grapalat" w:hAnsi="GHEA Grapalat"/>
          <w:i/>
        </w:rPr>
      </w:pPr>
      <w:r>
        <w:rPr>
          <w:rFonts w:ascii="GHEA Grapalat" w:hAnsi="GHEA Grapalat"/>
          <w:i/>
        </w:rPr>
        <w:br w:type="page"/>
      </w:r>
    </w:p>
    <w:p w14:paraId="194E7336" w14:textId="77777777" w:rsidR="000A214C" w:rsidRPr="006918EA" w:rsidRDefault="000A214C" w:rsidP="00427CDB">
      <w:pPr>
        <w:widowControl w:val="0"/>
        <w:jc w:val="right"/>
        <w:rPr>
          <w:rFonts w:ascii="GHEA Grapalat" w:hAnsi="GHEA Grapalat" w:cs="GHEA Grapalat"/>
          <w:i/>
          <w:sz w:val="18"/>
          <w:szCs w:val="18"/>
        </w:rPr>
      </w:pPr>
      <w:r w:rsidRPr="006918EA">
        <w:rPr>
          <w:rFonts w:ascii="GHEA Grapalat" w:hAnsi="GHEA Grapalat"/>
          <w:i/>
          <w:sz w:val="18"/>
          <w:szCs w:val="18"/>
        </w:rPr>
        <w:lastRenderedPageBreak/>
        <w:t>Приложение № 5.1</w:t>
      </w:r>
    </w:p>
    <w:p w14:paraId="71A6A400" w14:textId="30049A31" w:rsidR="000A214C" w:rsidRPr="006918EA" w:rsidRDefault="000A214C" w:rsidP="00427CDB">
      <w:pPr>
        <w:widowControl w:val="0"/>
        <w:jc w:val="right"/>
        <w:rPr>
          <w:rFonts w:ascii="GHEA Grapalat" w:hAnsi="GHEA Grapalat" w:cs="GHEA Grapalat"/>
          <w:i/>
          <w:sz w:val="18"/>
          <w:szCs w:val="18"/>
        </w:rPr>
      </w:pPr>
      <w:r w:rsidRPr="006918EA">
        <w:rPr>
          <w:rFonts w:ascii="GHEA Grapalat" w:hAnsi="GHEA Grapalat"/>
          <w:i/>
          <w:sz w:val="18"/>
          <w:szCs w:val="18"/>
        </w:rPr>
        <w:t xml:space="preserve">к Приглашению на </w:t>
      </w:r>
      <w:r w:rsidR="000B089E" w:rsidRPr="006918EA">
        <w:rPr>
          <w:rFonts w:ascii="GHEA Grapalat" w:hAnsi="GHEA Grapalat"/>
          <w:i/>
          <w:sz w:val="18"/>
          <w:szCs w:val="18"/>
        </w:rPr>
        <w:t>запросе котировок</w:t>
      </w:r>
      <w:r w:rsidRPr="006918EA">
        <w:rPr>
          <w:rFonts w:ascii="GHEA Grapalat" w:hAnsi="GHEA Grapalat"/>
          <w:i/>
          <w:sz w:val="18"/>
          <w:szCs w:val="18"/>
        </w:rPr>
        <w:br/>
        <w:t>под кодом "</w:t>
      </w:r>
      <w:r w:rsidR="00640E26">
        <w:rPr>
          <w:rFonts w:ascii="GHEA Grapalat" w:hAnsi="GHEA Grapalat"/>
          <w:i/>
          <w:sz w:val="18"/>
          <w:szCs w:val="18"/>
        </w:rPr>
        <w:t>ԱՄԱՀ-ԳԱՍՖ-ԳՀԾՁԲ-25/18</w:t>
      </w:r>
      <w:r w:rsidR="00427CDB" w:rsidRPr="006918EA">
        <w:rPr>
          <w:rFonts w:ascii="GHEA Grapalat" w:hAnsi="GHEA Grapalat"/>
          <w:i/>
          <w:sz w:val="18"/>
          <w:szCs w:val="18"/>
        </w:rPr>
        <w:t xml:space="preserve"> </w:t>
      </w:r>
      <w:r w:rsidRPr="006918EA">
        <w:rPr>
          <w:rFonts w:ascii="GHEA Grapalat" w:hAnsi="GHEA Grapalat"/>
          <w:i/>
          <w:sz w:val="18"/>
          <w:szCs w:val="18"/>
        </w:rPr>
        <w:t>"</w:t>
      </w:r>
      <w:r w:rsidR="000A4ACC" w:rsidRPr="006918EA">
        <w:rPr>
          <w:rFonts w:ascii="GHEA Grapalat" w:hAnsi="GHEA Grapalat"/>
          <w:i/>
          <w:sz w:val="18"/>
          <w:szCs w:val="18"/>
        </w:rPr>
        <w:t xml:space="preserve"> </w:t>
      </w:r>
      <w:r w:rsidRPr="006918EA">
        <w:rPr>
          <w:rStyle w:val="af6"/>
          <w:rFonts w:ascii="GHEA Grapalat" w:hAnsi="GHEA Grapalat"/>
          <w:i/>
          <w:sz w:val="18"/>
          <w:szCs w:val="18"/>
        </w:rPr>
        <w:footnoteReference w:customMarkFollows="1" w:id="15"/>
        <w:t>*</w:t>
      </w:r>
    </w:p>
    <w:p w14:paraId="20EE757C" w14:textId="77777777" w:rsidR="00AF4211" w:rsidRPr="006918EA" w:rsidRDefault="00AF4211" w:rsidP="00427CDB">
      <w:pPr>
        <w:widowControl w:val="0"/>
        <w:jc w:val="center"/>
        <w:rPr>
          <w:rFonts w:ascii="GHEA Grapalat" w:hAnsi="GHEA Grapalat"/>
          <w:b/>
          <w:sz w:val="18"/>
          <w:szCs w:val="18"/>
        </w:rPr>
      </w:pPr>
    </w:p>
    <w:p w14:paraId="771DD5A8" w14:textId="77777777" w:rsidR="000A214C" w:rsidRPr="006918EA" w:rsidRDefault="000A214C" w:rsidP="00427CDB">
      <w:pPr>
        <w:widowControl w:val="0"/>
        <w:jc w:val="center"/>
        <w:rPr>
          <w:rFonts w:ascii="GHEA Grapalat" w:hAnsi="GHEA Grapalat" w:cs="GHEA Grapalat"/>
          <w:b/>
          <w:sz w:val="18"/>
          <w:szCs w:val="18"/>
        </w:rPr>
      </w:pPr>
      <w:r w:rsidRPr="006918EA">
        <w:rPr>
          <w:rFonts w:ascii="GHEA Grapalat" w:hAnsi="GHEA Grapalat"/>
          <w:b/>
          <w:sz w:val="18"/>
          <w:szCs w:val="18"/>
        </w:rPr>
        <w:t xml:space="preserve">СОГЛАШЕНИЕ О НЕУСТОЙКЕ </w:t>
      </w:r>
    </w:p>
    <w:p w14:paraId="4E9A9666" w14:textId="77777777" w:rsidR="000A214C" w:rsidRPr="006918EA" w:rsidRDefault="000A214C" w:rsidP="00427CDB">
      <w:pPr>
        <w:widowControl w:val="0"/>
        <w:jc w:val="center"/>
        <w:rPr>
          <w:rFonts w:ascii="GHEA Grapalat" w:hAnsi="GHEA Grapalat" w:cs="GHEA Grapalat"/>
          <w:b/>
          <w:sz w:val="18"/>
          <w:szCs w:val="18"/>
        </w:rPr>
      </w:pPr>
      <w:r w:rsidRPr="006918EA">
        <w:rPr>
          <w:rFonts w:ascii="GHEA Grapalat" w:hAnsi="GHEA Grapalat"/>
          <w:b/>
          <w:sz w:val="18"/>
          <w:szCs w:val="18"/>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1"/>
        <w:gridCol w:w="4400"/>
      </w:tblGrid>
      <w:tr w:rsidR="00FF3DE9" w:rsidRPr="006918EA" w14:paraId="114308E0" w14:textId="77777777" w:rsidTr="000745BE">
        <w:tc>
          <w:tcPr>
            <w:tcW w:w="4786" w:type="dxa"/>
          </w:tcPr>
          <w:p w14:paraId="1B88B760" w14:textId="77777777" w:rsidR="000A214C" w:rsidRPr="006918EA" w:rsidRDefault="000A214C" w:rsidP="00427CDB">
            <w:pPr>
              <w:widowControl w:val="0"/>
              <w:rPr>
                <w:rFonts w:ascii="GHEA Grapalat" w:hAnsi="GHEA Grapalat" w:cs="GHEA Grapalat"/>
                <w:b/>
                <w:sz w:val="18"/>
                <w:szCs w:val="18"/>
                <w:lang w:val="en-US"/>
              </w:rPr>
            </w:pPr>
            <w:r w:rsidRPr="006918EA">
              <w:rPr>
                <w:rFonts w:ascii="GHEA Grapalat" w:hAnsi="GHEA Grapalat"/>
                <w:sz w:val="18"/>
                <w:szCs w:val="18"/>
              </w:rPr>
              <w:t>г. Ереван</w:t>
            </w:r>
          </w:p>
        </w:tc>
        <w:tc>
          <w:tcPr>
            <w:tcW w:w="4500" w:type="dxa"/>
          </w:tcPr>
          <w:p w14:paraId="66EF9C10" w14:textId="77777777" w:rsidR="000A214C" w:rsidRPr="006918EA" w:rsidRDefault="000A214C" w:rsidP="00427CDB">
            <w:pPr>
              <w:widowControl w:val="0"/>
              <w:jc w:val="right"/>
              <w:rPr>
                <w:rFonts w:ascii="GHEA Grapalat" w:hAnsi="GHEA Grapalat" w:cs="GHEA Grapalat"/>
                <w:b/>
                <w:sz w:val="18"/>
                <w:szCs w:val="18"/>
              </w:rPr>
            </w:pPr>
            <w:r w:rsidRPr="006918EA">
              <w:rPr>
                <w:rFonts w:ascii="GHEA Grapalat" w:hAnsi="GHEA Grapalat"/>
                <w:sz w:val="18"/>
                <w:szCs w:val="18"/>
              </w:rPr>
              <w:t>"</w:t>
            </w:r>
            <w:r w:rsidRPr="006918EA">
              <w:rPr>
                <w:rFonts w:ascii="GHEA Grapalat" w:hAnsi="GHEA Grapalat"/>
                <w:sz w:val="18"/>
                <w:szCs w:val="18"/>
                <w:lang w:val="en-US"/>
              </w:rPr>
              <w:tab/>
            </w:r>
            <w:r w:rsidRPr="006918EA">
              <w:rPr>
                <w:rFonts w:ascii="GHEA Grapalat" w:hAnsi="GHEA Grapalat"/>
                <w:sz w:val="18"/>
                <w:szCs w:val="18"/>
              </w:rPr>
              <w:t xml:space="preserve">" </w:t>
            </w:r>
            <w:r w:rsidRPr="006918EA">
              <w:rPr>
                <w:rFonts w:ascii="GHEA Grapalat" w:hAnsi="GHEA Grapalat"/>
                <w:sz w:val="18"/>
                <w:szCs w:val="18"/>
                <w:lang w:val="en-US"/>
              </w:rPr>
              <w:tab/>
            </w:r>
            <w:r w:rsidRPr="006918EA">
              <w:rPr>
                <w:rFonts w:ascii="GHEA Grapalat" w:hAnsi="GHEA Grapalat"/>
                <w:sz w:val="18"/>
                <w:szCs w:val="18"/>
              </w:rPr>
              <w:t>20</w:t>
            </w:r>
            <w:r w:rsidRPr="006918EA">
              <w:rPr>
                <w:rFonts w:ascii="GHEA Grapalat" w:hAnsi="GHEA Grapalat"/>
                <w:sz w:val="18"/>
                <w:szCs w:val="18"/>
                <w:lang w:val="en-US"/>
              </w:rPr>
              <w:tab/>
            </w:r>
            <w:r w:rsidRPr="006918EA">
              <w:rPr>
                <w:rFonts w:ascii="GHEA Grapalat" w:hAnsi="GHEA Grapalat"/>
                <w:sz w:val="18"/>
                <w:szCs w:val="18"/>
              </w:rPr>
              <w:t>г.</w:t>
            </w:r>
            <w:r w:rsidRPr="006918EA">
              <w:rPr>
                <w:rStyle w:val="af6"/>
                <w:rFonts w:ascii="GHEA Grapalat" w:hAnsi="GHEA Grapalat"/>
                <w:sz w:val="18"/>
                <w:szCs w:val="18"/>
              </w:rPr>
              <w:footnoteReference w:customMarkFollows="1" w:id="16"/>
              <w:t>**</w:t>
            </w:r>
          </w:p>
        </w:tc>
      </w:tr>
    </w:tbl>
    <w:p w14:paraId="53B844E7" w14:textId="77777777" w:rsidR="000A214C" w:rsidRPr="006918EA" w:rsidRDefault="000A214C" w:rsidP="00427CDB">
      <w:pPr>
        <w:widowControl w:val="0"/>
        <w:rPr>
          <w:rFonts w:ascii="GHEA Grapalat" w:hAnsi="GHEA Grapalat" w:cs="GHEA Grapalat"/>
          <w:b/>
          <w:sz w:val="18"/>
          <w:szCs w:val="18"/>
        </w:rPr>
      </w:pPr>
    </w:p>
    <w:p w14:paraId="5F382F5A" w14:textId="77777777" w:rsidR="000A214C" w:rsidRPr="006918EA" w:rsidRDefault="000A214C" w:rsidP="00427CDB">
      <w:pPr>
        <w:widowControl w:val="0"/>
        <w:jc w:val="both"/>
        <w:rPr>
          <w:rFonts w:ascii="GHEA Grapalat" w:hAnsi="GHEA Grapalat" w:cs="GHEA Grapalat"/>
          <w:sz w:val="18"/>
          <w:szCs w:val="18"/>
          <w:u w:val="single"/>
          <w:vertAlign w:val="subscript"/>
        </w:rPr>
      </w:pPr>
      <w:r w:rsidRPr="006918EA">
        <w:rPr>
          <w:rFonts w:ascii="GHEA Grapalat" w:hAnsi="GHEA Grapalat"/>
          <w:sz w:val="18"/>
          <w:szCs w:val="18"/>
        </w:rPr>
        <w:t>_______________________________________________, в лице директора Компании,</w:t>
      </w:r>
    </w:p>
    <w:p w14:paraId="097D7CF2" w14:textId="77777777" w:rsidR="000A214C" w:rsidRPr="006918EA" w:rsidRDefault="000A214C" w:rsidP="00427CDB">
      <w:pPr>
        <w:widowControl w:val="0"/>
        <w:ind w:left="1843"/>
        <w:jc w:val="both"/>
        <w:rPr>
          <w:rFonts w:ascii="GHEA Grapalat" w:hAnsi="GHEA Grapalat"/>
          <w:sz w:val="18"/>
          <w:szCs w:val="18"/>
          <w:vertAlign w:val="superscript"/>
          <w:lang w:val="en-US"/>
        </w:rPr>
      </w:pPr>
      <w:r w:rsidRPr="006918EA">
        <w:rPr>
          <w:rFonts w:ascii="GHEA Grapalat" w:hAnsi="GHEA Grapalat"/>
          <w:sz w:val="18"/>
          <w:szCs w:val="18"/>
          <w:vertAlign w:val="superscript"/>
        </w:rPr>
        <w:t>наименование Компании</w:t>
      </w:r>
    </w:p>
    <w:p w14:paraId="2E2EFCF3" w14:textId="77777777" w:rsidR="000A214C" w:rsidRPr="006918EA" w:rsidRDefault="000A214C" w:rsidP="00427CDB">
      <w:pPr>
        <w:widowControl w:val="0"/>
        <w:jc w:val="both"/>
        <w:rPr>
          <w:rFonts w:ascii="GHEA Grapalat" w:hAnsi="GHEA Grapalat"/>
          <w:sz w:val="18"/>
          <w:szCs w:val="18"/>
          <w:lang w:val="en-US"/>
        </w:rPr>
      </w:pPr>
      <w:r w:rsidRPr="006918EA">
        <w:rPr>
          <w:rFonts w:ascii="GHEA Grapalat" w:hAnsi="GHEA Grapalat"/>
          <w:sz w:val="18"/>
          <w:szCs w:val="18"/>
          <w:lang w:val="en-US"/>
        </w:rPr>
        <w:t>_________________________________________________________________________</w:t>
      </w:r>
    </w:p>
    <w:p w14:paraId="5BAAB01F" w14:textId="77777777" w:rsidR="000A214C" w:rsidRPr="006918EA" w:rsidRDefault="000A214C" w:rsidP="00427CDB">
      <w:pPr>
        <w:widowControl w:val="0"/>
        <w:jc w:val="center"/>
        <w:rPr>
          <w:rFonts w:ascii="GHEA Grapalat" w:hAnsi="GHEA Grapalat"/>
          <w:sz w:val="18"/>
          <w:szCs w:val="18"/>
          <w:vertAlign w:val="superscript"/>
        </w:rPr>
      </w:pPr>
      <w:r w:rsidRPr="006918EA">
        <w:rPr>
          <w:rFonts w:ascii="GHEA Grapalat" w:hAnsi="GHEA Grapalat"/>
          <w:sz w:val="18"/>
          <w:szCs w:val="18"/>
          <w:vertAlign w:val="superscript"/>
        </w:rPr>
        <w:t>имя, фамилия, паспортные данные директора компании</w:t>
      </w:r>
    </w:p>
    <w:p w14:paraId="3E3377CB" w14:textId="77777777" w:rsidR="000A214C" w:rsidRPr="006918EA" w:rsidRDefault="000A214C" w:rsidP="00427CDB">
      <w:pPr>
        <w:widowControl w:val="0"/>
        <w:jc w:val="both"/>
        <w:rPr>
          <w:rFonts w:ascii="GHEA Grapalat" w:hAnsi="GHEA Grapalat" w:cs="GHEA Grapalat"/>
          <w:sz w:val="18"/>
          <w:szCs w:val="18"/>
        </w:rPr>
      </w:pPr>
      <w:r w:rsidRPr="006918EA">
        <w:rPr>
          <w:rFonts w:ascii="GHEA Grapalat" w:hAnsi="GHEA Grapalat"/>
          <w:sz w:val="18"/>
          <w:szCs w:val="18"/>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7877B1D" w14:textId="77777777" w:rsidR="000A214C" w:rsidRPr="006918EA" w:rsidRDefault="000A214C" w:rsidP="00427CDB">
      <w:pPr>
        <w:widowControl w:val="0"/>
        <w:jc w:val="center"/>
        <w:rPr>
          <w:rFonts w:ascii="GHEA Grapalat" w:hAnsi="GHEA Grapalat" w:cs="GHEA Grapalat"/>
          <w:b/>
          <w:bCs/>
          <w:sz w:val="18"/>
          <w:szCs w:val="18"/>
        </w:rPr>
      </w:pPr>
      <w:r w:rsidRPr="006918EA">
        <w:rPr>
          <w:rFonts w:ascii="GHEA Grapalat" w:hAnsi="GHEA Grapalat"/>
          <w:b/>
          <w:sz w:val="18"/>
          <w:szCs w:val="18"/>
        </w:rPr>
        <w:t>1. Предмет соглашения</w:t>
      </w:r>
    </w:p>
    <w:p w14:paraId="7B270FB9" w14:textId="6C220983" w:rsidR="000A214C" w:rsidRPr="006918EA" w:rsidRDefault="006918EA" w:rsidP="006918EA">
      <w:pPr>
        <w:widowControl w:val="0"/>
        <w:tabs>
          <w:tab w:val="left" w:pos="567"/>
        </w:tabs>
        <w:jc w:val="both"/>
        <w:rPr>
          <w:rFonts w:ascii="GHEA Grapalat" w:hAnsi="GHEA Grapalat" w:cs="GHEA Grapalat"/>
          <w:sz w:val="18"/>
          <w:szCs w:val="18"/>
        </w:rPr>
      </w:pPr>
      <w:r w:rsidRPr="006918EA">
        <w:rPr>
          <w:rFonts w:ascii="GHEA Grapalat" w:hAnsi="GHEA Grapalat"/>
          <w:sz w:val="18"/>
          <w:szCs w:val="18"/>
        </w:rPr>
        <w:t xml:space="preserve">        </w:t>
      </w:r>
      <w:r w:rsidR="000A214C" w:rsidRPr="006918EA">
        <w:rPr>
          <w:rFonts w:ascii="GHEA Grapalat" w:hAnsi="GHEA Grapalat"/>
          <w:sz w:val="18"/>
          <w:szCs w:val="18"/>
        </w:rPr>
        <w:t>1</w:t>
      </w:r>
      <w:r w:rsidR="000A214C" w:rsidRPr="006918EA">
        <w:rPr>
          <w:rFonts w:ascii="GHEA Grapalat" w:hAnsi="GHEA Grapalat"/>
          <w:spacing w:val="-6"/>
          <w:sz w:val="18"/>
          <w:szCs w:val="18"/>
        </w:rPr>
        <w:t>.1.</w:t>
      </w:r>
      <w:r w:rsidR="000A214C" w:rsidRPr="006918EA">
        <w:rPr>
          <w:rFonts w:ascii="GHEA Grapalat" w:hAnsi="GHEA Grapalat"/>
          <w:spacing w:val="-6"/>
          <w:sz w:val="18"/>
          <w:szCs w:val="18"/>
        </w:rPr>
        <w:tab/>
        <w:t xml:space="preserve">Компания участвует в организованной </w:t>
      </w:r>
      <w:r w:rsidRPr="006918EA">
        <w:rPr>
          <w:rFonts w:ascii="Sylfaen" w:hAnsi="Sylfaen"/>
          <w:sz w:val="18"/>
          <w:szCs w:val="18"/>
        </w:rPr>
        <w:t xml:space="preserve">Муниципалитет Аракс  Армавирской  </w:t>
      </w:r>
      <w:r w:rsidR="000A214C" w:rsidRPr="006918EA">
        <w:rPr>
          <w:rFonts w:ascii="GHEA Grapalat" w:hAnsi="GHEA Grapalat"/>
          <w:spacing w:val="-6"/>
          <w:sz w:val="18"/>
          <w:szCs w:val="18"/>
        </w:rPr>
        <w:t xml:space="preserve">*(далее — Заказчик) </w:t>
      </w:r>
      <w:r w:rsidR="000A214C" w:rsidRPr="006918EA">
        <w:rPr>
          <w:rFonts w:ascii="GHEA Grapalat" w:hAnsi="GHEA Grapalat"/>
          <w:sz w:val="18"/>
          <w:szCs w:val="18"/>
        </w:rPr>
        <w:t>процедуре закупок под кодом _</w:t>
      </w:r>
      <w:r w:rsidRPr="006918EA">
        <w:rPr>
          <w:rFonts w:ascii="GHEA Grapalat" w:hAnsi="GHEA Grapalat"/>
          <w:i/>
          <w:sz w:val="18"/>
          <w:szCs w:val="18"/>
        </w:rPr>
        <w:t xml:space="preserve"> </w:t>
      </w:r>
      <w:r w:rsidR="00640E26">
        <w:rPr>
          <w:rFonts w:ascii="GHEA Grapalat" w:hAnsi="GHEA Grapalat"/>
          <w:i/>
          <w:sz w:val="18"/>
          <w:szCs w:val="18"/>
        </w:rPr>
        <w:t>ԱՄԱՀ-ԳԱՍՖ-ԳՀԾՁԲ-25/18</w:t>
      </w:r>
      <w:r w:rsidRPr="006918EA">
        <w:rPr>
          <w:rFonts w:ascii="GHEA Grapalat" w:hAnsi="GHEA Grapalat"/>
          <w:i/>
          <w:sz w:val="18"/>
          <w:szCs w:val="18"/>
        </w:rPr>
        <w:t xml:space="preserve"> </w:t>
      </w:r>
      <w:r w:rsidR="000A214C" w:rsidRPr="006918EA">
        <w:rPr>
          <w:rFonts w:ascii="GHEA Grapalat" w:hAnsi="GHEA Grapalat"/>
          <w:sz w:val="18"/>
          <w:szCs w:val="18"/>
        </w:rPr>
        <w:t xml:space="preserve"> *.</w:t>
      </w:r>
    </w:p>
    <w:p w14:paraId="12DDECE7" w14:textId="77777777" w:rsidR="006918EA" w:rsidRPr="006918EA" w:rsidRDefault="006918EA" w:rsidP="006918EA">
      <w:pPr>
        <w:widowControl w:val="0"/>
        <w:tabs>
          <w:tab w:val="left" w:pos="1134"/>
        </w:tabs>
        <w:ind w:firstLine="567"/>
        <w:jc w:val="both"/>
        <w:rPr>
          <w:rFonts w:ascii="GHEA Grapalat" w:hAnsi="GHEA Grapalat" w:cs="GHEA Grapalat"/>
          <w:sz w:val="18"/>
          <w:szCs w:val="18"/>
        </w:rPr>
      </w:pPr>
      <w:r w:rsidRPr="006918EA">
        <w:rPr>
          <w:rFonts w:ascii="GHEA Grapalat" w:hAnsi="GHEA Grapalat"/>
          <w:sz w:val="18"/>
          <w:szCs w:val="18"/>
        </w:rPr>
        <w:t>1.2.</w:t>
      </w:r>
      <w:r w:rsidRPr="006918EA">
        <w:rPr>
          <w:rFonts w:ascii="GHEA Grapalat" w:hAnsi="GHEA Grapalat"/>
          <w:sz w:val="18"/>
          <w:szCs w:val="18"/>
        </w:rPr>
        <w:tab/>
        <w:t>В качестве обеспечения исполнения договора, заключаемого в</w:t>
      </w:r>
      <w:r w:rsidRPr="006918EA">
        <w:rPr>
          <w:rFonts w:ascii="Courier New" w:hAnsi="Courier New" w:cs="Courier New"/>
          <w:sz w:val="18"/>
          <w:szCs w:val="18"/>
          <w:lang w:val="en-US"/>
        </w:rPr>
        <w:t> </w:t>
      </w:r>
      <w:r w:rsidRPr="006918EA">
        <w:rPr>
          <w:rFonts w:ascii="GHEA Grapalat" w:hAnsi="GHEA Grapalat"/>
          <w:sz w:val="18"/>
          <w:szCs w:val="18"/>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66D61C61" w14:textId="77777777" w:rsidR="006918EA" w:rsidRPr="006918EA" w:rsidRDefault="006918EA" w:rsidP="006918EA">
      <w:pPr>
        <w:widowControl w:val="0"/>
        <w:tabs>
          <w:tab w:val="left" w:pos="1134"/>
        </w:tabs>
        <w:ind w:firstLine="567"/>
        <w:jc w:val="both"/>
        <w:rPr>
          <w:rFonts w:ascii="GHEA Grapalat" w:hAnsi="GHEA Grapalat" w:cs="GHEA Grapalat"/>
          <w:sz w:val="18"/>
          <w:szCs w:val="18"/>
        </w:rPr>
      </w:pPr>
      <w:r w:rsidRPr="006918EA">
        <w:rPr>
          <w:rFonts w:ascii="GHEA Grapalat" w:hAnsi="GHEA Grapalat"/>
          <w:sz w:val="18"/>
          <w:szCs w:val="18"/>
        </w:rPr>
        <w:t>1.3.</w:t>
      </w:r>
      <w:r w:rsidRPr="006918EA">
        <w:rPr>
          <w:rFonts w:ascii="GHEA Grapalat" w:hAnsi="GHEA Grapalat"/>
          <w:sz w:val="18"/>
          <w:szCs w:val="18"/>
        </w:rPr>
        <w:tab/>
        <w:t>Подписав платежное требование (далее — Требование), прилагаемое к</w:t>
      </w:r>
      <w:r w:rsidRPr="006918EA">
        <w:rPr>
          <w:sz w:val="18"/>
          <w:szCs w:val="18"/>
          <w:lang w:val="en-US"/>
        </w:rPr>
        <w:t> </w:t>
      </w:r>
      <w:r w:rsidRPr="006918EA">
        <w:rPr>
          <w:rFonts w:ascii="GHEA Grapalat" w:hAnsi="GHEA Grapalat"/>
          <w:sz w:val="18"/>
          <w:szCs w:val="18"/>
        </w:rPr>
        <w:t xml:space="preserve">настоящему Соглашению о неустойке, Компания безотзывно соглашается, что: </w:t>
      </w:r>
    </w:p>
    <w:p w14:paraId="3F0B9380" w14:textId="77777777" w:rsidR="006918EA" w:rsidRPr="006918EA" w:rsidRDefault="006918EA" w:rsidP="006918EA">
      <w:pPr>
        <w:widowControl w:val="0"/>
        <w:tabs>
          <w:tab w:val="left" w:pos="1134"/>
        </w:tabs>
        <w:ind w:firstLine="567"/>
        <w:jc w:val="both"/>
        <w:rPr>
          <w:rFonts w:ascii="GHEA Grapalat" w:hAnsi="GHEA Grapalat" w:cs="GHEA Grapalat"/>
          <w:sz w:val="18"/>
          <w:szCs w:val="18"/>
        </w:rPr>
      </w:pPr>
      <w:r w:rsidRPr="006918EA">
        <w:rPr>
          <w:rFonts w:ascii="GHEA Grapalat" w:hAnsi="GHEA Grapalat"/>
          <w:sz w:val="18"/>
          <w:szCs w:val="18"/>
        </w:rPr>
        <w:t>а)</w:t>
      </w:r>
      <w:r w:rsidRPr="006918EA">
        <w:rPr>
          <w:rFonts w:ascii="GHEA Grapalat" w:hAnsi="GHEA Grapalat"/>
          <w:sz w:val="18"/>
          <w:szCs w:val="18"/>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A265C4F" w14:textId="77777777" w:rsidR="006918EA" w:rsidRPr="006918EA" w:rsidRDefault="006918EA" w:rsidP="006918EA">
      <w:pPr>
        <w:widowControl w:val="0"/>
        <w:tabs>
          <w:tab w:val="left" w:pos="1134"/>
        </w:tabs>
        <w:ind w:firstLine="567"/>
        <w:jc w:val="both"/>
        <w:rPr>
          <w:rFonts w:ascii="GHEA Grapalat" w:hAnsi="GHEA Grapalat" w:cs="GHEA Grapalat"/>
          <w:sz w:val="18"/>
          <w:szCs w:val="18"/>
        </w:rPr>
      </w:pPr>
      <w:r w:rsidRPr="006918EA">
        <w:rPr>
          <w:rFonts w:ascii="GHEA Grapalat" w:hAnsi="GHEA Grapalat"/>
          <w:sz w:val="18"/>
          <w:szCs w:val="18"/>
        </w:rPr>
        <w:t>б)</w:t>
      </w:r>
      <w:r w:rsidRPr="006918EA">
        <w:rPr>
          <w:rFonts w:ascii="GHEA Grapalat" w:hAnsi="GHEA Grapalat"/>
          <w:sz w:val="18"/>
          <w:szCs w:val="18"/>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6CB00F20" w14:textId="77777777" w:rsidR="006918EA" w:rsidRPr="006918EA" w:rsidRDefault="006918EA" w:rsidP="006918EA">
      <w:pPr>
        <w:widowControl w:val="0"/>
        <w:tabs>
          <w:tab w:val="left" w:pos="1134"/>
        </w:tabs>
        <w:ind w:firstLine="567"/>
        <w:jc w:val="both"/>
        <w:rPr>
          <w:rFonts w:ascii="GHEA Grapalat" w:hAnsi="GHEA Grapalat" w:cs="GHEA Grapalat"/>
          <w:sz w:val="18"/>
          <w:szCs w:val="18"/>
        </w:rPr>
      </w:pPr>
      <w:r w:rsidRPr="006918EA">
        <w:rPr>
          <w:rFonts w:ascii="GHEA Grapalat" w:hAnsi="GHEA Grapalat"/>
          <w:sz w:val="18"/>
          <w:szCs w:val="18"/>
        </w:rPr>
        <w:t>в)</w:t>
      </w:r>
      <w:r w:rsidRPr="006918EA">
        <w:rPr>
          <w:rFonts w:ascii="GHEA Grapalat" w:hAnsi="GHEA Grapalat"/>
          <w:sz w:val="18"/>
          <w:szCs w:val="18"/>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94122F4" w14:textId="77777777" w:rsidR="006918EA" w:rsidRPr="006918EA" w:rsidRDefault="006918EA" w:rsidP="006918EA">
      <w:pPr>
        <w:widowControl w:val="0"/>
        <w:tabs>
          <w:tab w:val="left" w:pos="1134"/>
        </w:tabs>
        <w:ind w:firstLine="567"/>
        <w:jc w:val="both"/>
        <w:rPr>
          <w:rFonts w:ascii="GHEA Grapalat" w:hAnsi="GHEA Grapalat" w:cs="GHEA Grapalat"/>
          <w:sz w:val="18"/>
          <w:szCs w:val="18"/>
        </w:rPr>
      </w:pPr>
      <w:r w:rsidRPr="006918EA">
        <w:rPr>
          <w:rFonts w:ascii="GHEA Grapalat" w:hAnsi="GHEA Grapalat"/>
          <w:sz w:val="18"/>
          <w:szCs w:val="18"/>
        </w:rPr>
        <w:t>г)</w:t>
      </w:r>
      <w:r w:rsidRPr="006918EA">
        <w:rPr>
          <w:rFonts w:ascii="GHEA Grapalat" w:hAnsi="GHEA Grapalat"/>
          <w:sz w:val="18"/>
          <w:szCs w:val="18"/>
        </w:rPr>
        <w:tab/>
        <w:t>Компания подтверждает, что акцептовала Требование в полном размере суммы неустойки.</w:t>
      </w:r>
    </w:p>
    <w:p w14:paraId="761588F3" w14:textId="77777777" w:rsidR="006918EA" w:rsidRDefault="006918EA" w:rsidP="006918EA">
      <w:pPr>
        <w:rPr>
          <w:rFonts w:ascii="GHEA Grapalat" w:hAnsi="GHEA Grapalat"/>
          <w:sz w:val="18"/>
          <w:szCs w:val="18"/>
        </w:rPr>
      </w:pPr>
      <w:r w:rsidRPr="006918EA">
        <w:rPr>
          <w:rFonts w:ascii="GHEA Grapalat" w:hAnsi="GHEA Grapalat"/>
          <w:sz w:val="18"/>
          <w:szCs w:val="18"/>
        </w:rPr>
        <w:t>д)</w:t>
      </w:r>
      <w:r w:rsidRPr="006918EA">
        <w:rPr>
          <w:rFonts w:ascii="GHEA Grapalat" w:hAnsi="GHEA Grapalat"/>
          <w:sz w:val="18"/>
          <w:szCs w:val="18"/>
        </w:rPr>
        <w:tab/>
        <w:t>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333BD6D" w14:textId="77777777" w:rsidR="006918EA" w:rsidRPr="006918EA" w:rsidRDefault="006918EA" w:rsidP="006918EA">
      <w:pPr>
        <w:widowControl w:val="0"/>
        <w:tabs>
          <w:tab w:val="left" w:pos="1134"/>
        </w:tabs>
        <w:ind w:firstLine="567"/>
        <w:jc w:val="both"/>
        <w:rPr>
          <w:rFonts w:ascii="GHEA Grapalat" w:hAnsi="GHEA Grapalat" w:cs="GHEA Grapalat"/>
          <w:sz w:val="18"/>
          <w:szCs w:val="18"/>
        </w:rPr>
      </w:pPr>
    </w:p>
    <w:p w14:paraId="62F6CED8" w14:textId="77777777" w:rsidR="006918EA" w:rsidRPr="006918EA" w:rsidRDefault="006918EA" w:rsidP="006918EA">
      <w:pPr>
        <w:widowControl w:val="0"/>
        <w:tabs>
          <w:tab w:val="left" w:pos="1134"/>
        </w:tabs>
        <w:ind w:firstLine="567"/>
        <w:jc w:val="both"/>
        <w:rPr>
          <w:rFonts w:ascii="GHEA Grapalat" w:hAnsi="GHEA Grapalat" w:cs="GHEA Grapalat"/>
          <w:sz w:val="18"/>
          <w:szCs w:val="18"/>
        </w:rPr>
      </w:pPr>
      <w:r w:rsidRPr="006918EA">
        <w:rPr>
          <w:rFonts w:ascii="GHEA Grapalat" w:hAnsi="GHEA Grapalat"/>
          <w:sz w:val="18"/>
          <w:szCs w:val="18"/>
        </w:rPr>
        <w:t>1.4.</w:t>
      </w:r>
      <w:r w:rsidRPr="006918EA">
        <w:rPr>
          <w:rFonts w:ascii="GHEA Grapalat" w:hAnsi="GHEA Grapalat"/>
          <w:sz w:val="18"/>
          <w:szCs w:val="18"/>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6918EA">
        <w:rPr>
          <w:rFonts w:ascii="Courier New" w:hAnsi="Courier New" w:cs="Courier New"/>
          <w:sz w:val="18"/>
          <w:szCs w:val="18"/>
          <w:lang w:val="en-US"/>
        </w:rPr>
        <w:t> </w:t>
      </w:r>
      <w:r w:rsidRPr="006918EA">
        <w:rPr>
          <w:rFonts w:ascii="GHEA Grapalat" w:hAnsi="GHEA Grapalat"/>
          <w:sz w:val="18"/>
          <w:szCs w:val="18"/>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316A22EA" w14:textId="77777777" w:rsidR="006918EA" w:rsidRPr="006918EA" w:rsidRDefault="006918EA" w:rsidP="006918EA">
      <w:pPr>
        <w:widowControl w:val="0"/>
        <w:tabs>
          <w:tab w:val="left" w:pos="1134"/>
        </w:tabs>
        <w:ind w:firstLine="567"/>
        <w:jc w:val="both"/>
        <w:rPr>
          <w:rFonts w:ascii="GHEA Grapalat" w:hAnsi="GHEA Grapalat" w:cs="GHEA Grapalat"/>
          <w:sz w:val="18"/>
          <w:szCs w:val="18"/>
        </w:rPr>
      </w:pPr>
      <w:r w:rsidRPr="006918EA">
        <w:rPr>
          <w:rFonts w:ascii="GHEA Grapalat" w:hAnsi="GHEA Grapalat"/>
          <w:sz w:val="18"/>
          <w:szCs w:val="18"/>
        </w:rPr>
        <w:t>1.5.</w:t>
      </w:r>
      <w:r w:rsidRPr="006918EA">
        <w:rPr>
          <w:rFonts w:ascii="GHEA Grapalat" w:hAnsi="GHEA Grapalat"/>
          <w:sz w:val="18"/>
          <w:szCs w:val="18"/>
        </w:rPr>
        <w:tab/>
        <w:t>Заказчик может представить в Банк-плательщик иные дополнительные документы.</w:t>
      </w:r>
    </w:p>
    <w:p w14:paraId="4FCA3ACE" w14:textId="77777777" w:rsidR="006918EA" w:rsidRPr="006918EA" w:rsidRDefault="006918EA" w:rsidP="006918EA">
      <w:pPr>
        <w:widowControl w:val="0"/>
        <w:tabs>
          <w:tab w:val="left" w:pos="1134"/>
        </w:tabs>
        <w:ind w:firstLine="567"/>
        <w:jc w:val="both"/>
        <w:rPr>
          <w:rFonts w:ascii="GHEA Grapalat" w:hAnsi="GHEA Grapalat" w:cs="GHEA Grapalat"/>
          <w:sz w:val="18"/>
          <w:szCs w:val="18"/>
        </w:rPr>
      </w:pPr>
      <w:r w:rsidRPr="006918EA">
        <w:rPr>
          <w:rFonts w:ascii="GHEA Grapalat" w:hAnsi="GHEA Grapalat"/>
          <w:sz w:val="18"/>
          <w:szCs w:val="18"/>
        </w:rPr>
        <w:t>1.6. Банк не несет какой-либо ответственности за риски (понесенные</w:t>
      </w:r>
      <w:r w:rsidRPr="006918EA">
        <w:rPr>
          <w:rFonts w:ascii="Courier New" w:hAnsi="Courier New" w:cs="Courier New"/>
          <w:sz w:val="18"/>
          <w:szCs w:val="18"/>
          <w:lang w:val="en-US"/>
        </w:rPr>
        <w:t> </w:t>
      </w:r>
      <w:r w:rsidRPr="006918EA">
        <w:rPr>
          <w:rFonts w:ascii="GHEA Grapalat" w:hAnsi="GHEA Grapalat"/>
          <w:sz w:val="18"/>
          <w:szCs w:val="18"/>
        </w:rPr>
        <w:t>Компанией убытки) и негативные последствия, возникшие для Компании в результате уплаты Банком-плательщиком суммы, указанной в</w:t>
      </w:r>
      <w:r w:rsidRPr="006918EA">
        <w:rPr>
          <w:rFonts w:ascii="Courier New" w:hAnsi="Courier New" w:cs="Courier New"/>
          <w:sz w:val="18"/>
          <w:szCs w:val="18"/>
          <w:lang w:val="en-US"/>
        </w:rPr>
        <w:t> </w:t>
      </w:r>
      <w:r w:rsidRPr="006918EA">
        <w:rPr>
          <w:rFonts w:ascii="GHEA Grapalat" w:hAnsi="GHEA Grapalat"/>
          <w:sz w:val="18"/>
          <w:szCs w:val="18"/>
        </w:rPr>
        <w:t>Требовании. Банк не обязан проверять факты нарушения Компанией условий договора.</w:t>
      </w:r>
    </w:p>
    <w:p w14:paraId="1C3EDBD6" w14:textId="77777777" w:rsidR="006918EA" w:rsidRPr="006918EA" w:rsidRDefault="006918EA" w:rsidP="006918EA">
      <w:pPr>
        <w:widowControl w:val="0"/>
        <w:tabs>
          <w:tab w:val="left" w:pos="1134"/>
        </w:tabs>
        <w:ind w:firstLine="567"/>
        <w:jc w:val="both"/>
        <w:rPr>
          <w:rFonts w:ascii="GHEA Grapalat" w:hAnsi="GHEA Grapalat" w:cs="GHEA Grapalat"/>
          <w:sz w:val="18"/>
          <w:szCs w:val="18"/>
        </w:rPr>
      </w:pPr>
      <w:r w:rsidRPr="006918EA">
        <w:rPr>
          <w:rFonts w:ascii="GHEA Grapalat" w:hAnsi="GHEA Grapalat"/>
          <w:sz w:val="18"/>
          <w:szCs w:val="18"/>
        </w:rPr>
        <w:t>1.7.</w:t>
      </w:r>
      <w:r w:rsidRPr="006918EA">
        <w:rPr>
          <w:rFonts w:ascii="GHEA Grapalat" w:hAnsi="GHEA Grapalat"/>
          <w:sz w:val="18"/>
          <w:szCs w:val="18"/>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328462E8" w14:textId="77777777" w:rsidR="006918EA" w:rsidRPr="006918EA" w:rsidRDefault="006918EA" w:rsidP="006918EA">
      <w:pPr>
        <w:widowControl w:val="0"/>
        <w:tabs>
          <w:tab w:val="left" w:pos="1134"/>
        </w:tabs>
        <w:ind w:firstLine="567"/>
        <w:jc w:val="both"/>
        <w:rPr>
          <w:rFonts w:ascii="GHEA Grapalat" w:hAnsi="GHEA Grapalat" w:cs="GHEA Grapalat"/>
          <w:sz w:val="18"/>
          <w:szCs w:val="18"/>
        </w:rPr>
      </w:pPr>
      <w:r w:rsidRPr="006918EA">
        <w:rPr>
          <w:rFonts w:ascii="GHEA Grapalat" w:hAnsi="GHEA Grapalat"/>
          <w:sz w:val="18"/>
          <w:szCs w:val="18"/>
        </w:rPr>
        <w:t>1.8.</w:t>
      </w:r>
      <w:r w:rsidRPr="006918EA">
        <w:rPr>
          <w:rFonts w:ascii="GHEA Grapalat" w:hAnsi="GHEA Grapalat"/>
          <w:sz w:val="18"/>
          <w:szCs w:val="18"/>
        </w:rPr>
        <w:tab/>
        <w:t>В случае если в течение десяти рабочих дней после представления в</w:t>
      </w:r>
      <w:r w:rsidRPr="006918EA">
        <w:rPr>
          <w:rFonts w:ascii="Courier New" w:hAnsi="Courier New" w:cs="Courier New"/>
          <w:sz w:val="18"/>
          <w:szCs w:val="18"/>
          <w:lang w:val="en-US"/>
        </w:rPr>
        <w:t> </w:t>
      </w:r>
      <w:r w:rsidRPr="006918EA">
        <w:rPr>
          <w:rFonts w:ascii="GHEA Grapalat" w:hAnsi="GHEA Grapalat"/>
          <w:sz w:val="18"/>
          <w:szCs w:val="18"/>
        </w:rPr>
        <w:t>Банк настоящего Соглашения и прилагаемого Требования по независящим от</w:t>
      </w:r>
      <w:r w:rsidRPr="006918EA">
        <w:rPr>
          <w:rFonts w:ascii="Courier New" w:hAnsi="Courier New" w:cs="Courier New"/>
          <w:sz w:val="18"/>
          <w:szCs w:val="18"/>
          <w:lang w:val="en-US"/>
        </w:rPr>
        <w:t> </w:t>
      </w:r>
      <w:r w:rsidRPr="006918EA">
        <w:rPr>
          <w:rFonts w:ascii="GHEA Grapalat" w:hAnsi="GHEA Grapalat"/>
          <w:sz w:val="18"/>
          <w:szCs w:val="18"/>
        </w:rPr>
        <w:t xml:space="preserve">Банка причинам Заказчику не выплачивается сумма, Заказчик передает в ЗАО "АКРА Кредит </w:t>
      </w:r>
      <w:proofErr w:type="spellStart"/>
      <w:r w:rsidRPr="006918EA">
        <w:rPr>
          <w:rFonts w:ascii="GHEA Grapalat" w:hAnsi="GHEA Grapalat"/>
          <w:sz w:val="18"/>
          <w:szCs w:val="18"/>
        </w:rPr>
        <w:t>Репортинг</w:t>
      </w:r>
      <w:proofErr w:type="spellEnd"/>
      <w:r w:rsidRPr="006918EA">
        <w:rPr>
          <w:rFonts w:ascii="GHEA Grapalat" w:hAnsi="GHEA Grapalat"/>
          <w:sz w:val="18"/>
          <w:szCs w:val="18"/>
        </w:rPr>
        <w:t>" (Кредитное бюро) сведения о Компании в связи с</w:t>
      </w:r>
      <w:r w:rsidRPr="006918EA">
        <w:rPr>
          <w:rFonts w:ascii="Courier New" w:hAnsi="Courier New" w:cs="Courier New"/>
          <w:sz w:val="18"/>
          <w:szCs w:val="18"/>
          <w:lang w:val="en-US"/>
        </w:rPr>
        <w:t> </w:t>
      </w:r>
      <w:r w:rsidRPr="006918EA">
        <w:rPr>
          <w:rFonts w:ascii="GHEA Grapalat" w:hAnsi="GHEA Grapalat"/>
          <w:sz w:val="18"/>
          <w:szCs w:val="18"/>
        </w:rPr>
        <w:t>неуплатой.</w:t>
      </w:r>
    </w:p>
    <w:p w14:paraId="1BD320AC" w14:textId="77777777" w:rsidR="006918EA" w:rsidRPr="006918EA" w:rsidRDefault="006918EA" w:rsidP="006918EA">
      <w:pPr>
        <w:widowControl w:val="0"/>
        <w:jc w:val="center"/>
        <w:rPr>
          <w:rFonts w:ascii="GHEA Grapalat" w:hAnsi="GHEA Grapalat" w:cs="GHEA Grapalat"/>
          <w:b/>
          <w:bCs/>
          <w:sz w:val="18"/>
          <w:szCs w:val="18"/>
        </w:rPr>
      </w:pPr>
      <w:r w:rsidRPr="006918EA">
        <w:rPr>
          <w:rFonts w:ascii="GHEA Grapalat" w:hAnsi="GHEA Grapalat"/>
          <w:b/>
          <w:sz w:val="18"/>
          <w:szCs w:val="18"/>
        </w:rPr>
        <w:t>2. Иные условия</w:t>
      </w:r>
    </w:p>
    <w:p w14:paraId="0D99176A" w14:textId="77777777" w:rsidR="006918EA" w:rsidRPr="006918EA" w:rsidRDefault="006918EA" w:rsidP="006918EA">
      <w:pPr>
        <w:widowControl w:val="0"/>
        <w:tabs>
          <w:tab w:val="left" w:pos="1134"/>
        </w:tabs>
        <w:ind w:firstLine="567"/>
        <w:jc w:val="both"/>
        <w:rPr>
          <w:rFonts w:ascii="GHEA Grapalat" w:hAnsi="GHEA Grapalat"/>
          <w:sz w:val="18"/>
          <w:szCs w:val="18"/>
        </w:rPr>
      </w:pPr>
      <w:r w:rsidRPr="006918EA">
        <w:rPr>
          <w:rFonts w:ascii="GHEA Grapalat" w:hAnsi="GHEA Grapalat"/>
          <w:sz w:val="18"/>
          <w:szCs w:val="18"/>
        </w:rPr>
        <w:t>2.1.</w:t>
      </w:r>
      <w:r w:rsidRPr="006918EA">
        <w:rPr>
          <w:rFonts w:ascii="GHEA Grapalat" w:hAnsi="GHEA Grapalat"/>
          <w:sz w:val="18"/>
          <w:szCs w:val="18"/>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45240870" w14:textId="77777777" w:rsidR="006918EA" w:rsidRPr="006918EA" w:rsidRDefault="006918EA" w:rsidP="006918EA">
      <w:pPr>
        <w:widowControl w:val="0"/>
        <w:tabs>
          <w:tab w:val="left" w:pos="1134"/>
        </w:tabs>
        <w:ind w:firstLine="567"/>
        <w:jc w:val="both"/>
        <w:rPr>
          <w:rFonts w:ascii="GHEA Grapalat" w:hAnsi="GHEA Grapalat" w:cs="GHEA Grapalat"/>
          <w:sz w:val="18"/>
          <w:szCs w:val="18"/>
        </w:rPr>
      </w:pPr>
      <w:r w:rsidRPr="006918EA">
        <w:rPr>
          <w:rFonts w:ascii="GHEA Grapalat" w:hAnsi="GHEA Grapalat"/>
          <w:sz w:val="18"/>
          <w:szCs w:val="18"/>
        </w:rPr>
        <w:t>2.2.</w:t>
      </w:r>
      <w:r w:rsidRPr="006918EA">
        <w:rPr>
          <w:rFonts w:ascii="GHEA Grapalat" w:hAnsi="GHEA Grapalat"/>
          <w:sz w:val="18"/>
          <w:szCs w:val="18"/>
        </w:rPr>
        <w:tab/>
        <w:t xml:space="preserve">Представив настоящее Соглашение и прилагаемое Требование в Банк-плательщик: </w:t>
      </w:r>
    </w:p>
    <w:p w14:paraId="12647CBE" w14:textId="77777777" w:rsidR="006918EA" w:rsidRPr="006918EA" w:rsidRDefault="006918EA" w:rsidP="006918EA">
      <w:pPr>
        <w:widowControl w:val="0"/>
        <w:tabs>
          <w:tab w:val="left" w:pos="1134"/>
        </w:tabs>
        <w:ind w:firstLine="567"/>
        <w:jc w:val="both"/>
        <w:rPr>
          <w:rFonts w:ascii="GHEA Grapalat" w:hAnsi="GHEA Grapalat" w:cs="GHEA Grapalat"/>
          <w:sz w:val="18"/>
          <w:szCs w:val="18"/>
        </w:rPr>
      </w:pPr>
      <w:r w:rsidRPr="006918EA">
        <w:rPr>
          <w:rFonts w:ascii="GHEA Grapalat" w:hAnsi="GHEA Grapalat"/>
          <w:sz w:val="18"/>
          <w:szCs w:val="18"/>
        </w:rPr>
        <w:lastRenderedPageBreak/>
        <w:t>2.2.1.</w:t>
      </w:r>
      <w:r w:rsidRPr="006918EA">
        <w:rPr>
          <w:rFonts w:ascii="GHEA Grapalat" w:hAnsi="GHEA Grapalat"/>
          <w:sz w:val="18"/>
          <w:szCs w:val="18"/>
        </w:rPr>
        <w:tab/>
        <w:t>Заказчик подтверждает, что Компания допустила нарушение договорных обязательств, а</w:t>
      </w:r>
    </w:p>
    <w:p w14:paraId="34124683" w14:textId="77777777" w:rsidR="006918EA" w:rsidRPr="006918EA" w:rsidDel="00A13215" w:rsidRDefault="006918EA" w:rsidP="006918EA">
      <w:pPr>
        <w:widowControl w:val="0"/>
        <w:tabs>
          <w:tab w:val="left" w:pos="1134"/>
        </w:tabs>
        <w:ind w:firstLine="567"/>
        <w:jc w:val="both"/>
        <w:rPr>
          <w:rFonts w:ascii="GHEA Grapalat" w:hAnsi="GHEA Grapalat" w:cs="GHEA Grapalat"/>
          <w:sz w:val="18"/>
          <w:szCs w:val="18"/>
        </w:rPr>
      </w:pPr>
      <w:r w:rsidRPr="006918EA">
        <w:rPr>
          <w:rFonts w:ascii="GHEA Grapalat" w:hAnsi="GHEA Grapalat"/>
          <w:sz w:val="18"/>
          <w:szCs w:val="18"/>
        </w:rPr>
        <w:t>2.2.2.</w:t>
      </w:r>
      <w:r w:rsidRPr="006918EA">
        <w:rPr>
          <w:rFonts w:ascii="GHEA Grapalat" w:hAnsi="GHEA Grapalat"/>
          <w:sz w:val="18"/>
          <w:szCs w:val="18"/>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C27DFFD" w14:textId="77777777" w:rsidR="006918EA" w:rsidRPr="006918EA" w:rsidRDefault="006918EA" w:rsidP="006918EA">
      <w:pPr>
        <w:widowControl w:val="0"/>
        <w:tabs>
          <w:tab w:val="left" w:pos="1134"/>
        </w:tabs>
        <w:ind w:firstLine="567"/>
        <w:jc w:val="both"/>
        <w:rPr>
          <w:rFonts w:ascii="GHEA Grapalat" w:hAnsi="GHEA Grapalat"/>
          <w:sz w:val="18"/>
          <w:szCs w:val="18"/>
        </w:rPr>
      </w:pPr>
      <w:r w:rsidRPr="006918EA">
        <w:rPr>
          <w:rFonts w:ascii="GHEA Grapalat" w:hAnsi="GHEA Grapalat"/>
          <w:sz w:val="18"/>
          <w:szCs w:val="18"/>
        </w:rPr>
        <w:t>2.3.</w:t>
      </w:r>
      <w:r w:rsidRPr="006918EA">
        <w:rPr>
          <w:rFonts w:ascii="GHEA Grapalat" w:hAnsi="GHEA Grapalat"/>
          <w:sz w:val="18"/>
          <w:szCs w:val="18"/>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0C8C2ED" w14:textId="77777777" w:rsidR="006918EA" w:rsidRPr="006918EA" w:rsidRDefault="006918EA" w:rsidP="006918EA">
      <w:pPr>
        <w:widowControl w:val="0"/>
        <w:ind w:firstLine="567"/>
        <w:jc w:val="center"/>
        <w:rPr>
          <w:rFonts w:ascii="GHEA Grapalat" w:hAnsi="GHEA Grapalat"/>
          <w:b/>
          <w:sz w:val="18"/>
          <w:szCs w:val="18"/>
        </w:rPr>
      </w:pPr>
      <w:r w:rsidRPr="006918EA">
        <w:rPr>
          <w:rFonts w:ascii="GHEA Grapalat" w:hAnsi="GHEA Grapalat"/>
          <w:b/>
          <w:sz w:val="18"/>
          <w:szCs w:val="18"/>
        </w:rPr>
        <w:t>3. Адрес, банковские реквизиты Компании</w:t>
      </w:r>
    </w:p>
    <w:p w14:paraId="10EAEC05" w14:textId="77777777" w:rsidR="006918EA" w:rsidRPr="006918EA" w:rsidRDefault="006918EA" w:rsidP="006918EA">
      <w:pPr>
        <w:widowControl w:val="0"/>
        <w:jc w:val="both"/>
        <w:rPr>
          <w:rFonts w:ascii="GHEA Grapalat" w:hAnsi="GHEA Grapalat"/>
          <w:sz w:val="18"/>
          <w:szCs w:val="18"/>
        </w:rPr>
      </w:pPr>
      <w:r w:rsidRPr="006918EA">
        <w:rPr>
          <w:rFonts w:ascii="GHEA Grapalat" w:hAnsi="GHEA Grapalat"/>
          <w:sz w:val="18"/>
          <w:szCs w:val="18"/>
        </w:rPr>
        <w:t>_______________________________________</w:t>
      </w:r>
    </w:p>
    <w:p w14:paraId="1F6D4134" w14:textId="77777777" w:rsidR="006918EA" w:rsidRPr="006918EA" w:rsidRDefault="006918EA" w:rsidP="006918EA">
      <w:pPr>
        <w:widowControl w:val="0"/>
        <w:ind w:right="4250"/>
        <w:jc w:val="center"/>
        <w:rPr>
          <w:rFonts w:ascii="GHEA Grapalat" w:hAnsi="GHEA Grapalat"/>
          <w:sz w:val="18"/>
          <w:szCs w:val="18"/>
          <w:vertAlign w:val="superscript"/>
        </w:rPr>
      </w:pPr>
      <w:r w:rsidRPr="006918EA">
        <w:rPr>
          <w:rFonts w:ascii="GHEA Grapalat" w:hAnsi="GHEA Grapalat"/>
          <w:sz w:val="18"/>
          <w:szCs w:val="18"/>
          <w:vertAlign w:val="superscript"/>
        </w:rPr>
        <w:t>наименование компании</w:t>
      </w:r>
    </w:p>
    <w:p w14:paraId="3D6B2302" w14:textId="77777777" w:rsidR="006918EA" w:rsidRPr="006918EA" w:rsidRDefault="006918EA" w:rsidP="006918EA">
      <w:pPr>
        <w:widowControl w:val="0"/>
        <w:jc w:val="both"/>
        <w:rPr>
          <w:rFonts w:ascii="GHEA Grapalat" w:hAnsi="GHEA Grapalat"/>
          <w:sz w:val="18"/>
          <w:szCs w:val="18"/>
        </w:rPr>
      </w:pPr>
      <w:r w:rsidRPr="006918EA">
        <w:rPr>
          <w:rFonts w:ascii="GHEA Grapalat" w:hAnsi="GHEA Grapalat"/>
          <w:sz w:val="18"/>
          <w:szCs w:val="18"/>
        </w:rPr>
        <w:t>_______________________________________</w:t>
      </w:r>
    </w:p>
    <w:p w14:paraId="522AE9A1" w14:textId="77777777" w:rsidR="006918EA" w:rsidRPr="006918EA" w:rsidRDefault="006918EA" w:rsidP="006918EA">
      <w:pPr>
        <w:widowControl w:val="0"/>
        <w:ind w:right="4250"/>
        <w:jc w:val="center"/>
        <w:rPr>
          <w:rFonts w:ascii="GHEA Grapalat" w:hAnsi="GHEA Grapalat"/>
          <w:sz w:val="18"/>
          <w:szCs w:val="18"/>
          <w:vertAlign w:val="superscript"/>
        </w:rPr>
      </w:pPr>
      <w:r w:rsidRPr="006918EA">
        <w:rPr>
          <w:rFonts w:ascii="GHEA Grapalat" w:hAnsi="GHEA Grapalat"/>
          <w:sz w:val="18"/>
          <w:szCs w:val="18"/>
          <w:vertAlign w:val="superscript"/>
        </w:rPr>
        <w:t>адрес компании</w:t>
      </w:r>
    </w:p>
    <w:p w14:paraId="5351A086" w14:textId="77777777" w:rsidR="006918EA" w:rsidRPr="006918EA" w:rsidRDefault="006918EA" w:rsidP="006918EA">
      <w:pPr>
        <w:widowControl w:val="0"/>
        <w:jc w:val="both"/>
        <w:rPr>
          <w:rFonts w:ascii="GHEA Grapalat" w:hAnsi="GHEA Grapalat"/>
          <w:sz w:val="18"/>
          <w:szCs w:val="18"/>
        </w:rPr>
      </w:pPr>
      <w:r w:rsidRPr="006918EA">
        <w:rPr>
          <w:rFonts w:ascii="GHEA Grapalat" w:hAnsi="GHEA Grapalat"/>
          <w:sz w:val="18"/>
          <w:szCs w:val="18"/>
        </w:rPr>
        <w:t>_______________________________________</w:t>
      </w:r>
    </w:p>
    <w:p w14:paraId="7D88291D" w14:textId="77777777" w:rsidR="006918EA" w:rsidRPr="006918EA" w:rsidRDefault="006918EA" w:rsidP="006918EA">
      <w:pPr>
        <w:widowControl w:val="0"/>
        <w:ind w:right="4250"/>
        <w:jc w:val="center"/>
        <w:rPr>
          <w:rFonts w:ascii="GHEA Grapalat" w:hAnsi="GHEA Grapalat"/>
          <w:sz w:val="18"/>
          <w:szCs w:val="18"/>
          <w:vertAlign w:val="superscript"/>
        </w:rPr>
      </w:pPr>
      <w:r w:rsidRPr="006918EA">
        <w:rPr>
          <w:rFonts w:ascii="GHEA Grapalat" w:hAnsi="GHEA Grapalat"/>
          <w:sz w:val="18"/>
          <w:szCs w:val="18"/>
          <w:vertAlign w:val="superscript"/>
        </w:rPr>
        <w:t>наименование обслуживающего компанию банка</w:t>
      </w:r>
    </w:p>
    <w:p w14:paraId="6B9E4813" w14:textId="77777777" w:rsidR="006918EA" w:rsidRPr="006918EA" w:rsidRDefault="006918EA" w:rsidP="006918EA">
      <w:pPr>
        <w:widowControl w:val="0"/>
        <w:jc w:val="both"/>
        <w:rPr>
          <w:rFonts w:ascii="GHEA Grapalat" w:hAnsi="GHEA Grapalat"/>
          <w:sz w:val="18"/>
          <w:szCs w:val="18"/>
        </w:rPr>
      </w:pPr>
      <w:r w:rsidRPr="006918EA">
        <w:rPr>
          <w:rFonts w:ascii="GHEA Grapalat" w:hAnsi="GHEA Grapalat"/>
          <w:sz w:val="18"/>
          <w:szCs w:val="18"/>
        </w:rPr>
        <w:t>_______________________________________</w:t>
      </w:r>
    </w:p>
    <w:p w14:paraId="323FFB90" w14:textId="77777777" w:rsidR="006918EA" w:rsidRPr="006918EA" w:rsidRDefault="006918EA" w:rsidP="006918EA">
      <w:pPr>
        <w:widowControl w:val="0"/>
        <w:ind w:right="4250"/>
        <w:jc w:val="center"/>
        <w:rPr>
          <w:rFonts w:ascii="GHEA Grapalat" w:hAnsi="GHEA Grapalat"/>
          <w:sz w:val="18"/>
          <w:szCs w:val="18"/>
          <w:vertAlign w:val="superscript"/>
        </w:rPr>
      </w:pPr>
      <w:r w:rsidRPr="006918EA">
        <w:rPr>
          <w:rFonts w:ascii="GHEA Grapalat" w:hAnsi="GHEA Grapalat"/>
          <w:sz w:val="18"/>
          <w:szCs w:val="18"/>
          <w:vertAlign w:val="superscript"/>
        </w:rPr>
        <w:t>номер банковского счета компании</w:t>
      </w:r>
    </w:p>
    <w:p w14:paraId="5BA28420" w14:textId="77777777" w:rsidR="006918EA" w:rsidRPr="006918EA" w:rsidRDefault="006918EA" w:rsidP="006918EA">
      <w:pPr>
        <w:widowControl w:val="0"/>
        <w:jc w:val="both"/>
        <w:rPr>
          <w:rFonts w:ascii="GHEA Grapalat" w:hAnsi="GHEA Grapalat"/>
          <w:sz w:val="18"/>
          <w:szCs w:val="18"/>
        </w:rPr>
      </w:pPr>
      <w:r w:rsidRPr="006918EA">
        <w:rPr>
          <w:rFonts w:ascii="GHEA Grapalat" w:hAnsi="GHEA Grapalat"/>
          <w:sz w:val="18"/>
          <w:szCs w:val="18"/>
        </w:rPr>
        <w:t>_______________________________________</w:t>
      </w:r>
    </w:p>
    <w:p w14:paraId="04B39E0A" w14:textId="77777777" w:rsidR="006918EA" w:rsidRPr="006918EA" w:rsidRDefault="006918EA" w:rsidP="006918EA">
      <w:pPr>
        <w:widowControl w:val="0"/>
        <w:ind w:right="4250"/>
        <w:jc w:val="center"/>
        <w:rPr>
          <w:rFonts w:ascii="GHEA Grapalat" w:hAnsi="GHEA Grapalat"/>
          <w:sz w:val="18"/>
          <w:szCs w:val="18"/>
          <w:vertAlign w:val="superscript"/>
        </w:rPr>
      </w:pPr>
      <w:r w:rsidRPr="006918EA">
        <w:rPr>
          <w:rFonts w:ascii="GHEA Grapalat" w:hAnsi="GHEA Grapalat"/>
          <w:sz w:val="18"/>
          <w:szCs w:val="18"/>
          <w:vertAlign w:val="superscript"/>
        </w:rPr>
        <w:t>учетный номер налогоплательщика компании</w:t>
      </w:r>
    </w:p>
    <w:p w14:paraId="79C29403" w14:textId="77777777" w:rsidR="006918EA" w:rsidRPr="006918EA" w:rsidRDefault="006918EA" w:rsidP="006918EA">
      <w:pPr>
        <w:widowControl w:val="0"/>
        <w:jc w:val="both"/>
        <w:rPr>
          <w:rFonts w:ascii="GHEA Grapalat" w:hAnsi="GHEA Grapalat"/>
          <w:sz w:val="18"/>
          <w:szCs w:val="18"/>
        </w:rPr>
      </w:pPr>
      <w:r w:rsidRPr="006918EA">
        <w:rPr>
          <w:rFonts w:ascii="GHEA Grapalat" w:hAnsi="GHEA Grapalat"/>
          <w:sz w:val="18"/>
          <w:szCs w:val="18"/>
        </w:rPr>
        <w:t>_______________________________________</w:t>
      </w:r>
    </w:p>
    <w:p w14:paraId="38B521A3" w14:textId="77777777" w:rsidR="006918EA" w:rsidRPr="006918EA" w:rsidRDefault="006918EA" w:rsidP="006918EA">
      <w:pPr>
        <w:widowControl w:val="0"/>
        <w:ind w:right="4250"/>
        <w:jc w:val="center"/>
        <w:rPr>
          <w:rFonts w:ascii="GHEA Grapalat" w:hAnsi="GHEA Grapalat"/>
          <w:sz w:val="18"/>
          <w:szCs w:val="18"/>
          <w:vertAlign w:val="superscript"/>
        </w:rPr>
      </w:pPr>
      <w:r w:rsidRPr="006918EA">
        <w:rPr>
          <w:rFonts w:ascii="GHEA Grapalat" w:hAnsi="GHEA Grapalat"/>
          <w:sz w:val="18"/>
          <w:szCs w:val="18"/>
          <w:vertAlign w:val="superscript"/>
        </w:rPr>
        <w:t>имя, фамилия и подпись директора компании</w:t>
      </w:r>
    </w:p>
    <w:p w14:paraId="17D84F72" w14:textId="77777777" w:rsidR="006918EA" w:rsidRPr="006918EA" w:rsidRDefault="006918EA" w:rsidP="006918EA">
      <w:pPr>
        <w:widowControl w:val="0"/>
        <w:rPr>
          <w:rFonts w:ascii="GHEA Grapalat" w:hAnsi="GHEA Grapalat"/>
          <w:sz w:val="18"/>
          <w:szCs w:val="18"/>
        </w:rPr>
      </w:pPr>
      <w:r w:rsidRPr="006918EA">
        <w:rPr>
          <w:rFonts w:ascii="GHEA Grapalat" w:hAnsi="GHEA Grapalat"/>
          <w:sz w:val="18"/>
          <w:szCs w:val="18"/>
        </w:rPr>
        <w:t>День/месяц/год                                                                                    М. П.</w:t>
      </w:r>
    </w:p>
    <w:p w14:paraId="3F0713DA" w14:textId="4DCABF31" w:rsidR="000A214C" w:rsidRPr="006918EA" w:rsidRDefault="000A214C" w:rsidP="006918EA">
      <w:pPr>
        <w:rPr>
          <w:rFonts w:ascii="GHEA Grapalat" w:hAnsi="GHEA Grapalat"/>
          <w:sz w:val="18"/>
          <w:szCs w:val="18"/>
        </w:rPr>
      </w:pPr>
      <w:r w:rsidRPr="006918EA">
        <w:rPr>
          <w:rFonts w:ascii="GHEA Grapalat" w:hAnsi="GHEA Grapalat"/>
          <w:sz w:val="18"/>
          <w:szCs w:val="18"/>
        </w:rPr>
        <w:br w:type="page"/>
      </w:r>
    </w:p>
    <w:tbl>
      <w:tblPr>
        <w:tblpPr w:leftFromText="180" w:rightFromText="180" w:vertAnchor="page" w:horzAnchor="margin" w:tblpXSpec="center" w:tblpY="1003"/>
        <w:tblW w:w="10709" w:type="dxa"/>
        <w:tblLook w:val="0000" w:firstRow="0" w:lastRow="0" w:firstColumn="0" w:lastColumn="0" w:noHBand="0" w:noVBand="0"/>
      </w:tblPr>
      <w:tblGrid>
        <w:gridCol w:w="5477"/>
        <w:gridCol w:w="5232"/>
      </w:tblGrid>
      <w:tr w:rsidR="00E752B6" w:rsidRPr="006918EA" w14:paraId="224C585E" w14:textId="77777777" w:rsidTr="006918EA">
        <w:trPr>
          <w:trHeight w:val="234"/>
        </w:trPr>
        <w:tc>
          <w:tcPr>
            <w:tcW w:w="10709" w:type="dxa"/>
            <w:gridSpan w:val="2"/>
            <w:tcBorders>
              <w:top w:val="single" w:sz="4" w:space="0" w:color="auto"/>
              <w:left w:val="single" w:sz="4" w:space="0" w:color="auto"/>
              <w:bottom w:val="single" w:sz="4" w:space="0" w:color="auto"/>
              <w:right w:val="single" w:sz="4" w:space="0" w:color="000000"/>
            </w:tcBorders>
            <w:noWrap/>
            <w:vAlign w:val="bottom"/>
          </w:tcPr>
          <w:p w14:paraId="1DA01B84" w14:textId="77777777" w:rsidR="00E752B6" w:rsidRPr="006918EA" w:rsidRDefault="00E752B6" w:rsidP="00427CDB">
            <w:pPr>
              <w:widowControl w:val="0"/>
              <w:tabs>
                <w:tab w:val="left" w:pos="3402"/>
              </w:tabs>
              <w:ind w:left="360"/>
              <w:rPr>
                <w:rFonts w:ascii="GHEA Grapalat" w:hAnsi="GHEA Grapalat" w:cs="Sylfaen"/>
                <w:b/>
                <w:bCs/>
                <w:sz w:val="22"/>
                <w:szCs w:val="22"/>
                <w:lang w:val="en-US"/>
              </w:rPr>
            </w:pPr>
            <w:r w:rsidRPr="006918EA">
              <w:rPr>
                <w:rFonts w:ascii="GHEA Grapalat" w:hAnsi="GHEA Grapalat"/>
                <w:b/>
                <w:sz w:val="22"/>
                <w:szCs w:val="22"/>
                <w:lang w:val="en-US"/>
              </w:rPr>
              <w:lastRenderedPageBreak/>
              <w:t>1.</w:t>
            </w:r>
            <w:r w:rsidRPr="006918EA">
              <w:rPr>
                <w:rFonts w:ascii="GHEA Grapalat" w:hAnsi="GHEA Grapalat"/>
                <w:b/>
                <w:sz w:val="22"/>
                <w:szCs w:val="22"/>
                <w:lang w:val="en-US"/>
              </w:rPr>
              <w:tab/>
            </w:r>
            <w:r w:rsidRPr="006918EA">
              <w:rPr>
                <w:rFonts w:ascii="GHEA Grapalat" w:hAnsi="GHEA Grapalat"/>
                <w:b/>
                <w:sz w:val="22"/>
                <w:szCs w:val="22"/>
              </w:rPr>
              <w:t xml:space="preserve">ПЛАТЕЖНОЕ ТРЕБОВАНИЕ </w:t>
            </w:r>
            <w:r w:rsidRPr="006918EA">
              <w:rPr>
                <w:rFonts w:ascii="GHEA Grapalat" w:hAnsi="GHEA Grapalat"/>
                <w:b/>
                <w:sz w:val="22"/>
                <w:szCs w:val="22"/>
                <w:lang w:val="en-US"/>
              </w:rPr>
              <w:t>*</w:t>
            </w:r>
          </w:p>
        </w:tc>
      </w:tr>
      <w:tr w:rsidR="00E752B6" w:rsidRPr="006918EA" w14:paraId="63E922E7" w14:textId="77777777" w:rsidTr="006918EA">
        <w:trPr>
          <w:trHeight w:val="234"/>
        </w:trPr>
        <w:tc>
          <w:tcPr>
            <w:tcW w:w="10709" w:type="dxa"/>
            <w:gridSpan w:val="2"/>
            <w:tcBorders>
              <w:top w:val="single" w:sz="4" w:space="0" w:color="auto"/>
              <w:left w:val="single" w:sz="4" w:space="0" w:color="auto"/>
              <w:bottom w:val="single" w:sz="4" w:space="0" w:color="auto"/>
              <w:right w:val="single" w:sz="4" w:space="0" w:color="000000"/>
            </w:tcBorders>
            <w:noWrap/>
            <w:vAlign w:val="bottom"/>
          </w:tcPr>
          <w:p w14:paraId="65E6D794" w14:textId="77777777" w:rsidR="00E752B6" w:rsidRPr="006918EA" w:rsidRDefault="00E752B6" w:rsidP="00427CDB">
            <w:pPr>
              <w:widowControl w:val="0"/>
              <w:tabs>
                <w:tab w:val="left" w:pos="855"/>
              </w:tabs>
              <w:ind w:left="360"/>
              <w:rPr>
                <w:rFonts w:ascii="GHEA Grapalat" w:hAnsi="GHEA Grapalat" w:cs="Sylfaen"/>
                <w:sz w:val="22"/>
                <w:szCs w:val="22"/>
              </w:rPr>
            </w:pPr>
            <w:r w:rsidRPr="006918EA">
              <w:rPr>
                <w:rFonts w:ascii="GHEA Grapalat" w:hAnsi="GHEA Grapalat"/>
                <w:sz w:val="22"/>
                <w:szCs w:val="22"/>
              </w:rPr>
              <w:t>2.</w:t>
            </w:r>
            <w:r w:rsidRPr="006918EA">
              <w:rPr>
                <w:rFonts w:ascii="GHEA Grapalat" w:hAnsi="GHEA Grapalat"/>
                <w:sz w:val="22"/>
                <w:szCs w:val="22"/>
              </w:rPr>
              <w:tab/>
              <w:t xml:space="preserve">Номер </w:t>
            </w:r>
          </w:p>
        </w:tc>
      </w:tr>
      <w:tr w:rsidR="00E752B6" w:rsidRPr="006918EA" w14:paraId="782BCF22" w14:textId="77777777" w:rsidTr="006918EA">
        <w:trPr>
          <w:trHeight w:val="232"/>
        </w:trPr>
        <w:tc>
          <w:tcPr>
            <w:tcW w:w="10709" w:type="dxa"/>
            <w:gridSpan w:val="2"/>
            <w:tcBorders>
              <w:top w:val="single" w:sz="4" w:space="0" w:color="auto"/>
              <w:left w:val="single" w:sz="4" w:space="0" w:color="auto"/>
              <w:bottom w:val="single" w:sz="4" w:space="0" w:color="auto"/>
              <w:right w:val="single" w:sz="4" w:space="0" w:color="000000"/>
            </w:tcBorders>
            <w:noWrap/>
            <w:vAlign w:val="bottom"/>
          </w:tcPr>
          <w:p w14:paraId="01ECE578" w14:textId="77777777" w:rsidR="00E752B6" w:rsidRPr="006918EA" w:rsidRDefault="00E752B6" w:rsidP="00427CDB">
            <w:pPr>
              <w:widowControl w:val="0"/>
              <w:tabs>
                <w:tab w:val="left" w:pos="3390"/>
              </w:tabs>
              <w:ind w:left="322"/>
              <w:rPr>
                <w:rFonts w:ascii="GHEA Grapalat" w:hAnsi="GHEA Grapalat" w:cs="Sylfaen"/>
                <w:sz w:val="22"/>
                <w:szCs w:val="22"/>
              </w:rPr>
            </w:pPr>
            <w:r w:rsidRPr="006918EA">
              <w:rPr>
                <w:rFonts w:ascii="GHEA Grapalat" w:hAnsi="GHEA Grapalat"/>
                <w:sz w:val="22"/>
                <w:szCs w:val="22"/>
              </w:rPr>
              <w:t>3</w:t>
            </w:r>
            <w:r w:rsidRPr="006918EA">
              <w:rPr>
                <w:rFonts w:ascii="GHEA Grapalat" w:hAnsi="GHEA Grapalat"/>
                <w:sz w:val="22"/>
                <w:szCs w:val="22"/>
              </w:rPr>
              <w:tab/>
              <w:t>Дата представления: "___" ___ 20___г.</w:t>
            </w:r>
          </w:p>
        </w:tc>
      </w:tr>
      <w:tr w:rsidR="00E752B6" w:rsidRPr="006918EA" w14:paraId="41F960CB" w14:textId="77777777" w:rsidTr="006918EA">
        <w:trPr>
          <w:trHeight w:val="229"/>
        </w:trPr>
        <w:tc>
          <w:tcPr>
            <w:tcW w:w="10709" w:type="dxa"/>
            <w:gridSpan w:val="2"/>
            <w:tcBorders>
              <w:top w:val="single" w:sz="4" w:space="0" w:color="auto"/>
              <w:left w:val="single" w:sz="4" w:space="0" w:color="auto"/>
              <w:bottom w:val="single" w:sz="4" w:space="0" w:color="auto"/>
              <w:right w:val="single" w:sz="4" w:space="0" w:color="000000"/>
            </w:tcBorders>
            <w:noWrap/>
            <w:vAlign w:val="bottom"/>
          </w:tcPr>
          <w:p w14:paraId="43B64171" w14:textId="77777777" w:rsidR="00E752B6" w:rsidRPr="006918EA" w:rsidRDefault="00E752B6" w:rsidP="00427CDB">
            <w:pPr>
              <w:widowControl w:val="0"/>
              <w:tabs>
                <w:tab w:val="left" w:pos="855"/>
              </w:tabs>
              <w:ind w:left="360"/>
              <w:rPr>
                <w:rFonts w:ascii="GHEA Grapalat" w:hAnsi="GHEA Grapalat"/>
                <w:sz w:val="22"/>
                <w:szCs w:val="22"/>
              </w:rPr>
            </w:pPr>
            <w:r w:rsidRPr="006918EA">
              <w:rPr>
                <w:rFonts w:ascii="GHEA Grapalat" w:hAnsi="GHEA Grapalat"/>
                <w:sz w:val="22"/>
                <w:szCs w:val="22"/>
              </w:rPr>
              <w:t>4.</w:t>
            </w:r>
            <w:r w:rsidRPr="006918EA">
              <w:rPr>
                <w:rFonts w:ascii="GHEA Grapalat" w:hAnsi="GHEA Grapalat"/>
                <w:sz w:val="22"/>
                <w:szCs w:val="22"/>
              </w:rPr>
              <w:tab/>
              <w:t>Наименование, или имя, фамилия плательщика (Компания:</w:t>
            </w:r>
          </w:p>
        </w:tc>
      </w:tr>
      <w:tr w:rsidR="00E752B6" w:rsidRPr="006918EA" w14:paraId="7146C052" w14:textId="77777777" w:rsidTr="006918EA">
        <w:trPr>
          <w:trHeight w:val="239"/>
        </w:trPr>
        <w:tc>
          <w:tcPr>
            <w:tcW w:w="10709" w:type="dxa"/>
            <w:gridSpan w:val="2"/>
            <w:tcBorders>
              <w:top w:val="single" w:sz="4" w:space="0" w:color="auto"/>
              <w:left w:val="single" w:sz="4" w:space="0" w:color="auto"/>
              <w:bottom w:val="single" w:sz="4" w:space="0" w:color="auto"/>
              <w:right w:val="single" w:sz="4" w:space="0" w:color="000000"/>
            </w:tcBorders>
            <w:noWrap/>
            <w:vAlign w:val="bottom"/>
          </w:tcPr>
          <w:p w14:paraId="1703364C" w14:textId="77777777" w:rsidR="00E752B6" w:rsidRPr="006918EA" w:rsidRDefault="00E752B6" w:rsidP="00427CDB">
            <w:pPr>
              <w:widowControl w:val="0"/>
              <w:tabs>
                <w:tab w:val="left" w:pos="855"/>
              </w:tabs>
              <w:ind w:left="360"/>
              <w:rPr>
                <w:rFonts w:ascii="GHEA Grapalat" w:hAnsi="GHEA Grapalat"/>
                <w:sz w:val="22"/>
                <w:szCs w:val="22"/>
              </w:rPr>
            </w:pPr>
            <w:r w:rsidRPr="006918EA">
              <w:rPr>
                <w:rFonts w:ascii="GHEA Grapalat" w:hAnsi="GHEA Grapalat"/>
                <w:sz w:val="22"/>
                <w:szCs w:val="22"/>
              </w:rPr>
              <w:t>5.</w:t>
            </w:r>
            <w:r w:rsidRPr="006918EA">
              <w:rPr>
                <w:rFonts w:ascii="GHEA Grapalat" w:hAnsi="GHEA Grapalat"/>
                <w:sz w:val="22"/>
                <w:szCs w:val="22"/>
              </w:rPr>
              <w:tab/>
              <w:t>Обслуживающая плательщика Финансовая организация (банк):</w:t>
            </w:r>
          </w:p>
        </w:tc>
      </w:tr>
      <w:tr w:rsidR="00E752B6" w:rsidRPr="006918EA" w14:paraId="20B604C0" w14:textId="77777777" w:rsidTr="006918EA">
        <w:trPr>
          <w:trHeight w:val="288"/>
        </w:trPr>
        <w:tc>
          <w:tcPr>
            <w:tcW w:w="10709" w:type="dxa"/>
            <w:gridSpan w:val="2"/>
            <w:tcBorders>
              <w:top w:val="single" w:sz="4" w:space="0" w:color="auto"/>
              <w:left w:val="single" w:sz="4" w:space="0" w:color="auto"/>
              <w:bottom w:val="single" w:sz="4" w:space="0" w:color="auto"/>
              <w:right w:val="single" w:sz="4" w:space="0" w:color="000000"/>
            </w:tcBorders>
            <w:noWrap/>
            <w:vAlign w:val="bottom"/>
          </w:tcPr>
          <w:p w14:paraId="424D0B44" w14:textId="77777777" w:rsidR="00E752B6" w:rsidRPr="006918EA" w:rsidRDefault="00E752B6" w:rsidP="00427CDB">
            <w:pPr>
              <w:widowControl w:val="0"/>
              <w:tabs>
                <w:tab w:val="left" w:pos="855"/>
              </w:tabs>
              <w:ind w:left="360"/>
              <w:rPr>
                <w:rFonts w:ascii="GHEA Grapalat" w:hAnsi="GHEA Grapalat"/>
                <w:sz w:val="22"/>
                <w:szCs w:val="22"/>
              </w:rPr>
            </w:pPr>
            <w:r w:rsidRPr="006918EA">
              <w:rPr>
                <w:rFonts w:ascii="GHEA Grapalat" w:hAnsi="GHEA Grapalat"/>
                <w:sz w:val="22"/>
                <w:szCs w:val="22"/>
              </w:rPr>
              <w:t>6.</w:t>
            </w:r>
            <w:r w:rsidRPr="006918EA">
              <w:rPr>
                <w:rFonts w:ascii="GHEA Grapalat" w:hAnsi="GHEA Grapalat"/>
                <w:sz w:val="22"/>
                <w:szCs w:val="22"/>
              </w:rPr>
              <w:tab/>
              <w:t>Номер счета плательщика:</w:t>
            </w:r>
          </w:p>
        </w:tc>
      </w:tr>
      <w:tr w:rsidR="00E752B6" w:rsidRPr="006918EA" w14:paraId="2DE83102" w14:textId="77777777" w:rsidTr="006918EA">
        <w:trPr>
          <w:trHeight w:val="234"/>
        </w:trPr>
        <w:tc>
          <w:tcPr>
            <w:tcW w:w="10709" w:type="dxa"/>
            <w:gridSpan w:val="2"/>
            <w:tcBorders>
              <w:top w:val="single" w:sz="4" w:space="0" w:color="auto"/>
              <w:left w:val="single" w:sz="4" w:space="0" w:color="auto"/>
              <w:bottom w:val="single" w:sz="4" w:space="0" w:color="auto"/>
              <w:right w:val="single" w:sz="4" w:space="0" w:color="000000"/>
            </w:tcBorders>
            <w:noWrap/>
            <w:vAlign w:val="bottom"/>
          </w:tcPr>
          <w:p w14:paraId="01E0F373" w14:textId="77777777" w:rsidR="00E752B6" w:rsidRPr="006918EA" w:rsidRDefault="00E752B6" w:rsidP="00427CDB">
            <w:pPr>
              <w:widowControl w:val="0"/>
              <w:tabs>
                <w:tab w:val="left" w:pos="855"/>
              </w:tabs>
              <w:ind w:left="360"/>
              <w:rPr>
                <w:rFonts w:ascii="GHEA Grapalat" w:hAnsi="GHEA Grapalat"/>
                <w:sz w:val="22"/>
                <w:szCs w:val="22"/>
              </w:rPr>
            </w:pPr>
            <w:r w:rsidRPr="006918EA">
              <w:rPr>
                <w:rFonts w:ascii="GHEA Grapalat" w:hAnsi="GHEA Grapalat"/>
                <w:sz w:val="22"/>
                <w:szCs w:val="22"/>
              </w:rPr>
              <w:t>7.</w:t>
            </w:r>
            <w:r w:rsidRPr="006918EA">
              <w:rPr>
                <w:rFonts w:ascii="GHEA Grapalat" w:hAnsi="GHEA Grapalat"/>
                <w:sz w:val="22"/>
                <w:szCs w:val="22"/>
              </w:rPr>
              <w:tab/>
              <w:t>УНН плательщика:</w:t>
            </w:r>
          </w:p>
        </w:tc>
      </w:tr>
      <w:tr w:rsidR="00E752B6" w:rsidRPr="006918EA" w14:paraId="69734590" w14:textId="77777777" w:rsidTr="006918EA">
        <w:trPr>
          <w:trHeight w:val="294"/>
        </w:trPr>
        <w:tc>
          <w:tcPr>
            <w:tcW w:w="10709" w:type="dxa"/>
            <w:gridSpan w:val="2"/>
            <w:tcBorders>
              <w:top w:val="single" w:sz="4" w:space="0" w:color="auto"/>
              <w:left w:val="single" w:sz="4" w:space="0" w:color="auto"/>
              <w:bottom w:val="single" w:sz="4" w:space="0" w:color="auto"/>
              <w:right w:val="single" w:sz="4" w:space="0" w:color="000000"/>
            </w:tcBorders>
            <w:noWrap/>
            <w:vAlign w:val="bottom"/>
          </w:tcPr>
          <w:p w14:paraId="3FACF657" w14:textId="77777777" w:rsidR="00E752B6" w:rsidRPr="006918EA" w:rsidRDefault="00E752B6" w:rsidP="00427CDB">
            <w:pPr>
              <w:widowControl w:val="0"/>
              <w:tabs>
                <w:tab w:val="left" w:pos="855"/>
              </w:tabs>
              <w:ind w:left="360"/>
              <w:rPr>
                <w:rFonts w:ascii="GHEA Grapalat" w:hAnsi="GHEA Grapalat"/>
                <w:sz w:val="22"/>
                <w:szCs w:val="22"/>
              </w:rPr>
            </w:pPr>
            <w:r w:rsidRPr="006918EA">
              <w:rPr>
                <w:rFonts w:ascii="GHEA Grapalat" w:hAnsi="GHEA Grapalat"/>
                <w:sz w:val="22"/>
                <w:szCs w:val="22"/>
              </w:rPr>
              <w:t>8.</w:t>
            </w:r>
            <w:r w:rsidRPr="006918EA">
              <w:rPr>
                <w:rFonts w:ascii="GHEA Grapalat" w:hAnsi="GHEA Grapalat"/>
                <w:sz w:val="22"/>
                <w:szCs w:val="22"/>
              </w:rPr>
              <w:tab/>
              <w:t>НЗОУ плательщика:</w:t>
            </w:r>
          </w:p>
        </w:tc>
      </w:tr>
      <w:tr w:rsidR="00E752B6" w:rsidRPr="006918EA" w14:paraId="77D2D95D" w14:textId="77777777" w:rsidTr="006918EA">
        <w:trPr>
          <w:trHeight w:val="234"/>
        </w:trPr>
        <w:tc>
          <w:tcPr>
            <w:tcW w:w="10709" w:type="dxa"/>
            <w:gridSpan w:val="2"/>
            <w:tcBorders>
              <w:top w:val="single" w:sz="4" w:space="0" w:color="auto"/>
              <w:left w:val="single" w:sz="4" w:space="0" w:color="auto"/>
              <w:bottom w:val="single" w:sz="4" w:space="0" w:color="auto"/>
              <w:right w:val="single" w:sz="4" w:space="0" w:color="000000"/>
            </w:tcBorders>
            <w:noWrap/>
            <w:vAlign w:val="bottom"/>
          </w:tcPr>
          <w:p w14:paraId="06409CFA" w14:textId="776B1EB1" w:rsidR="00E752B6" w:rsidRPr="006918EA" w:rsidRDefault="00E752B6" w:rsidP="00427CDB">
            <w:pPr>
              <w:widowControl w:val="0"/>
              <w:tabs>
                <w:tab w:val="left" w:pos="855"/>
              </w:tabs>
              <w:ind w:left="360"/>
              <w:rPr>
                <w:rFonts w:ascii="GHEA Grapalat" w:hAnsi="GHEA Grapalat"/>
                <w:sz w:val="22"/>
                <w:szCs w:val="22"/>
              </w:rPr>
            </w:pPr>
            <w:r w:rsidRPr="006918EA">
              <w:rPr>
                <w:rFonts w:ascii="GHEA Grapalat" w:hAnsi="GHEA Grapalat"/>
                <w:sz w:val="22"/>
                <w:szCs w:val="22"/>
              </w:rPr>
              <w:t>9.</w:t>
            </w:r>
            <w:r w:rsidRPr="006918EA">
              <w:rPr>
                <w:rFonts w:ascii="GHEA Grapalat" w:hAnsi="GHEA Grapalat"/>
                <w:sz w:val="22"/>
                <w:szCs w:val="22"/>
              </w:rPr>
              <w:tab/>
              <w:t>Наименование, или имя, фамилия бенефициара:</w:t>
            </w:r>
            <w:r w:rsidR="006918EA" w:rsidRPr="006918EA">
              <w:rPr>
                <w:rFonts w:ascii="Sylfaen" w:hAnsi="Sylfaen"/>
                <w:sz w:val="22"/>
                <w:szCs w:val="22"/>
              </w:rPr>
              <w:t xml:space="preserve"> Муниципалитет Аракс  Армавирской  области</w:t>
            </w:r>
          </w:p>
        </w:tc>
      </w:tr>
      <w:tr w:rsidR="00E752B6" w:rsidRPr="006918EA" w14:paraId="1A8FE024" w14:textId="77777777" w:rsidTr="006918EA">
        <w:trPr>
          <w:trHeight w:val="234"/>
        </w:trPr>
        <w:tc>
          <w:tcPr>
            <w:tcW w:w="10709" w:type="dxa"/>
            <w:gridSpan w:val="2"/>
            <w:tcBorders>
              <w:top w:val="single" w:sz="4" w:space="0" w:color="auto"/>
              <w:left w:val="single" w:sz="4" w:space="0" w:color="auto"/>
              <w:bottom w:val="single" w:sz="4" w:space="0" w:color="auto"/>
              <w:right w:val="single" w:sz="4" w:space="0" w:color="000000"/>
            </w:tcBorders>
            <w:noWrap/>
            <w:vAlign w:val="bottom"/>
          </w:tcPr>
          <w:p w14:paraId="6EE9CDFA" w14:textId="77777777" w:rsidR="00E752B6" w:rsidRPr="006918EA" w:rsidRDefault="00E752B6" w:rsidP="00427CDB">
            <w:pPr>
              <w:widowControl w:val="0"/>
              <w:tabs>
                <w:tab w:val="left" w:pos="855"/>
              </w:tabs>
              <w:ind w:left="360"/>
              <w:rPr>
                <w:rFonts w:ascii="GHEA Grapalat" w:hAnsi="GHEA Grapalat"/>
                <w:sz w:val="22"/>
                <w:szCs w:val="22"/>
              </w:rPr>
            </w:pPr>
            <w:r w:rsidRPr="006918EA">
              <w:rPr>
                <w:rFonts w:ascii="GHEA Grapalat" w:hAnsi="GHEA Grapalat"/>
                <w:sz w:val="22"/>
                <w:szCs w:val="22"/>
              </w:rPr>
              <w:t>10.</w:t>
            </w:r>
            <w:r w:rsidRPr="006918EA">
              <w:rPr>
                <w:rFonts w:ascii="GHEA Grapalat" w:hAnsi="GHEA Grapalat"/>
                <w:sz w:val="22"/>
                <w:szCs w:val="22"/>
              </w:rPr>
              <w:tab/>
              <w:t>НЗОУ бенефициара (не заполняется)</w:t>
            </w:r>
          </w:p>
        </w:tc>
      </w:tr>
      <w:tr w:rsidR="00E752B6" w:rsidRPr="006918EA" w14:paraId="55399EA2" w14:textId="77777777" w:rsidTr="006918EA">
        <w:trPr>
          <w:trHeight w:val="228"/>
        </w:trPr>
        <w:tc>
          <w:tcPr>
            <w:tcW w:w="10709" w:type="dxa"/>
            <w:gridSpan w:val="2"/>
            <w:tcBorders>
              <w:top w:val="single" w:sz="4" w:space="0" w:color="auto"/>
              <w:left w:val="single" w:sz="4" w:space="0" w:color="auto"/>
              <w:bottom w:val="single" w:sz="4" w:space="0" w:color="auto"/>
              <w:right w:val="single" w:sz="4" w:space="0" w:color="000000"/>
            </w:tcBorders>
            <w:noWrap/>
            <w:vAlign w:val="bottom"/>
          </w:tcPr>
          <w:p w14:paraId="1C968359" w14:textId="1DFD3284" w:rsidR="00E752B6" w:rsidRPr="006918EA" w:rsidRDefault="00E752B6" w:rsidP="00427CDB">
            <w:pPr>
              <w:widowControl w:val="0"/>
              <w:tabs>
                <w:tab w:val="left" w:pos="855"/>
              </w:tabs>
              <w:ind w:left="360"/>
              <w:rPr>
                <w:rFonts w:ascii="GHEA Grapalat" w:hAnsi="GHEA Grapalat"/>
                <w:sz w:val="22"/>
                <w:szCs w:val="22"/>
              </w:rPr>
            </w:pPr>
            <w:r w:rsidRPr="006918EA">
              <w:rPr>
                <w:rFonts w:ascii="GHEA Grapalat" w:hAnsi="GHEA Grapalat"/>
                <w:sz w:val="22"/>
                <w:szCs w:val="22"/>
              </w:rPr>
              <w:t>11.</w:t>
            </w:r>
            <w:r w:rsidRPr="006918EA">
              <w:rPr>
                <w:rFonts w:ascii="GHEA Grapalat" w:hAnsi="GHEA Grapalat"/>
                <w:sz w:val="22"/>
                <w:szCs w:val="22"/>
              </w:rPr>
              <w:tab/>
              <w:t>УНН бенефициара:</w:t>
            </w:r>
            <w:r w:rsidR="006918EA" w:rsidRPr="006918EA">
              <w:rPr>
                <w:rFonts w:ascii="Sylfaen" w:hAnsi="Sylfaen"/>
                <w:sz w:val="22"/>
                <w:szCs w:val="22"/>
                <w:lang w:val="en-US"/>
              </w:rPr>
              <w:t>04440435</w:t>
            </w:r>
          </w:p>
        </w:tc>
      </w:tr>
      <w:tr w:rsidR="00E752B6" w:rsidRPr="006918EA" w14:paraId="5343A392" w14:textId="77777777" w:rsidTr="006918EA">
        <w:trPr>
          <w:trHeight w:val="239"/>
        </w:trPr>
        <w:tc>
          <w:tcPr>
            <w:tcW w:w="10709" w:type="dxa"/>
            <w:gridSpan w:val="2"/>
            <w:tcBorders>
              <w:top w:val="single" w:sz="4" w:space="0" w:color="auto"/>
              <w:left w:val="single" w:sz="4" w:space="0" w:color="auto"/>
              <w:bottom w:val="single" w:sz="4" w:space="0" w:color="auto"/>
              <w:right w:val="single" w:sz="4" w:space="0" w:color="000000"/>
            </w:tcBorders>
            <w:noWrap/>
            <w:vAlign w:val="bottom"/>
          </w:tcPr>
          <w:p w14:paraId="1E879AA0" w14:textId="072A0120" w:rsidR="00E752B6" w:rsidRPr="006918EA" w:rsidRDefault="00E752B6" w:rsidP="00427CDB">
            <w:pPr>
              <w:widowControl w:val="0"/>
              <w:tabs>
                <w:tab w:val="left" w:pos="855"/>
              </w:tabs>
              <w:ind w:left="360"/>
              <w:rPr>
                <w:rFonts w:ascii="GHEA Grapalat" w:hAnsi="GHEA Grapalat"/>
                <w:sz w:val="22"/>
                <w:szCs w:val="22"/>
              </w:rPr>
            </w:pPr>
            <w:r w:rsidRPr="006918EA">
              <w:rPr>
                <w:rFonts w:ascii="GHEA Grapalat" w:hAnsi="GHEA Grapalat"/>
                <w:sz w:val="22"/>
                <w:szCs w:val="22"/>
              </w:rPr>
              <w:t>12.</w:t>
            </w:r>
            <w:r w:rsidRPr="006918EA">
              <w:rPr>
                <w:rFonts w:ascii="GHEA Grapalat" w:hAnsi="GHEA Grapalat"/>
                <w:sz w:val="22"/>
                <w:szCs w:val="22"/>
              </w:rPr>
              <w:tab/>
              <w:t>Обслуживающая бенефициара Финансовая организация (банк):</w:t>
            </w:r>
            <w:r w:rsidR="006918EA" w:rsidRPr="006918EA">
              <w:rPr>
                <w:rFonts w:ascii="Sylfaen" w:hAnsi="Sylfaen"/>
                <w:sz w:val="22"/>
                <w:szCs w:val="22"/>
              </w:rPr>
              <w:t xml:space="preserve"> Минфин  РА</w:t>
            </w:r>
          </w:p>
        </w:tc>
      </w:tr>
      <w:tr w:rsidR="00E752B6" w:rsidRPr="006918EA" w14:paraId="0D3B7AFF" w14:textId="77777777" w:rsidTr="006918EA">
        <w:trPr>
          <w:trHeight w:val="288"/>
        </w:trPr>
        <w:tc>
          <w:tcPr>
            <w:tcW w:w="10709" w:type="dxa"/>
            <w:gridSpan w:val="2"/>
            <w:tcBorders>
              <w:top w:val="single" w:sz="4" w:space="0" w:color="auto"/>
              <w:left w:val="single" w:sz="4" w:space="0" w:color="auto"/>
              <w:bottom w:val="single" w:sz="4" w:space="0" w:color="auto"/>
              <w:right w:val="single" w:sz="4" w:space="0" w:color="000000"/>
            </w:tcBorders>
            <w:noWrap/>
            <w:vAlign w:val="bottom"/>
          </w:tcPr>
          <w:p w14:paraId="64E701C3" w14:textId="13678A0B" w:rsidR="00E752B6" w:rsidRPr="006918EA" w:rsidRDefault="00E752B6" w:rsidP="00427CDB">
            <w:pPr>
              <w:widowControl w:val="0"/>
              <w:tabs>
                <w:tab w:val="left" w:pos="855"/>
              </w:tabs>
              <w:ind w:left="360"/>
              <w:rPr>
                <w:rFonts w:ascii="GHEA Grapalat" w:hAnsi="GHEA Grapalat"/>
                <w:sz w:val="22"/>
                <w:szCs w:val="22"/>
              </w:rPr>
            </w:pPr>
            <w:r w:rsidRPr="006918EA">
              <w:rPr>
                <w:rFonts w:ascii="GHEA Grapalat" w:hAnsi="GHEA Grapalat"/>
                <w:sz w:val="22"/>
                <w:szCs w:val="22"/>
              </w:rPr>
              <w:t>13.</w:t>
            </w:r>
            <w:r w:rsidRPr="006918EA">
              <w:rPr>
                <w:rFonts w:ascii="GHEA Grapalat" w:hAnsi="GHEA Grapalat"/>
                <w:sz w:val="22"/>
                <w:szCs w:val="22"/>
              </w:rPr>
              <w:tab/>
              <w:t>Номер счета бенефициара (</w:t>
            </w:r>
            <w:proofErr w:type="spellStart"/>
            <w:r w:rsidRPr="006918EA">
              <w:rPr>
                <w:rFonts w:ascii="GHEA Grapalat" w:hAnsi="GHEA Grapalat"/>
                <w:sz w:val="22"/>
                <w:szCs w:val="22"/>
              </w:rPr>
              <w:t>сч</w:t>
            </w:r>
            <w:proofErr w:type="spellEnd"/>
            <w:r w:rsidRPr="006918EA">
              <w:rPr>
                <w:rFonts w:ascii="GHEA Grapalat" w:hAnsi="GHEA Grapalat"/>
                <w:sz w:val="22"/>
                <w:szCs w:val="22"/>
              </w:rPr>
              <w:t>.№)</w:t>
            </w:r>
            <w:r w:rsidR="006918EA" w:rsidRPr="006918EA">
              <w:rPr>
                <w:rFonts w:ascii="GHEA Grapalat" w:hAnsi="GHEA Grapalat"/>
                <w:sz w:val="22"/>
                <w:szCs w:val="22"/>
              </w:rPr>
              <w:t xml:space="preserve"> </w:t>
            </w:r>
            <w:r w:rsidR="006918EA" w:rsidRPr="006918EA">
              <w:rPr>
                <w:rFonts w:ascii="Sylfaen" w:hAnsi="Sylfaen"/>
                <w:sz w:val="22"/>
                <w:szCs w:val="22"/>
                <w:lang w:val="en-US"/>
              </w:rPr>
              <w:t>600325165109</w:t>
            </w:r>
          </w:p>
        </w:tc>
      </w:tr>
      <w:tr w:rsidR="00E752B6" w:rsidRPr="006918EA" w14:paraId="5F4D27FB" w14:textId="77777777" w:rsidTr="006918EA">
        <w:trPr>
          <w:trHeight w:val="294"/>
        </w:trPr>
        <w:tc>
          <w:tcPr>
            <w:tcW w:w="10709" w:type="dxa"/>
            <w:gridSpan w:val="2"/>
            <w:tcBorders>
              <w:top w:val="single" w:sz="4" w:space="0" w:color="auto"/>
              <w:left w:val="single" w:sz="4" w:space="0" w:color="auto"/>
              <w:bottom w:val="single" w:sz="4" w:space="0" w:color="auto"/>
              <w:right w:val="single" w:sz="4" w:space="0" w:color="000000"/>
            </w:tcBorders>
            <w:noWrap/>
            <w:vAlign w:val="bottom"/>
          </w:tcPr>
          <w:p w14:paraId="3DEA445B" w14:textId="77777777" w:rsidR="00E752B6" w:rsidRPr="006918EA" w:rsidRDefault="00E752B6" w:rsidP="00427CDB">
            <w:pPr>
              <w:widowControl w:val="0"/>
              <w:tabs>
                <w:tab w:val="left" w:pos="855"/>
              </w:tabs>
              <w:ind w:left="360"/>
              <w:rPr>
                <w:rFonts w:ascii="GHEA Grapalat" w:hAnsi="GHEA Grapalat"/>
                <w:sz w:val="22"/>
                <w:szCs w:val="22"/>
              </w:rPr>
            </w:pPr>
            <w:r w:rsidRPr="006918EA">
              <w:rPr>
                <w:rFonts w:ascii="GHEA Grapalat" w:hAnsi="GHEA Grapalat"/>
                <w:sz w:val="22"/>
                <w:szCs w:val="22"/>
              </w:rPr>
              <w:t>14.</w:t>
            </w:r>
            <w:r w:rsidRPr="006918EA">
              <w:rPr>
                <w:rFonts w:ascii="GHEA Grapalat" w:hAnsi="GHEA Grapalat"/>
                <w:sz w:val="22"/>
                <w:szCs w:val="22"/>
              </w:rPr>
              <w:tab/>
              <w:t>Сумма (цифрами и прописью):</w:t>
            </w:r>
          </w:p>
        </w:tc>
      </w:tr>
      <w:tr w:rsidR="00E752B6" w:rsidRPr="006918EA" w14:paraId="5D688678" w14:textId="77777777" w:rsidTr="006918EA">
        <w:trPr>
          <w:trHeight w:val="294"/>
        </w:trPr>
        <w:tc>
          <w:tcPr>
            <w:tcW w:w="10709" w:type="dxa"/>
            <w:gridSpan w:val="2"/>
            <w:tcBorders>
              <w:top w:val="single" w:sz="4" w:space="0" w:color="auto"/>
              <w:left w:val="single" w:sz="4" w:space="0" w:color="auto"/>
              <w:bottom w:val="single" w:sz="4" w:space="0" w:color="auto"/>
              <w:right w:val="single" w:sz="4" w:space="0" w:color="000000"/>
            </w:tcBorders>
            <w:noWrap/>
            <w:vAlign w:val="bottom"/>
          </w:tcPr>
          <w:p w14:paraId="2E03A89E" w14:textId="77777777" w:rsidR="00E752B6" w:rsidRPr="006918EA" w:rsidRDefault="00E752B6" w:rsidP="00427CDB">
            <w:pPr>
              <w:widowControl w:val="0"/>
              <w:tabs>
                <w:tab w:val="left" w:pos="855"/>
              </w:tabs>
              <w:ind w:left="360"/>
              <w:rPr>
                <w:rFonts w:ascii="GHEA Grapalat" w:hAnsi="GHEA Grapalat"/>
                <w:sz w:val="22"/>
                <w:szCs w:val="22"/>
              </w:rPr>
            </w:pPr>
            <w:r w:rsidRPr="006918EA">
              <w:rPr>
                <w:rFonts w:ascii="GHEA Grapalat" w:hAnsi="GHEA Grapalat"/>
                <w:sz w:val="22"/>
                <w:szCs w:val="22"/>
              </w:rPr>
              <w:t>15.</w:t>
            </w:r>
            <w:r w:rsidRPr="006918EA">
              <w:rPr>
                <w:rFonts w:ascii="GHEA Grapalat" w:hAnsi="GHEA Grapalat"/>
                <w:sz w:val="22"/>
                <w:szCs w:val="22"/>
              </w:rPr>
              <w:tab/>
              <w:t>Акцептованная сумма (цифрами и прописью) (предусмотрена для частичного акцепта указанной суммы, который не применяется)</w:t>
            </w:r>
          </w:p>
        </w:tc>
      </w:tr>
      <w:tr w:rsidR="00E752B6" w:rsidRPr="006918EA" w14:paraId="0801A791" w14:textId="77777777" w:rsidTr="006918EA">
        <w:trPr>
          <w:trHeight w:val="294"/>
        </w:trPr>
        <w:tc>
          <w:tcPr>
            <w:tcW w:w="10709" w:type="dxa"/>
            <w:gridSpan w:val="2"/>
            <w:tcBorders>
              <w:top w:val="single" w:sz="4" w:space="0" w:color="auto"/>
              <w:left w:val="single" w:sz="4" w:space="0" w:color="auto"/>
              <w:bottom w:val="single" w:sz="4" w:space="0" w:color="auto"/>
              <w:right w:val="single" w:sz="4" w:space="0" w:color="000000"/>
            </w:tcBorders>
            <w:noWrap/>
            <w:vAlign w:val="bottom"/>
          </w:tcPr>
          <w:p w14:paraId="0DFB97F7" w14:textId="4D2EF4F3" w:rsidR="00E752B6" w:rsidRPr="006918EA" w:rsidRDefault="00E752B6" w:rsidP="00427CDB">
            <w:pPr>
              <w:widowControl w:val="0"/>
              <w:tabs>
                <w:tab w:val="left" w:pos="855"/>
              </w:tabs>
              <w:ind w:left="360"/>
              <w:rPr>
                <w:rFonts w:ascii="GHEA Grapalat" w:hAnsi="GHEA Grapalat"/>
                <w:sz w:val="22"/>
                <w:szCs w:val="22"/>
              </w:rPr>
            </w:pPr>
            <w:r w:rsidRPr="006918EA">
              <w:rPr>
                <w:rFonts w:ascii="GHEA Grapalat" w:hAnsi="GHEA Grapalat"/>
                <w:sz w:val="22"/>
                <w:szCs w:val="22"/>
              </w:rPr>
              <w:t>16.</w:t>
            </w:r>
            <w:r w:rsidRPr="006918EA">
              <w:rPr>
                <w:rFonts w:ascii="GHEA Grapalat" w:hAnsi="GHEA Grapalat"/>
                <w:sz w:val="22"/>
                <w:szCs w:val="22"/>
              </w:rPr>
              <w:tab/>
              <w:t>Валюта (прописью и по коду):</w:t>
            </w:r>
            <w:r w:rsidR="006918EA" w:rsidRPr="006918EA">
              <w:rPr>
                <w:rFonts w:ascii="Sylfaen" w:hAnsi="Sylfaen"/>
                <w:sz w:val="22"/>
                <w:szCs w:val="22"/>
              </w:rPr>
              <w:t xml:space="preserve"> </w:t>
            </w:r>
            <w:r w:rsidR="006918EA" w:rsidRPr="006918EA">
              <w:rPr>
                <w:rFonts w:ascii="Sylfaen" w:hAnsi="Sylfaen"/>
                <w:sz w:val="22"/>
                <w:szCs w:val="22"/>
                <w:lang w:val="en-US"/>
              </w:rPr>
              <w:t>AMD</w:t>
            </w:r>
          </w:p>
        </w:tc>
      </w:tr>
      <w:tr w:rsidR="00E752B6" w:rsidRPr="006918EA" w14:paraId="2AF05C54" w14:textId="77777777" w:rsidTr="006918EA">
        <w:trPr>
          <w:trHeight w:val="294"/>
        </w:trPr>
        <w:tc>
          <w:tcPr>
            <w:tcW w:w="10709" w:type="dxa"/>
            <w:gridSpan w:val="2"/>
            <w:tcBorders>
              <w:top w:val="single" w:sz="4" w:space="0" w:color="auto"/>
              <w:left w:val="single" w:sz="4" w:space="0" w:color="auto"/>
              <w:bottom w:val="single" w:sz="4" w:space="0" w:color="auto"/>
              <w:right w:val="single" w:sz="4" w:space="0" w:color="000000"/>
            </w:tcBorders>
            <w:noWrap/>
            <w:vAlign w:val="bottom"/>
          </w:tcPr>
          <w:p w14:paraId="42860811" w14:textId="77777777" w:rsidR="00E752B6" w:rsidRPr="006918EA" w:rsidRDefault="00E752B6" w:rsidP="00427CDB">
            <w:pPr>
              <w:widowControl w:val="0"/>
              <w:tabs>
                <w:tab w:val="left" w:pos="855"/>
              </w:tabs>
              <w:ind w:left="360"/>
              <w:rPr>
                <w:rFonts w:ascii="GHEA Grapalat" w:hAnsi="GHEA Grapalat"/>
                <w:sz w:val="22"/>
                <w:szCs w:val="22"/>
              </w:rPr>
            </w:pPr>
            <w:r w:rsidRPr="006918EA">
              <w:rPr>
                <w:rFonts w:ascii="GHEA Grapalat" w:hAnsi="GHEA Grapalat"/>
                <w:sz w:val="22"/>
                <w:szCs w:val="22"/>
              </w:rPr>
              <w:t>17.</w:t>
            </w:r>
            <w:r w:rsidRPr="006918EA">
              <w:rPr>
                <w:rFonts w:ascii="GHEA Grapalat" w:hAnsi="GHEA Grapalat"/>
                <w:sz w:val="22"/>
                <w:szCs w:val="22"/>
              </w:rPr>
              <w:tab/>
              <w:t>Цель сделки (уплаты): (для обеспечения исполнения договора)</w:t>
            </w:r>
          </w:p>
        </w:tc>
      </w:tr>
      <w:tr w:rsidR="00E752B6" w:rsidRPr="006918EA" w14:paraId="059FC323" w14:textId="77777777" w:rsidTr="006918EA">
        <w:trPr>
          <w:trHeight w:val="282"/>
        </w:trPr>
        <w:tc>
          <w:tcPr>
            <w:tcW w:w="10709" w:type="dxa"/>
            <w:gridSpan w:val="2"/>
            <w:tcBorders>
              <w:top w:val="single" w:sz="4" w:space="0" w:color="auto"/>
              <w:left w:val="single" w:sz="4" w:space="0" w:color="auto"/>
              <w:right w:val="single" w:sz="4" w:space="0" w:color="000000"/>
            </w:tcBorders>
            <w:noWrap/>
            <w:vAlign w:val="bottom"/>
          </w:tcPr>
          <w:p w14:paraId="6212C86C" w14:textId="09E866EA" w:rsidR="00E752B6" w:rsidRPr="006918EA" w:rsidRDefault="00E752B6" w:rsidP="00427CDB">
            <w:pPr>
              <w:widowControl w:val="0"/>
              <w:tabs>
                <w:tab w:val="left" w:pos="855"/>
              </w:tabs>
              <w:ind w:left="360"/>
              <w:rPr>
                <w:rFonts w:ascii="GHEA Grapalat" w:hAnsi="GHEA Grapalat"/>
                <w:sz w:val="22"/>
                <w:szCs w:val="22"/>
              </w:rPr>
            </w:pPr>
            <w:r w:rsidRPr="006918EA">
              <w:rPr>
                <w:rFonts w:ascii="GHEA Grapalat" w:hAnsi="GHEA Grapalat"/>
                <w:sz w:val="22"/>
                <w:szCs w:val="22"/>
              </w:rPr>
              <w:t>18.</w:t>
            </w:r>
            <w:r w:rsidRPr="006918EA">
              <w:rPr>
                <w:rFonts w:ascii="GHEA Grapalat" w:hAnsi="GHEA Grapalat"/>
                <w:sz w:val="22"/>
                <w:szCs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006918EA" w:rsidRPr="006918EA">
              <w:rPr>
                <w:rFonts w:ascii="Sylfaen" w:hAnsi="Sylfaen"/>
                <w:b/>
                <w:i/>
                <w:sz w:val="22"/>
                <w:szCs w:val="22"/>
              </w:rPr>
              <w:t xml:space="preserve"> </w:t>
            </w:r>
            <w:r w:rsidR="00640E26">
              <w:rPr>
                <w:rFonts w:ascii="Sylfaen" w:hAnsi="Sylfaen"/>
                <w:b/>
                <w:i/>
                <w:sz w:val="22"/>
                <w:szCs w:val="22"/>
              </w:rPr>
              <w:t>ԱՄԱՀ-ԳԱՍՖ-ԳՀԾՁԲ-25/18</w:t>
            </w:r>
            <w:r w:rsidR="006918EA" w:rsidRPr="006918EA">
              <w:rPr>
                <w:rFonts w:ascii="Sylfaen" w:hAnsi="Sylfaen"/>
                <w:b/>
                <w:i/>
                <w:sz w:val="22"/>
                <w:szCs w:val="22"/>
              </w:rPr>
              <w:t>"</w:t>
            </w:r>
            <w:r w:rsidR="006918EA" w:rsidRPr="006918EA">
              <w:rPr>
                <w:rStyle w:val="af6"/>
                <w:rFonts w:ascii="Sylfaen" w:hAnsi="Sylfaen"/>
                <w:b/>
                <w:i/>
                <w:sz w:val="22"/>
                <w:szCs w:val="22"/>
              </w:rPr>
              <w:footnoteReference w:customMarkFollows="1" w:id="17"/>
              <w:t>*</w:t>
            </w:r>
            <w:r w:rsidR="006918EA" w:rsidRPr="006918EA">
              <w:rPr>
                <w:rFonts w:ascii="Sylfaen" w:hAnsi="Sylfaen"/>
                <w:b/>
                <w:i/>
                <w:sz w:val="22"/>
                <w:szCs w:val="22"/>
              </w:rPr>
              <w:t>*</w:t>
            </w:r>
          </w:p>
        </w:tc>
      </w:tr>
      <w:tr w:rsidR="00E752B6" w:rsidRPr="006918EA" w14:paraId="72684B70" w14:textId="77777777" w:rsidTr="006918EA">
        <w:trPr>
          <w:trHeight w:val="469"/>
        </w:trPr>
        <w:tc>
          <w:tcPr>
            <w:tcW w:w="10709" w:type="dxa"/>
            <w:gridSpan w:val="2"/>
            <w:tcBorders>
              <w:top w:val="single" w:sz="4" w:space="0" w:color="auto"/>
              <w:left w:val="single" w:sz="4" w:space="0" w:color="auto"/>
              <w:bottom w:val="single" w:sz="4" w:space="0" w:color="auto"/>
              <w:right w:val="single" w:sz="4" w:space="0" w:color="000000"/>
            </w:tcBorders>
            <w:noWrap/>
            <w:vAlign w:val="bottom"/>
          </w:tcPr>
          <w:p w14:paraId="5D0DB868" w14:textId="77777777" w:rsidR="00E752B6" w:rsidRPr="006918EA" w:rsidRDefault="00E752B6" w:rsidP="00427CDB">
            <w:pPr>
              <w:widowControl w:val="0"/>
              <w:tabs>
                <w:tab w:val="left" w:pos="855"/>
              </w:tabs>
              <w:ind w:left="360"/>
              <w:rPr>
                <w:rFonts w:ascii="GHEA Grapalat" w:hAnsi="GHEA Grapalat"/>
                <w:sz w:val="22"/>
                <w:szCs w:val="22"/>
              </w:rPr>
            </w:pPr>
            <w:r w:rsidRPr="006918EA">
              <w:rPr>
                <w:rFonts w:ascii="GHEA Grapalat" w:hAnsi="GHEA Grapalat"/>
                <w:sz w:val="22"/>
                <w:szCs w:val="22"/>
              </w:rPr>
              <w:t>19.</w:t>
            </w:r>
            <w:r w:rsidRPr="006918EA">
              <w:rPr>
                <w:rFonts w:ascii="GHEA Grapalat" w:hAnsi="GHEA Grapalat"/>
                <w:sz w:val="22"/>
                <w:szCs w:val="22"/>
                <w:lang w:val="en-US"/>
              </w:rPr>
              <w:tab/>
            </w:r>
            <w:r w:rsidRPr="006918EA">
              <w:rPr>
                <w:rFonts w:ascii="GHEA Grapalat" w:hAnsi="GHEA Grapalat"/>
                <w:sz w:val="22"/>
                <w:szCs w:val="22"/>
              </w:rPr>
              <w:t>Условия оплаты: &lt;акцептованный платеж&gt;</w:t>
            </w:r>
          </w:p>
        </w:tc>
      </w:tr>
      <w:tr w:rsidR="00E752B6" w:rsidRPr="006918EA" w14:paraId="293D4437" w14:textId="77777777" w:rsidTr="006918EA">
        <w:trPr>
          <w:trHeight w:val="469"/>
        </w:trPr>
        <w:tc>
          <w:tcPr>
            <w:tcW w:w="10709" w:type="dxa"/>
            <w:gridSpan w:val="2"/>
            <w:tcBorders>
              <w:top w:val="single" w:sz="4" w:space="0" w:color="auto"/>
              <w:left w:val="single" w:sz="4" w:space="0" w:color="auto"/>
              <w:bottom w:val="single" w:sz="4" w:space="0" w:color="auto"/>
              <w:right w:val="single" w:sz="4" w:space="0" w:color="000000"/>
            </w:tcBorders>
            <w:noWrap/>
            <w:vAlign w:val="bottom"/>
          </w:tcPr>
          <w:p w14:paraId="262309D7" w14:textId="77777777" w:rsidR="00E752B6" w:rsidRPr="006918EA" w:rsidRDefault="00E752B6" w:rsidP="00427CDB">
            <w:pPr>
              <w:widowControl w:val="0"/>
              <w:tabs>
                <w:tab w:val="left" w:pos="855"/>
              </w:tabs>
              <w:ind w:left="360"/>
              <w:rPr>
                <w:rFonts w:ascii="GHEA Grapalat" w:hAnsi="GHEA Grapalat"/>
                <w:sz w:val="22"/>
                <w:szCs w:val="22"/>
                <w:lang w:val="en-US"/>
              </w:rPr>
            </w:pPr>
            <w:r w:rsidRPr="006918EA">
              <w:rPr>
                <w:rFonts w:ascii="GHEA Grapalat" w:hAnsi="GHEA Grapalat"/>
                <w:sz w:val="22"/>
                <w:szCs w:val="22"/>
              </w:rPr>
              <w:t>20.</w:t>
            </w:r>
            <w:r w:rsidRPr="006918EA">
              <w:rPr>
                <w:rFonts w:ascii="GHEA Grapalat" w:hAnsi="GHEA Grapalat"/>
                <w:sz w:val="22"/>
                <w:szCs w:val="22"/>
                <w:lang w:val="en-US"/>
              </w:rPr>
              <w:tab/>
            </w:r>
            <w:r w:rsidRPr="006918EA">
              <w:rPr>
                <w:rFonts w:ascii="GHEA Grapalat" w:hAnsi="GHEA Grapalat"/>
                <w:sz w:val="22"/>
                <w:szCs w:val="22"/>
              </w:rPr>
              <w:t>Количество прилагаемых страниц: --- страниц</w:t>
            </w:r>
          </w:p>
        </w:tc>
      </w:tr>
      <w:tr w:rsidR="00E752B6" w:rsidRPr="006918EA" w14:paraId="0C8CC45C" w14:textId="77777777" w:rsidTr="006918EA">
        <w:trPr>
          <w:trHeight w:val="1465"/>
        </w:trPr>
        <w:tc>
          <w:tcPr>
            <w:tcW w:w="5477" w:type="dxa"/>
            <w:tcBorders>
              <w:top w:val="nil"/>
              <w:left w:val="single" w:sz="4" w:space="0" w:color="auto"/>
              <w:bottom w:val="single" w:sz="4" w:space="0" w:color="auto"/>
              <w:right w:val="single" w:sz="4" w:space="0" w:color="auto"/>
            </w:tcBorders>
            <w:noWrap/>
            <w:vAlign w:val="bottom"/>
          </w:tcPr>
          <w:p w14:paraId="2E6EB3EB" w14:textId="77777777" w:rsidR="00E752B6" w:rsidRPr="006918EA" w:rsidRDefault="00E752B6" w:rsidP="00427CDB">
            <w:pPr>
              <w:widowControl w:val="0"/>
              <w:tabs>
                <w:tab w:val="left" w:pos="851"/>
              </w:tabs>
              <w:rPr>
                <w:rFonts w:ascii="GHEA Grapalat" w:hAnsi="GHEA Grapalat" w:cs="Sylfaen"/>
                <w:sz w:val="22"/>
                <w:szCs w:val="22"/>
              </w:rPr>
            </w:pPr>
            <w:r w:rsidRPr="006918EA">
              <w:rPr>
                <w:rFonts w:ascii="GHEA Grapalat" w:hAnsi="GHEA Grapalat"/>
                <w:sz w:val="22"/>
                <w:szCs w:val="22"/>
              </w:rPr>
              <w:t>22.а.</w:t>
            </w:r>
            <w:r w:rsidRPr="006918EA">
              <w:rPr>
                <w:rFonts w:ascii="GHEA Grapalat" w:hAnsi="GHEA Grapalat"/>
                <w:sz w:val="22"/>
                <w:szCs w:val="22"/>
              </w:rPr>
              <w:tab/>
              <w:t>Подписи бенефициара</w:t>
            </w:r>
          </w:p>
          <w:p w14:paraId="67F91237" w14:textId="77777777" w:rsidR="00E752B6" w:rsidRPr="006918EA" w:rsidRDefault="00E752B6" w:rsidP="00427CDB">
            <w:pPr>
              <w:widowControl w:val="0"/>
              <w:rPr>
                <w:rFonts w:ascii="GHEA Grapalat" w:hAnsi="GHEA Grapalat" w:cs="Sylfaen"/>
                <w:sz w:val="22"/>
                <w:szCs w:val="22"/>
              </w:rPr>
            </w:pPr>
          </w:p>
          <w:p w14:paraId="593CABA2" w14:textId="77777777" w:rsidR="00E752B6" w:rsidRPr="006918EA" w:rsidRDefault="00E752B6" w:rsidP="00427CDB">
            <w:pPr>
              <w:widowControl w:val="0"/>
              <w:jc w:val="right"/>
              <w:rPr>
                <w:rFonts w:ascii="GHEA Grapalat" w:hAnsi="GHEA Grapalat" w:cs="Tahoma"/>
                <w:sz w:val="22"/>
                <w:szCs w:val="22"/>
              </w:rPr>
            </w:pPr>
            <w:r w:rsidRPr="006918EA">
              <w:rPr>
                <w:rFonts w:ascii="GHEA Grapalat" w:hAnsi="GHEA Grapalat"/>
                <w:sz w:val="22"/>
                <w:szCs w:val="22"/>
              </w:rPr>
              <w:t>/____________________/</w:t>
            </w:r>
          </w:p>
          <w:p w14:paraId="07915606" w14:textId="77777777" w:rsidR="00E752B6" w:rsidRPr="006918EA" w:rsidRDefault="00E752B6" w:rsidP="00427CDB">
            <w:pPr>
              <w:widowControl w:val="0"/>
              <w:rPr>
                <w:rFonts w:ascii="GHEA Grapalat" w:hAnsi="GHEA Grapalat" w:cs="Sylfaen"/>
                <w:sz w:val="22"/>
                <w:szCs w:val="22"/>
              </w:rPr>
            </w:pPr>
          </w:p>
          <w:p w14:paraId="6D9DD46E" w14:textId="77777777" w:rsidR="00E752B6" w:rsidRPr="006918EA" w:rsidRDefault="00E752B6" w:rsidP="00427CDB">
            <w:pPr>
              <w:widowControl w:val="0"/>
              <w:jc w:val="right"/>
              <w:rPr>
                <w:rFonts w:ascii="GHEA Grapalat" w:hAnsi="GHEA Grapalat" w:cs="Sylfaen"/>
                <w:sz w:val="22"/>
                <w:szCs w:val="22"/>
              </w:rPr>
            </w:pPr>
            <w:r w:rsidRPr="006918EA">
              <w:rPr>
                <w:rFonts w:ascii="GHEA Grapalat" w:hAnsi="GHEA Grapalat"/>
                <w:sz w:val="22"/>
                <w:szCs w:val="22"/>
              </w:rPr>
              <w:t>/____________________/</w:t>
            </w:r>
          </w:p>
          <w:p w14:paraId="5AEB7F43" w14:textId="77777777" w:rsidR="00E752B6" w:rsidRPr="006918EA" w:rsidRDefault="00E752B6" w:rsidP="00427CDB">
            <w:pPr>
              <w:widowControl w:val="0"/>
              <w:rPr>
                <w:rFonts w:ascii="GHEA Grapalat" w:hAnsi="GHEA Grapalat" w:cs="Sylfaen"/>
                <w:sz w:val="22"/>
                <w:szCs w:val="22"/>
              </w:rPr>
            </w:pPr>
          </w:p>
          <w:p w14:paraId="177E1E8F" w14:textId="77777777" w:rsidR="00E752B6" w:rsidRPr="006918EA" w:rsidRDefault="00E752B6" w:rsidP="00427CDB">
            <w:pPr>
              <w:widowControl w:val="0"/>
              <w:tabs>
                <w:tab w:val="left" w:pos="4545"/>
              </w:tabs>
              <w:rPr>
                <w:rFonts w:ascii="GHEA Grapalat" w:hAnsi="GHEA Grapalat" w:cs="Sylfaen"/>
                <w:sz w:val="22"/>
                <w:szCs w:val="22"/>
              </w:rPr>
            </w:pPr>
            <w:r w:rsidRPr="006918EA">
              <w:rPr>
                <w:rFonts w:ascii="GHEA Grapalat" w:hAnsi="GHEA Grapalat"/>
                <w:sz w:val="22"/>
                <w:szCs w:val="22"/>
              </w:rPr>
              <w:t>22.б.</w:t>
            </w:r>
            <w:r w:rsidRPr="006918EA">
              <w:rPr>
                <w:rFonts w:ascii="GHEA Grapalat" w:hAnsi="GHEA Grapalat"/>
                <w:sz w:val="22"/>
                <w:szCs w:val="22"/>
              </w:rPr>
              <w:tab/>
              <w:t>М. П.</w:t>
            </w:r>
          </w:p>
          <w:p w14:paraId="5C671908" w14:textId="77777777" w:rsidR="00E752B6" w:rsidRPr="006918EA" w:rsidRDefault="00E752B6" w:rsidP="00427CDB">
            <w:pPr>
              <w:widowControl w:val="0"/>
              <w:rPr>
                <w:rFonts w:ascii="GHEA Grapalat" w:hAnsi="GHEA Grapalat" w:cs="Sylfaen"/>
                <w:sz w:val="22"/>
                <w:szCs w:val="22"/>
              </w:rPr>
            </w:pPr>
          </w:p>
        </w:tc>
        <w:tc>
          <w:tcPr>
            <w:tcW w:w="5231" w:type="dxa"/>
            <w:tcBorders>
              <w:top w:val="nil"/>
              <w:left w:val="nil"/>
              <w:bottom w:val="single" w:sz="4" w:space="0" w:color="auto"/>
              <w:right w:val="single" w:sz="4" w:space="0" w:color="auto"/>
            </w:tcBorders>
            <w:noWrap/>
          </w:tcPr>
          <w:p w14:paraId="7A3833E0" w14:textId="77777777" w:rsidR="00E752B6" w:rsidRPr="006918EA" w:rsidRDefault="00E752B6" w:rsidP="00427CDB">
            <w:pPr>
              <w:widowControl w:val="0"/>
              <w:tabs>
                <w:tab w:val="left" w:pos="905"/>
              </w:tabs>
              <w:rPr>
                <w:rFonts w:ascii="GHEA Grapalat" w:hAnsi="GHEA Grapalat" w:cs="Sylfaen"/>
                <w:sz w:val="22"/>
                <w:szCs w:val="22"/>
              </w:rPr>
            </w:pPr>
            <w:r w:rsidRPr="006918EA">
              <w:rPr>
                <w:rFonts w:ascii="GHEA Grapalat" w:hAnsi="GHEA Grapalat"/>
                <w:sz w:val="22"/>
                <w:szCs w:val="22"/>
              </w:rPr>
              <w:t>21.а.</w:t>
            </w:r>
            <w:r w:rsidRPr="006918EA">
              <w:rPr>
                <w:rFonts w:ascii="GHEA Grapalat" w:hAnsi="GHEA Grapalat"/>
                <w:sz w:val="22"/>
                <w:szCs w:val="22"/>
              </w:rPr>
              <w:tab/>
            </w:r>
            <w:r w:rsidRPr="006918EA">
              <w:rPr>
                <w:rFonts w:ascii="Courier New" w:hAnsi="Courier New"/>
                <w:sz w:val="22"/>
                <w:szCs w:val="22"/>
              </w:rPr>
              <w:t> </w:t>
            </w:r>
            <w:r w:rsidRPr="006918EA">
              <w:rPr>
                <w:rFonts w:ascii="GHEA Grapalat" w:hAnsi="GHEA Grapalat"/>
                <w:sz w:val="22"/>
                <w:szCs w:val="22"/>
              </w:rPr>
              <w:t>Подписи плательщика:</w:t>
            </w:r>
          </w:p>
          <w:p w14:paraId="592B0EC3" w14:textId="77777777" w:rsidR="00E752B6" w:rsidRPr="006918EA" w:rsidRDefault="00E752B6" w:rsidP="00427CDB">
            <w:pPr>
              <w:widowControl w:val="0"/>
              <w:rPr>
                <w:rFonts w:ascii="GHEA Grapalat" w:hAnsi="GHEA Grapalat" w:cs="Sylfaen"/>
                <w:sz w:val="22"/>
                <w:szCs w:val="22"/>
              </w:rPr>
            </w:pPr>
          </w:p>
          <w:p w14:paraId="63E22861" w14:textId="77777777" w:rsidR="00E752B6" w:rsidRPr="006918EA" w:rsidRDefault="00E752B6" w:rsidP="00427CDB">
            <w:pPr>
              <w:widowControl w:val="0"/>
              <w:jc w:val="right"/>
              <w:rPr>
                <w:rFonts w:ascii="GHEA Grapalat" w:hAnsi="GHEA Grapalat" w:cs="Sylfaen"/>
                <w:sz w:val="22"/>
                <w:szCs w:val="22"/>
              </w:rPr>
            </w:pPr>
            <w:r w:rsidRPr="006918EA">
              <w:rPr>
                <w:rFonts w:ascii="GHEA Grapalat" w:hAnsi="GHEA Grapalat"/>
                <w:sz w:val="22"/>
                <w:szCs w:val="22"/>
              </w:rPr>
              <w:t>/____________________/</w:t>
            </w:r>
          </w:p>
          <w:p w14:paraId="7633ED66" w14:textId="77777777" w:rsidR="00E752B6" w:rsidRPr="006918EA" w:rsidRDefault="00E752B6" w:rsidP="00427CDB">
            <w:pPr>
              <w:widowControl w:val="0"/>
              <w:jc w:val="right"/>
              <w:rPr>
                <w:rFonts w:ascii="GHEA Grapalat" w:hAnsi="GHEA Grapalat" w:cs="Tahoma"/>
                <w:sz w:val="22"/>
                <w:szCs w:val="22"/>
              </w:rPr>
            </w:pPr>
          </w:p>
          <w:p w14:paraId="41274BEE" w14:textId="77777777" w:rsidR="00E752B6" w:rsidRPr="006918EA" w:rsidRDefault="00E752B6" w:rsidP="00427CDB">
            <w:pPr>
              <w:widowControl w:val="0"/>
              <w:jc w:val="right"/>
              <w:rPr>
                <w:rFonts w:ascii="GHEA Grapalat" w:hAnsi="GHEA Grapalat" w:cs="Sylfaen"/>
                <w:sz w:val="22"/>
                <w:szCs w:val="22"/>
              </w:rPr>
            </w:pPr>
            <w:r w:rsidRPr="006918EA">
              <w:rPr>
                <w:rFonts w:ascii="GHEA Grapalat" w:hAnsi="GHEA Grapalat"/>
                <w:sz w:val="22"/>
                <w:szCs w:val="22"/>
              </w:rPr>
              <w:t>/____________________/</w:t>
            </w:r>
          </w:p>
          <w:p w14:paraId="1B98B644" w14:textId="77777777" w:rsidR="00E752B6" w:rsidRPr="006918EA" w:rsidRDefault="00E752B6" w:rsidP="00427CDB">
            <w:pPr>
              <w:widowControl w:val="0"/>
              <w:rPr>
                <w:rFonts w:ascii="GHEA Grapalat" w:hAnsi="GHEA Grapalat" w:cs="Sylfaen"/>
                <w:sz w:val="22"/>
                <w:szCs w:val="22"/>
              </w:rPr>
            </w:pPr>
          </w:p>
          <w:p w14:paraId="4C950926" w14:textId="77777777" w:rsidR="00E752B6" w:rsidRPr="006918EA" w:rsidRDefault="00E752B6" w:rsidP="00427CDB">
            <w:pPr>
              <w:widowControl w:val="0"/>
              <w:tabs>
                <w:tab w:val="left" w:pos="4539"/>
              </w:tabs>
              <w:rPr>
                <w:rFonts w:ascii="GHEA Grapalat" w:hAnsi="GHEA Grapalat" w:cs="Sylfaen"/>
                <w:sz w:val="22"/>
                <w:szCs w:val="22"/>
              </w:rPr>
            </w:pPr>
            <w:r w:rsidRPr="006918EA">
              <w:rPr>
                <w:rFonts w:ascii="GHEA Grapalat" w:hAnsi="GHEA Grapalat"/>
                <w:sz w:val="22"/>
                <w:szCs w:val="22"/>
              </w:rPr>
              <w:t>21.б.</w:t>
            </w:r>
            <w:r w:rsidRPr="006918EA">
              <w:rPr>
                <w:rFonts w:ascii="GHEA Grapalat" w:hAnsi="GHEA Grapalat"/>
                <w:sz w:val="22"/>
                <w:szCs w:val="22"/>
              </w:rPr>
              <w:tab/>
              <w:t>М. П.</w:t>
            </w:r>
          </w:p>
        </w:tc>
      </w:tr>
      <w:tr w:rsidR="00E752B6" w:rsidRPr="006918EA" w14:paraId="024AD57C" w14:textId="77777777" w:rsidTr="006918EA">
        <w:trPr>
          <w:trHeight w:val="1465"/>
        </w:trPr>
        <w:tc>
          <w:tcPr>
            <w:tcW w:w="5477" w:type="dxa"/>
            <w:tcBorders>
              <w:top w:val="single" w:sz="4" w:space="0" w:color="auto"/>
              <w:left w:val="single" w:sz="4" w:space="0" w:color="auto"/>
              <w:right w:val="single" w:sz="4" w:space="0" w:color="auto"/>
            </w:tcBorders>
            <w:noWrap/>
            <w:vAlign w:val="bottom"/>
          </w:tcPr>
          <w:p w14:paraId="0F55B0D3" w14:textId="77777777" w:rsidR="00E752B6" w:rsidRPr="006918EA" w:rsidRDefault="00E752B6" w:rsidP="00427CDB">
            <w:pPr>
              <w:widowControl w:val="0"/>
              <w:rPr>
                <w:rFonts w:ascii="GHEA Grapalat" w:hAnsi="GHEA Grapalat" w:cs="Tahoma"/>
                <w:sz w:val="22"/>
                <w:szCs w:val="22"/>
              </w:rPr>
            </w:pPr>
            <w:r w:rsidRPr="006918EA">
              <w:rPr>
                <w:rFonts w:ascii="GHEA Grapalat" w:hAnsi="GHEA Grapalat"/>
                <w:sz w:val="22"/>
                <w:szCs w:val="22"/>
              </w:rPr>
              <w:t>24.а.</w:t>
            </w:r>
            <w:r w:rsidRPr="006918EA">
              <w:rPr>
                <w:rFonts w:ascii="GHEA Grapalat" w:hAnsi="GHEA Grapalat"/>
                <w:sz w:val="22"/>
                <w:szCs w:val="22"/>
              </w:rPr>
              <w:tab/>
              <w:t xml:space="preserve"> Обслуживающая бенефициара финансовая организация </w:t>
            </w:r>
          </w:p>
          <w:p w14:paraId="656D595B" w14:textId="77777777" w:rsidR="00E752B6" w:rsidRPr="006918EA" w:rsidRDefault="00E752B6" w:rsidP="00427CDB">
            <w:pPr>
              <w:widowControl w:val="0"/>
              <w:rPr>
                <w:rFonts w:ascii="GHEA Grapalat" w:hAnsi="GHEA Grapalat"/>
                <w:sz w:val="22"/>
                <w:szCs w:val="22"/>
              </w:rPr>
            </w:pPr>
          </w:p>
          <w:p w14:paraId="2F09D592" w14:textId="77777777" w:rsidR="00E752B6" w:rsidRPr="006918EA" w:rsidRDefault="00E752B6" w:rsidP="00427CDB">
            <w:pPr>
              <w:widowControl w:val="0"/>
              <w:jc w:val="right"/>
              <w:rPr>
                <w:rFonts w:ascii="GHEA Grapalat" w:hAnsi="GHEA Grapalat" w:cs="Tahoma"/>
                <w:sz w:val="22"/>
                <w:szCs w:val="22"/>
              </w:rPr>
            </w:pPr>
            <w:r w:rsidRPr="006918EA">
              <w:rPr>
                <w:rFonts w:ascii="GHEA Grapalat" w:hAnsi="GHEA Grapalat"/>
                <w:sz w:val="22"/>
                <w:szCs w:val="22"/>
              </w:rPr>
              <w:t>/____________________/</w:t>
            </w:r>
          </w:p>
          <w:p w14:paraId="27530FE4" w14:textId="77777777" w:rsidR="00E752B6" w:rsidRPr="006918EA" w:rsidRDefault="00E752B6" w:rsidP="00427CDB">
            <w:pPr>
              <w:widowControl w:val="0"/>
              <w:ind w:left="3828" w:right="13"/>
              <w:jc w:val="both"/>
              <w:rPr>
                <w:rFonts w:ascii="GHEA Grapalat" w:hAnsi="GHEA Grapalat" w:cs="Sylfaen"/>
                <w:sz w:val="22"/>
                <w:szCs w:val="22"/>
                <w:vertAlign w:val="superscript"/>
              </w:rPr>
            </w:pPr>
            <w:r w:rsidRPr="006918EA">
              <w:rPr>
                <w:rFonts w:ascii="GHEA Grapalat" w:hAnsi="GHEA Grapalat"/>
                <w:sz w:val="22"/>
                <w:szCs w:val="22"/>
                <w:vertAlign w:val="superscript"/>
              </w:rPr>
              <w:t>подпись/</w:t>
            </w:r>
          </w:p>
          <w:p w14:paraId="38956D1A" w14:textId="77777777" w:rsidR="00E752B6" w:rsidRPr="006918EA" w:rsidRDefault="00E752B6" w:rsidP="00427CDB">
            <w:pPr>
              <w:widowControl w:val="0"/>
              <w:rPr>
                <w:rFonts w:ascii="GHEA Grapalat" w:hAnsi="GHEA Grapalat" w:cs="Tahoma"/>
                <w:sz w:val="22"/>
                <w:szCs w:val="22"/>
              </w:rPr>
            </w:pPr>
          </w:p>
          <w:p w14:paraId="57875F07" w14:textId="77777777" w:rsidR="00E752B6" w:rsidRPr="006918EA" w:rsidRDefault="00E752B6" w:rsidP="00427CDB">
            <w:pPr>
              <w:widowControl w:val="0"/>
              <w:rPr>
                <w:rFonts w:ascii="GHEA Grapalat" w:hAnsi="GHEA Grapalat" w:cs="Arial"/>
                <w:sz w:val="22"/>
                <w:szCs w:val="22"/>
              </w:rPr>
            </w:pPr>
          </w:p>
        </w:tc>
        <w:tc>
          <w:tcPr>
            <w:tcW w:w="5231" w:type="dxa"/>
            <w:tcBorders>
              <w:top w:val="single" w:sz="4" w:space="0" w:color="auto"/>
              <w:left w:val="nil"/>
              <w:right w:val="single" w:sz="4" w:space="0" w:color="auto"/>
            </w:tcBorders>
            <w:noWrap/>
          </w:tcPr>
          <w:p w14:paraId="7F556E8C" w14:textId="77777777" w:rsidR="00E752B6" w:rsidRPr="006918EA" w:rsidRDefault="00E752B6" w:rsidP="00427CDB">
            <w:pPr>
              <w:widowControl w:val="0"/>
              <w:rPr>
                <w:rFonts w:ascii="GHEA Grapalat" w:hAnsi="GHEA Grapalat" w:cs="Tahoma"/>
                <w:sz w:val="22"/>
                <w:szCs w:val="22"/>
              </w:rPr>
            </w:pPr>
            <w:r w:rsidRPr="006918EA">
              <w:rPr>
                <w:rFonts w:ascii="GHEA Grapalat" w:hAnsi="GHEA Grapalat"/>
                <w:sz w:val="22"/>
                <w:szCs w:val="22"/>
              </w:rPr>
              <w:t>23.а.</w:t>
            </w:r>
            <w:r w:rsidRPr="006918EA">
              <w:rPr>
                <w:rFonts w:ascii="GHEA Grapalat" w:hAnsi="GHEA Grapalat"/>
                <w:sz w:val="22"/>
                <w:szCs w:val="22"/>
              </w:rPr>
              <w:tab/>
              <w:t xml:space="preserve"> Обслуживающая плательщика финансовая организация </w:t>
            </w:r>
          </w:p>
          <w:p w14:paraId="0B7EFD5A" w14:textId="77777777" w:rsidR="00E752B6" w:rsidRPr="006918EA" w:rsidRDefault="00E752B6" w:rsidP="00427CDB">
            <w:pPr>
              <w:widowControl w:val="0"/>
              <w:rPr>
                <w:rFonts w:ascii="GHEA Grapalat" w:hAnsi="GHEA Grapalat" w:cs="Tahoma"/>
                <w:sz w:val="22"/>
                <w:szCs w:val="22"/>
              </w:rPr>
            </w:pPr>
          </w:p>
          <w:p w14:paraId="21CA2F5A" w14:textId="77777777" w:rsidR="00E752B6" w:rsidRPr="006918EA" w:rsidRDefault="00E752B6" w:rsidP="00427CDB">
            <w:pPr>
              <w:widowControl w:val="0"/>
              <w:jc w:val="right"/>
              <w:rPr>
                <w:rFonts w:ascii="GHEA Grapalat" w:hAnsi="GHEA Grapalat" w:cs="Tahoma"/>
                <w:sz w:val="22"/>
                <w:szCs w:val="22"/>
              </w:rPr>
            </w:pPr>
            <w:r w:rsidRPr="006918EA">
              <w:rPr>
                <w:rFonts w:ascii="GHEA Grapalat" w:hAnsi="GHEA Grapalat"/>
                <w:sz w:val="22"/>
                <w:szCs w:val="22"/>
              </w:rPr>
              <w:t>/____________________/</w:t>
            </w:r>
          </w:p>
          <w:p w14:paraId="64875860" w14:textId="77777777" w:rsidR="00E752B6" w:rsidRPr="006918EA" w:rsidRDefault="00E752B6" w:rsidP="00427CDB">
            <w:pPr>
              <w:widowControl w:val="0"/>
              <w:ind w:right="983"/>
              <w:jc w:val="right"/>
              <w:rPr>
                <w:rFonts w:ascii="GHEA Grapalat" w:hAnsi="GHEA Grapalat" w:cs="Sylfaen"/>
                <w:sz w:val="22"/>
                <w:szCs w:val="22"/>
                <w:vertAlign w:val="superscript"/>
              </w:rPr>
            </w:pPr>
            <w:r w:rsidRPr="006918EA">
              <w:rPr>
                <w:rFonts w:ascii="GHEA Grapalat" w:hAnsi="GHEA Grapalat"/>
                <w:sz w:val="22"/>
                <w:szCs w:val="22"/>
                <w:vertAlign w:val="superscript"/>
              </w:rPr>
              <w:t>/подпись/</w:t>
            </w:r>
          </w:p>
          <w:p w14:paraId="37563C0F" w14:textId="77777777" w:rsidR="00E752B6" w:rsidRPr="006918EA" w:rsidRDefault="00E752B6" w:rsidP="00427CDB">
            <w:pPr>
              <w:widowControl w:val="0"/>
              <w:rPr>
                <w:rFonts w:ascii="GHEA Grapalat" w:hAnsi="GHEA Grapalat" w:cs="Arial"/>
                <w:sz w:val="22"/>
                <w:szCs w:val="22"/>
              </w:rPr>
            </w:pPr>
          </w:p>
        </w:tc>
      </w:tr>
      <w:tr w:rsidR="00E752B6" w:rsidRPr="006918EA" w14:paraId="2A6750E5" w14:textId="77777777" w:rsidTr="006918EA">
        <w:trPr>
          <w:trHeight w:val="1465"/>
        </w:trPr>
        <w:tc>
          <w:tcPr>
            <w:tcW w:w="5477" w:type="dxa"/>
            <w:tcBorders>
              <w:top w:val="nil"/>
              <w:left w:val="single" w:sz="4" w:space="0" w:color="auto"/>
              <w:bottom w:val="single" w:sz="4" w:space="0" w:color="auto"/>
              <w:right w:val="single" w:sz="4" w:space="0" w:color="auto"/>
            </w:tcBorders>
            <w:noWrap/>
            <w:vAlign w:val="bottom"/>
          </w:tcPr>
          <w:p w14:paraId="0BEC94D9" w14:textId="77777777" w:rsidR="00E752B6" w:rsidRPr="006918EA" w:rsidRDefault="00E752B6" w:rsidP="00427CDB">
            <w:pPr>
              <w:widowControl w:val="0"/>
              <w:tabs>
                <w:tab w:val="left" w:pos="4678"/>
              </w:tabs>
              <w:rPr>
                <w:rFonts w:ascii="GHEA Grapalat" w:hAnsi="GHEA Grapalat" w:cs="Sylfaen"/>
                <w:sz w:val="22"/>
                <w:szCs w:val="22"/>
              </w:rPr>
            </w:pPr>
            <w:r w:rsidRPr="006918EA">
              <w:rPr>
                <w:rFonts w:ascii="GHEA Grapalat" w:hAnsi="GHEA Grapalat"/>
                <w:sz w:val="22"/>
                <w:szCs w:val="22"/>
              </w:rPr>
              <w:t>24.б.</w:t>
            </w:r>
            <w:r w:rsidRPr="006918EA">
              <w:rPr>
                <w:rFonts w:ascii="GHEA Grapalat" w:hAnsi="GHEA Grapalat"/>
                <w:sz w:val="22"/>
                <w:szCs w:val="22"/>
              </w:rPr>
              <w:tab/>
              <w:t>М. П.</w:t>
            </w:r>
          </w:p>
          <w:p w14:paraId="0E16EF0D" w14:textId="77777777" w:rsidR="00E752B6" w:rsidRPr="006918EA" w:rsidRDefault="00E752B6" w:rsidP="00427CDB">
            <w:pPr>
              <w:widowControl w:val="0"/>
              <w:rPr>
                <w:rFonts w:ascii="GHEA Grapalat" w:hAnsi="GHEA Grapalat" w:cs="Sylfaen"/>
                <w:sz w:val="22"/>
                <w:szCs w:val="22"/>
              </w:rPr>
            </w:pPr>
          </w:p>
          <w:p w14:paraId="20DD8242" w14:textId="77777777" w:rsidR="00E752B6" w:rsidRPr="006918EA" w:rsidRDefault="00E752B6" w:rsidP="00427CDB">
            <w:pPr>
              <w:widowControl w:val="0"/>
              <w:ind w:right="155"/>
              <w:jc w:val="right"/>
              <w:rPr>
                <w:rFonts w:ascii="GHEA Grapalat" w:hAnsi="GHEA Grapalat" w:cs="Sylfaen"/>
                <w:sz w:val="22"/>
                <w:szCs w:val="22"/>
                <w:lang w:val="en-US"/>
              </w:rPr>
            </w:pPr>
            <w:r w:rsidRPr="006918EA">
              <w:rPr>
                <w:rFonts w:ascii="GHEA Grapalat" w:hAnsi="GHEA Grapalat"/>
                <w:sz w:val="22"/>
                <w:szCs w:val="22"/>
              </w:rPr>
              <w:t xml:space="preserve">24.в"___" ___ 20___ г. </w:t>
            </w:r>
          </w:p>
        </w:tc>
        <w:tc>
          <w:tcPr>
            <w:tcW w:w="5231" w:type="dxa"/>
            <w:tcBorders>
              <w:top w:val="nil"/>
              <w:left w:val="nil"/>
              <w:bottom w:val="single" w:sz="4" w:space="0" w:color="auto"/>
              <w:right w:val="single" w:sz="4" w:space="0" w:color="auto"/>
            </w:tcBorders>
            <w:noWrap/>
            <w:vAlign w:val="bottom"/>
          </w:tcPr>
          <w:p w14:paraId="6CDADF93" w14:textId="77777777" w:rsidR="00E752B6" w:rsidRPr="006918EA" w:rsidRDefault="00E752B6" w:rsidP="00427CDB">
            <w:pPr>
              <w:widowControl w:val="0"/>
              <w:tabs>
                <w:tab w:val="left" w:pos="4554"/>
              </w:tabs>
              <w:rPr>
                <w:rFonts w:ascii="GHEA Grapalat" w:hAnsi="GHEA Grapalat" w:cs="Sylfaen"/>
                <w:sz w:val="22"/>
                <w:szCs w:val="22"/>
              </w:rPr>
            </w:pPr>
            <w:r w:rsidRPr="006918EA">
              <w:rPr>
                <w:rFonts w:ascii="GHEA Grapalat" w:hAnsi="GHEA Grapalat"/>
                <w:sz w:val="22"/>
                <w:szCs w:val="22"/>
              </w:rPr>
              <w:t>23.б.</w:t>
            </w:r>
            <w:r w:rsidRPr="006918EA">
              <w:rPr>
                <w:rFonts w:ascii="GHEA Grapalat" w:hAnsi="GHEA Grapalat"/>
                <w:sz w:val="22"/>
                <w:szCs w:val="22"/>
              </w:rPr>
              <w:tab/>
              <w:t>М. П.</w:t>
            </w:r>
          </w:p>
          <w:p w14:paraId="23BFF870" w14:textId="77777777" w:rsidR="00E752B6" w:rsidRPr="006918EA" w:rsidRDefault="00E752B6" w:rsidP="00427CDB">
            <w:pPr>
              <w:widowControl w:val="0"/>
              <w:rPr>
                <w:rFonts w:ascii="GHEA Grapalat" w:hAnsi="GHEA Grapalat"/>
                <w:sz w:val="22"/>
                <w:szCs w:val="22"/>
              </w:rPr>
            </w:pPr>
          </w:p>
          <w:p w14:paraId="16AA9D75" w14:textId="77777777" w:rsidR="00E752B6" w:rsidRPr="006918EA" w:rsidRDefault="00E752B6" w:rsidP="00427CDB">
            <w:pPr>
              <w:widowControl w:val="0"/>
              <w:jc w:val="right"/>
              <w:rPr>
                <w:rFonts w:ascii="GHEA Grapalat" w:hAnsi="GHEA Grapalat" w:cs="Sylfaen"/>
                <w:sz w:val="22"/>
                <w:szCs w:val="22"/>
              </w:rPr>
            </w:pPr>
            <w:r w:rsidRPr="006918EA">
              <w:rPr>
                <w:rFonts w:ascii="GHEA Grapalat" w:hAnsi="GHEA Grapalat"/>
                <w:sz w:val="22"/>
                <w:szCs w:val="22"/>
              </w:rPr>
              <w:t>23.в Дата исполнения: "___" ___ 20___г.</w:t>
            </w:r>
          </w:p>
        </w:tc>
      </w:tr>
    </w:tbl>
    <w:p w14:paraId="4D3550DF" w14:textId="171AAC72" w:rsidR="00BE2572" w:rsidRPr="00B138F3" w:rsidRDefault="00BE2572" w:rsidP="00427CDB">
      <w:pPr>
        <w:rPr>
          <w:rFonts w:ascii="GHEA Grapalat" w:hAnsi="GHEA Grapalat" w:cs="Sylfaen"/>
        </w:rPr>
      </w:pPr>
      <w:r w:rsidRPr="00B138F3">
        <w:rPr>
          <w:rFonts w:ascii="GHEA Grapalat" w:hAnsi="GHEA Grapalat" w:cs="Sylfaen"/>
        </w:rPr>
        <w:lastRenderedPageBreak/>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3E62209" w14:textId="75565CA4" w:rsidR="00BE2572" w:rsidRPr="00B138F3" w:rsidRDefault="00BE2572" w:rsidP="006918EA">
      <w:pPr>
        <w:rPr>
          <w:rFonts w:ascii="GHEA Grapalat" w:hAnsi="GHEA Grapalat"/>
          <w:b/>
        </w:rPr>
      </w:pPr>
      <w:r w:rsidRPr="00B138F3">
        <w:rPr>
          <w:rFonts w:ascii="GHEA Grapalat" w:hAnsi="GHEA Grapalat" w:cs="Sylfaen"/>
        </w:rPr>
        <w:br w:type="page"/>
      </w: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46F3BD09"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B46506"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59946208" w14:textId="77777777" w:rsidR="00BE2572" w:rsidRPr="00B138F3" w:rsidRDefault="00BE2572" w:rsidP="00427CDB">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2C81B85B" w14:textId="77777777" w:rsidR="00BE2572" w:rsidRPr="00B138F3" w:rsidRDefault="00BE2572" w:rsidP="00427CDB">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078A40AC" w14:textId="77777777" w:rsidR="00BE2572" w:rsidRPr="00B138F3" w:rsidRDefault="00BE2572" w:rsidP="00427CDB">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5DDFB025" w14:textId="77777777" w:rsidR="00BE2572" w:rsidRPr="00B138F3" w:rsidRDefault="00BE2572" w:rsidP="00427CDB">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697554FA" w14:textId="77777777" w:rsidR="00BE2572" w:rsidRPr="00B138F3" w:rsidRDefault="00BE2572" w:rsidP="00427CDB">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549FD58" w14:textId="77777777" w:rsidR="00BE2572" w:rsidRPr="00B138F3" w:rsidRDefault="00BE2572" w:rsidP="00427CDB">
            <w:pPr>
              <w:widowControl w:val="0"/>
              <w:jc w:val="center"/>
              <w:rPr>
                <w:rFonts w:ascii="GHEA Grapalat" w:hAnsi="GHEA Grapalat"/>
                <w:b/>
                <w:sz w:val="18"/>
                <w:szCs w:val="18"/>
              </w:rPr>
            </w:pPr>
            <w:r w:rsidRPr="00B138F3">
              <w:rPr>
                <w:rFonts w:ascii="GHEA Grapalat" w:hAnsi="GHEA Grapalat"/>
                <w:b/>
                <w:sz w:val="18"/>
                <w:szCs w:val="18"/>
              </w:rPr>
              <w:t>Сторона,</w:t>
            </w:r>
          </w:p>
          <w:p w14:paraId="128902D8" w14:textId="77777777" w:rsidR="00BE2572" w:rsidRPr="00B138F3" w:rsidRDefault="00BE2572" w:rsidP="00427CDB">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2D3EE532" w14:textId="77777777" w:rsidR="00BE2572" w:rsidRPr="00B138F3" w:rsidRDefault="00BE2572" w:rsidP="00427CDB">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60EB8900" w14:textId="77777777" w:rsidR="00BE2572" w:rsidRPr="00B138F3" w:rsidRDefault="00BE2572" w:rsidP="00427CDB">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2609B991"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A7DBAA" w14:textId="77777777" w:rsidR="00BE2572" w:rsidRPr="00B138F3" w:rsidRDefault="00BE2572" w:rsidP="00427CDB">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5A2B09F" w14:textId="77777777" w:rsidR="00BE2572" w:rsidRPr="00B138F3" w:rsidRDefault="00BE2572" w:rsidP="00427CDB">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D5E8F84" w14:textId="77777777" w:rsidR="00BE2572" w:rsidRPr="00B138F3" w:rsidRDefault="00BE2572" w:rsidP="00427CDB">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FB486EE" w14:textId="77777777" w:rsidR="00BE2572" w:rsidRPr="00B138F3" w:rsidRDefault="00BE2572" w:rsidP="00427CDB">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BA93957" w14:textId="77777777" w:rsidR="00BE2572" w:rsidRPr="00B138F3" w:rsidRDefault="00BE2572" w:rsidP="00427CDB">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14:paraId="041392A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20A5FF"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58D1BED"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1752957"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BFCB10"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6DE2A8F"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3E7E7F7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ED0CCA"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0A10AD94" w14:textId="77777777" w:rsidR="00BE2572" w:rsidRPr="00B138F3" w:rsidRDefault="00BE2572" w:rsidP="00427CDB">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CDFB48C"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1E3806"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B581DDD"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40D0C8B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ED3D25"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94F7567" w14:textId="77777777" w:rsidR="00BE2572" w:rsidRPr="00B138F3" w:rsidRDefault="00BE2572" w:rsidP="00427CDB">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857DCC5"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BD17B5"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обязательно</w:t>
            </w:r>
          </w:p>
          <w:p w14:paraId="4A433FB0" w14:textId="77777777" w:rsidR="00BE2572" w:rsidRPr="00B138F3" w:rsidRDefault="00BE2572" w:rsidP="00427CDB">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0EF20FA"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43350A4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B13A00"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E0ACED8" w14:textId="77777777" w:rsidR="00BE2572" w:rsidRPr="00B138F3" w:rsidRDefault="00BE2572" w:rsidP="00427CDB">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FADFAD4"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7C6000"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обязательно</w:t>
            </w:r>
          </w:p>
          <w:p w14:paraId="0E7B9055"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355CC66D"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A5DC0A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D74477"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316A75CE"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C361AE1"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B208AD"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3038DA5"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6C74E9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B43B47"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252FB9D"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48BBAA8"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84AC5A"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обязательно</w:t>
            </w:r>
          </w:p>
          <w:p w14:paraId="0FD4D323"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2B4A267"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3A09D8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1DE1F8"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072EA5E"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395FAFA"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CA3911"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7FBF865"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87535E0"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C094BE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C82500"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40404C7D"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DC328EE"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062447"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DAA8E55"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3234B36"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C300FC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B0DAEA"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4ACB3D97"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206A9FC"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B42A7A"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обязательно</w:t>
            </w:r>
          </w:p>
          <w:p w14:paraId="0ECE3C9A"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 xml:space="preserve">заполняется наименование лица, являющегося бенефициаром </w:t>
            </w:r>
            <w:r w:rsidRPr="00B138F3">
              <w:rPr>
                <w:rFonts w:ascii="GHEA Grapalat" w:hAnsi="GHEA Grapalat"/>
                <w:sz w:val="18"/>
                <w:szCs w:val="18"/>
              </w:rPr>
              <w:lastRenderedPageBreak/>
              <w:t>(получателем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18F78EDA"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lastRenderedPageBreak/>
              <w:t>заранее заполняется бенефициаром — по приглашению</w:t>
            </w:r>
          </w:p>
        </w:tc>
      </w:tr>
      <w:tr w:rsidR="00B138F3" w:rsidRPr="00B138F3" w14:paraId="0C8AD9A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DACD58"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7046058"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DF0CC5C"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DCCEB3"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необязательно</w:t>
            </w:r>
          </w:p>
          <w:p w14:paraId="16F26460"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C0164F4"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6E0CBDF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CDB78F"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0007D081"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6D69963"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C75178"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68D3C4A"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34EB89A"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95297C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E18F23"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D3D3836"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0A24B42"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2DDC13"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360881D"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0D1C1F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948B14"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5DA82813"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17164862"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E3909F"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обязательно</w:t>
            </w:r>
          </w:p>
          <w:p w14:paraId="5130065E"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A711F7D"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7B30C7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0C2755"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2F4DBD99"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46F68A1"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0DBE5B"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обязательно</w:t>
            </w:r>
          </w:p>
          <w:p w14:paraId="174C890B"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E32389F"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795D5E5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F32ACB"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DBD9299"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CADE428"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168DA6"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A44FF35"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3FF6F4C"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1C79438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F853F9"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ABA2564"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22392E11"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A9199F"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0489B44"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F1C599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1FE130"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290EDE28"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A6D77C7"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98DF91"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47C58216"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C9ADE7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A6AAC8"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7DF2B742"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636D61E0"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50B4CD"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обязательно</w:t>
            </w:r>
          </w:p>
          <w:p w14:paraId="113501EE"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3997B8D7"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2B1C75C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55EE60" w14:textId="77777777" w:rsidR="00BE2572" w:rsidRPr="00B138F3" w:rsidDel="0010680B" w:rsidRDefault="00BE2572" w:rsidP="00427CDB">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77A69C9B"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DD2EE4E"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0CF3E3" w14:textId="77777777" w:rsidR="00BE2572" w:rsidRPr="00B138F3" w:rsidRDefault="00BE2572" w:rsidP="00427CDB">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7BF5253A" w14:textId="77777777" w:rsidR="00BE2572" w:rsidRPr="00B138F3" w:rsidRDefault="00BE2572" w:rsidP="00427CDB">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06A21324"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w:t>
            </w:r>
            <w:r w:rsidRPr="00B138F3">
              <w:rPr>
                <w:rFonts w:ascii="GHEA Grapalat" w:hAnsi="GHEA Grapalat"/>
                <w:sz w:val="18"/>
                <w:szCs w:val="18"/>
              </w:rPr>
              <w:lastRenderedPageBreak/>
              <w:t xml:space="preserve">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2C5034E"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w:t>
            </w:r>
          </w:p>
        </w:tc>
      </w:tr>
      <w:tr w:rsidR="00B138F3" w:rsidRPr="00B138F3" w14:paraId="255FE29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DFB7E5"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A9ED384"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0A25243B"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EBA487"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413B89D"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639E5C9D"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D53DD5C"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4CB644E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84C8B1"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03142896"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765C6C1"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869FCC"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обязательно</w:t>
            </w:r>
          </w:p>
          <w:p w14:paraId="05AD431C"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2F42F29"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4CC21541"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2C324BF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7DB659"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CC92DCC"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CEEF786"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9AB8CF"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78B08A9A"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27C238FF" w14:textId="77777777" w:rsidR="00BE2572" w:rsidRPr="00B138F3" w:rsidRDefault="00BE2572" w:rsidP="00427CDB">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1115CA3"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721BB66C"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45D1554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981606"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591A3DF"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F4864A0"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4913F5"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298F82EF"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019ED801"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6093C70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C1B0D5"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43A99C1E"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CD70257"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819C79"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6A5C91C4"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C50F4CD"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48CC4C31"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6993330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47E9A2"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1DAB044"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DA8CDF6"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F2251F"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обязательно</w:t>
            </w:r>
          </w:p>
          <w:p w14:paraId="5786DD11"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BDBC7F7" w14:textId="77777777" w:rsidR="00BE2572" w:rsidRPr="00B138F3" w:rsidRDefault="00BE2572" w:rsidP="00427CDB">
            <w:pPr>
              <w:widowControl w:val="0"/>
              <w:jc w:val="center"/>
              <w:rPr>
                <w:rFonts w:ascii="GHEA Grapalat" w:hAnsi="GHEA Grapalat"/>
                <w:sz w:val="18"/>
                <w:szCs w:val="18"/>
              </w:rPr>
            </w:pPr>
          </w:p>
        </w:tc>
      </w:tr>
      <w:tr w:rsidR="00B138F3" w:rsidRPr="00B138F3" w14:paraId="1F2EE0E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1AA8AE"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CC5FA12"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2175CBA"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4D43C2"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обязательно</w:t>
            </w:r>
          </w:p>
          <w:p w14:paraId="702D2A70"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FC1F709" w14:textId="77777777" w:rsidR="00BE2572" w:rsidRPr="00B138F3" w:rsidRDefault="00BE2572" w:rsidP="00427CDB">
            <w:pPr>
              <w:widowControl w:val="0"/>
              <w:jc w:val="center"/>
              <w:rPr>
                <w:rFonts w:ascii="GHEA Grapalat" w:hAnsi="GHEA Grapalat"/>
                <w:sz w:val="18"/>
                <w:szCs w:val="18"/>
              </w:rPr>
            </w:pPr>
          </w:p>
        </w:tc>
      </w:tr>
      <w:tr w:rsidR="00B138F3" w:rsidRPr="00B138F3" w14:paraId="537D773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77909A"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59F3601A"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8BA9E75"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5DE69D"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обязательно</w:t>
            </w:r>
          </w:p>
          <w:p w14:paraId="5F64F564"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F26EDCC" w14:textId="77777777" w:rsidR="00BE2572" w:rsidRPr="00B138F3" w:rsidRDefault="00BE2572" w:rsidP="00427CDB">
            <w:pPr>
              <w:widowControl w:val="0"/>
              <w:jc w:val="center"/>
              <w:rPr>
                <w:rFonts w:ascii="GHEA Grapalat" w:hAnsi="GHEA Grapalat"/>
                <w:sz w:val="18"/>
                <w:szCs w:val="18"/>
              </w:rPr>
            </w:pPr>
          </w:p>
        </w:tc>
      </w:tr>
      <w:tr w:rsidR="00B138F3" w:rsidRPr="00B138F3" w14:paraId="2B91554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54279E"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2A80A4AD"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 xml:space="preserve">подпись сотрудника </w:t>
            </w:r>
            <w:r w:rsidRPr="00B138F3">
              <w:rPr>
                <w:rFonts w:ascii="GHEA Grapalat" w:hAnsi="GHEA Grapalat"/>
                <w:sz w:val="18"/>
                <w:szCs w:val="18"/>
              </w:rPr>
              <w:lastRenderedPageBreak/>
              <w:t>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43A573E"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D31A98E"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542AA18"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98417CA" w14:textId="77777777" w:rsidR="00BE2572" w:rsidRPr="00B138F3" w:rsidRDefault="00BE2572" w:rsidP="00427CDB">
            <w:pPr>
              <w:widowControl w:val="0"/>
              <w:jc w:val="center"/>
              <w:rPr>
                <w:rFonts w:ascii="GHEA Grapalat" w:hAnsi="GHEA Grapalat"/>
                <w:sz w:val="18"/>
                <w:szCs w:val="18"/>
              </w:rPr>
            </w:pPr>
          </w:p>
        </w:tc>
      </w:tr>
      <w:tr w:rsidR="00B138F3" w:rsidRPr="00B138F3" w14:paraId="7A82B70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818E24"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236AC87"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685B2C0"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2750C9"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952EB1D"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D1284EF" w14:textId="77777777" w:rsidR="00BE2572" w:rsidRPr="00B138F3" w:rsidRDefault="00BE2572" w:rsidP="00427CDB">
            <w:pPr>
              <w:widowControl w:val="0"/>
              <w:jc w:val="center"/>
              <w:rPr>
                <w:rFonts w:ascii="GHEA Grapalat" w:hAnsi="GHEA Grapalat"/>
                <w:sz w:val="18"/>
                <w:szCs w:val="18"/>
              </w:rPr>
            </w:pPr>
          </w:p>
        </w:tc>
      </w:tr>
      <w:tr w:rsidR="00FF3DE9" w:rsidRPr="00B138F3" w14:paraId="57EA724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B3E767"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27C110E5"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34B1D6B1"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86124E"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378F12F" w14:textId="77777777" w:rsidR="00BE2572" w:rsidRPr="00B138F3" w:rsidRDefault="00BE2572" w:rsidP="00427CDB">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1C97069" w14:textId="77777777" w:rsidR="00BE2572" w:rsidRPr="00B138F3" w:rsidRDefault="00BE2572" w:rsidP="00427CDB">
            <w:pPr>
              <w:widowControl w:val="0"/>
              <w:jc w:val="center"/>
              <w:rPr>
                <w:rFonts w:ascii="GHEA Grapalat" w:hAnsi="GHEA Grapalat"/>
                <w:sz w:val="18"/>
                <w:szCs w:val="18"/>
              </w:rPr>
            </w:pPr>
          </w:p>
        </w:tc>
      </w:tr>
    </w:tbl>
    <w:p w14:paraId="582E79F0" w14:textId="77777777" w:rsidR="00BE2572" w:rsidRPr="00B138F3" w:rsidRDefault="00BE2572" w:rsidP="00427CDB">
      <w:pPr>
        <w:widowControl w:val="0"/>
        <w:ind w:left="567" w:right="565"/>
        <w:jc w:val="center"/>
        <w:rPr>
          <w:rFonts w:ascii="GHEA Grapalat" w:hAnsi="GHEA Grapalat"/>
          <w:b/>
        </w:rPr>
      </w:pPr>
    </w:p>
    <w:p w14:paraId="0A08C0DC" w14:textId="77777777" w:rsidR="00BE2572" w:rsidRPr="00B138F3" w:rsidRDefault="00BE2572" w:rsidP="00427CDB">
      <w:pPr>
        <w:widowControl w:val="0"/>
        <w:ind w:left="567" w:right="565"/>
        <w:jc w:val="center"/>
        <w:rPr>
          <w:rFonts w:ascii="GHEA Grapalat" w:hAnsi="GHEA Grapalat"/>
          <w:b/>
        </w:rPr>
      </w:pPr>
    </w:p>
    <w:p w14:paraId="0CDB7524" w14:textId="77777777" w:rsidR="00BE2572" w:rsidRPr="00B138F3" w:rsidRDefault="00BE2572" w:rsidP="00427CDB">
      <w:pPr>
        <w:widowControl w:val="0"/>
        <w:ind w:left="567" w:right="565"/>
        <w:jc w:val="center"/>
        <w:rPr>
          <w:rFonts w:ascii="GHEA Grapalat" w:hAnsi="GHEA Grapalat"/>
          <w:b/>
        </w:rPr>
      </w:pPr>
    </w:p>
    <w:p w14:paraId="5A29A8EA" w14:textId="77777777" w:rsidR="00BE2572" w:rsidRPr="00B138F3" w:rsidRDefault="00BE2572" w:rsidP="00427CDB">
      <w:pPr>
        <w:widowControl w:val="0"/>
        <w:ind w:left="567" w:right="565"/>
        <w:jc w:val="center"/>
        <w:rPr>
          <w:rFonts w:ascii="GHEA Grapalat" w:hAnsi="GHEA Grapalat"/>
          <w:b/>
        </w:rPr>
      </w:pPr>
    </w:p>
    <w:p w14:paraId="0B41F3C0" w14:textId="77777777" w:rsidR="00BE2572" w:rsidRPr="00B138F3" w:rsidRDefault="00BE2572" w:rsidP="00427CDB">
      <w:pPr>
        <w:widowControl w:val="0"/>
        <w:ind w:left="567" w:right="565"/>
        <w:jc w:val="center"/>
        <w:rPr>
          <w:rFonts w:ascii="GHEA Grapalat" w:hAnsi="GHEA Grapalat"/>
          <w:b/>
        </w:rPr>
      </w:pPr>
    </w:p>
    <w:p w14:paraId="7C30BEF3" w14:textId="77777777" w:rsidR="00BE2572" w:rsidRPr="00B138F3" w:rsidRDefault="00BE2572" w:rsidP="00427CDB">
      <w:pPr>
        <w:widowControl w:val="0"/>
        <w:ind w:left="567" w:right="565"/>
        <w:jc w:val="center"/>
        <w:rPr>
          <w:rFonts w:ascii="GHEA Grapalat" w:hAnsi="GHEA Grapalat"/>
          <w:b/>
        </w:rPr>
      </w:pPr>
    </w:p>
    <w:p w14:paraId="751A64F0" w14:textId="77777777" w:rsidR="00BE2572" w:rsidRPr="00B138F3" w:rsidRDefault="00BE2572" w:rsidP="00427CDB">
      <w:pPr>
        <w:widowControl w:val="0"/>
        <w:ind w:left="567" w:right="565"/>
        <w:jc w:val="center"/>
        <w:rPr>
          <w:rFonts w:ascii="GHEA Grapalat" w:hAnsi="GHEA Grapalat"/>
          <w:b/>
        </w:rPr>
      </w:pPr>
    </w:p>
    <w:p w14:paraId="109F445A" w14:textId="77777777" w:rsidR="00BE2572" w:rsidRPr="00B138F3" w:rsidRDefault="00BE2572" w:rsidP="00427CDB">
      <w:pPr>
        <w:widowControl w:val="0"/>
        <w:ind w:left="567" w:right="565"/>
        <w:jc w:val="center"/>
        <w:rPr>
          <w:rFonts w:ascii="GHEA Grapalat" w:hAnsi="GHEA Grapalat"/>
          <w:b/>
        </w:rPr>
      </w:pPr>
    </w:p>
    <w:p w14:paraId="490DD93B" w14:textId="77777777" w:rsidR="00BE2572" w:rsidRPr="00B138F3" w:rsidRDefault="00BE2572" w:rsidP="00427CDB">
      <w:pPr>
        <w:widowControl w:val="0"/>
        <w:ind w:left="567" w:right="565"/>
        <w:jc w:val="center"/>
        <w:rPr>
          <w:rFonts w:ascii="GHEA Grapalat" w:hAnsi="GHEA Grapalat"/>
          <w:b/>
        </w:rPr>
      </w:pPr>
    </w:p>
    <w:p w14:paraId="3353908A" w14:textId="77777777" w:rsidR="00BE2572" w:rsidRPr="00B138F3" w:rsidRDefault="00BE2572" w:rsidP="00427CDB">
      <w:pPr>
        <w:widowControl w:val="0"/>
        <w:ind w:left="567" w:right="565"/>
        <w:jc w:val="center"/>
        <w:rPr>
          <w:rFonts w:ascii="GHEA Grapalat" w:hAnsi="GHEA Grapalat"/>
          <w:b/>
        </w:rPr>
      </w:pPr>
    </w:p>
    <w:p w14:paraId="27DCCB63" w14:textId="77777777" w:rsidR="000A214C" w:rsidRPr="00B138F3" w:rsidRDefault="000A214C" w:rsidP="00427CDB">
      <w:pPr>
        <w:widowControl w:val="0"/>
        <w:jc w:val="both"/>
        <w:rPr>
          <w:rFonts w:ascii="GHEA Grapalat" w:hAnsi="GHEA Grapalat"/>
        </w:rPr>
      </w:pPr>
      <w:r w:rsidRPr="00B138F3">
        <w:rPr>
          <w:rFonts w:ascii="GHEA Grapalat" w:hAnsi="GHEA Grapalat"/>
        </w:rPr>
        <w:br w:type="page"/>
      </w:r>
    </w:p>
    <w:p w14:paraId="7882DF6C" w14:textId="39B655A1" w:rsidR="00131F0B" w:rsidRDefault="00131F0B" w:rsidP="006918EA">
      <w:pPr>
        <w:widowControl w:val="0"/>
        <w:ind w:firstLine="567"/>
        <w:jc w:val="right"/>
        <w:rPr>
          <w:rFonts w:ascii="GHEA Grapalat" w:hAnsi="GHEA Grapalat"/>
          <w:b/>
        </w:rPr>
      </w:pPr>
      <w:r>
        <w:rPr>
          <w:rFonts w:ascii="GHEA Grapalat" w:hAnsi="GHEA Grapalat"/>
          <w:b/>
        </w:rPr>
        <w:lastRenderedPageBreak/>
        <w:br w:type="page"/>
      </w:r>
    </w:p>
    <w:p w14:paraId="4FC2227A" w14:textId="77777777" w:rsidR="003B2F27" w:rsidRPr="006F1605" w:rsidRDefault="003B2F27" w:rsidP="00427CDB">
      <w:pPr>
        <w:pStyle w:val="norm"/>
        <w:widowControl w:val="0"/>
        <w:spacing w:line="240" w:lineRule="auto"/>
        <w:ind w:firstLine="284"/>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14:paraId="65B1800E" w14:textId="2FC07F61" w:rsidR="003B2F27" w:rsidRPr="00C95D0C" w:rsidRDefault="003B2F27" w:rsidP="00427CDB">
      <w:pPr>
        <w:pStyle w:val="31"/>
        <w:widowControl w:val="0"/>
        <w:spacing w:line="240" w:lineRule="auto"/>
        <w:jc w:val="right"/>
        <w:rPr>
          <w:rFonts w:ascii="GHEA Grapalat" w:hAnsi="GHEA Grapalat" w:cs="Sylfaen"/>
          <w:b/>
          <w:sz w:val="24"/>
          <w:szCs w:val="24"/>
        </w:rPr>
      </w:pPr>
      <w:r w:rsidRPr="00AD29CE">
        <w:rPr>
          <w:rFonts w:ascii="GHEA Grapalat" w:hAnsi="GHEA Grapalat"/>
          <w:b/>
          <w:sz w:val="24"/>
          <w:szCs w:val="24"/>
        </w:rPr>
        <w:t xml:space="preserve">к Приглашению на </w:t>
      </w:r>
      <w:r w:rsidR="000B089E">
        <w:rPr>
          <w:rFonts w:ascii="GHEA Grapalat" w:hAnsi="GHEA Grapalat"/>
          <w:b/>
          <w:sz w:val="24"/>
          <w:szCs w:val="24"/>
        </w:rPr>
        <w:t>запросе котировок</w:t>
      </w:r>
      <w:r w:rsidRPr="00C95D0C">
        <w:rPr>
          <w:rFonts w:ascii="GHEA Grapalat" w:hAnsi="GHEA Grapalat" w:cs="Sylfaen"/>
          <w:b/>
          <w:sz w:val="24"/>
          <w:szCs w:val="24"/>
        </w:rPr>
        <w:br/>
      </w:r>
      <w:r>
        <w:rPr>
          <w:rFonts w:ascii="GHEA Grapalat" w:hAnsi="GHEA Grapalat"/>
          <w:b/>
          <w:sz w:val="24"/>
          <w:szCs w:val="24"/>
        </w:rPr>
        <w:t>под кодом "</w:t>
      </w:r>
      <w:r w:rsidR="00640E26">
        <w:rPr>
          <w:rFonts w:ascii="GHEA Grapalat" w:hAnsi="GHEA Grapalat"/>
          <w:b/>
          <w:sz w:val="24"/>
          <w:szCs w:val="24"/>
        </w:rPr>
        <w:t>ԱՄԱՀ-ԳԱՍՖ-ԳՀԾՁԲ-25/18</w:t>
      </w:r>
      <w:r w:rsidR="00427CDB">
        <w:rPr>
          <w:rFonts w:ascii="GHEA Grapalat" w:hAnsi="GHEA Grapalat"/>
          <w:b/>
          <w:sz w:val="24"/>
          <w:szCs w:val="24"/>
        </w:rPr>
        <w:t xml:space="preserve"> </w:t>
      </w:r>
      <w:r>
        <w:rPr>
          <w:rStyle w:val="af6"/>
          <w:rFonts w:ascii="GHEA Grapalat" w:hAnsi="GHEA Grapalat"/>
          <w:b/>
          <w:sz w:val="24"/>
          <w:szCs w:val="24"/>
        </w:rPr>
        <w:footnoteReference w:customMarkFollows="1" w:id="18"/>
        <w:t>*</w:t>
      </w:r>
    </w:p>
    <w:p w14:paraId="658A7BD7" w14:textId="77777777" w:rsidR="003B2F27" w:rsidRPr="00AD29CE" w:rsidRDefault="003B2F27" w:rsidP="00427CDB">
      <w:pPr>
        <w:widowControl w:val="0"/>
        <w:jc w:val="right"/>
        <w:rPr>
          <w:rFonts w:ascii="GHEA Grapalat" w:hAnsi="GHEA Grapalat"/>
          <w:i/>
        </w:rPr>
      </w:pPr>
    </w:p>
    <w:p w14:paraId="39580FFC" w14:textId="16781FDC" w:rsidR="00D25FC1" w:rsidRPr="00945C1D" w:rsidRDefault="008115D2" w:rsidP="00D25FC1">
      <w:pPr>
        <w:pStyle w:val="aa"/>
        <w:widowControl w:val="0"/>
        <w:spacing w:after="0"/>
        <w:ind w:right="-7"/>
        <w:jc w:val="center"/>
        <w:rPr>
          <w:rFonts w:ascii="Sylfaen" w:hAnsi="Sylfaen"/>
          <w:sz w:val="22"/>
          <w:szCs w:val="22"/>
        </w:rPr>
      </w:pPr>
      <w:r w:rsidRPr="002218F2">
        <w:rPr>
          <w:rFonts w:ascii="Sylfaen" w:hAnsi="Sylfaen"/>
          <w:b/>
          <w:sz w:val="22"/>
          <w:szCs w:val="22"/>
        </w:rPr>
        <w:t xml:space="preserve">ДОГОВОР С ЦЕЛЬЮ ПРИОБРЕТЕНИЯ    </w:t>
      </w:r>
      <w:r w:rsidR="00D25FC1" w:rsidRPr="00945C1D">
        <w:rPr>
          <w:rFonts w:ascii="Sylfaen" w:hAnsi="Sylfaen" w:cs="Arial"/>
          <w:color w:val="000000"/>
          <w:sz w:val="22"/>
          <w:szCs w:val="22"/>
        </w:rPr>
        <w:t>УСЛУГ</w:t>
      </w:r>
      <w:r w:rsidR="00D25FC1">
        <w:rPr>
          <w:rFonts w:ascii="Sylfaen" w:hAnsi="Sylfaen" w:cs="Arial"/>
          <w:color w:val="000000"/>
          <w:sz w:val="22"/>
          <w:szCs w:val="22"/>
          <w:lang w:val="hy-AM"/>
        </w:rPr>
        <w:t xml:space="preserve"> </w:t>
      </w:r>
      <w:r w:rsidR="00D25FC1" w:rsidRPr="00945C1D">
        <w:rPr>
          <w:rFonts w:ascii="Sylfaen" w:hAnsi="Sylfaen" w:cs="Arial"/>
          <w:color w:val="000000"/>
          <w:sz w:val="22"/>
          <w:szCs w:val="22"/>
        </w:rPr>
        <w:t xml:space="preserve"> </w:t>
      </w:r>
      <w:r w:rsidR="00D25FC1" w:rsidRPr="00945C1D">
        <w:rPr>
          <w:rFonts w:ascii="Sylfaen" w:hAnsi="Sylfaen" w:cs="Arial"/>
          <w:color w:val="000000"/>
          <w:sz w:val="22"/>
          <w:szCs w:val="22"/>
          <w:lang w:val="hy-AM"/>
        </w:rPr>
        <w:t>НА</w:t>
      </w:r>
      <w:r w:rsidR="00D25FC1" w:rsidRPr="00945C1D">
        <w:rPr>
          <w:rStyle w:val="y2iqfc"/>
          <w:rFonts w:ascii="Sylfaen" w:hAnsi="Sylfaen"/>
          <w:color w:val="202124"/>
          <w:sz w:val="22"/>
          <w:szCs w:val="22"/>
        </w:rPr>
        <w:t xml:space="preserve"> </w:t>
      </w:r>
      <w:r w:rsidR="00D25FC1" w:rsidRPr="00945C1D">
        <w:rPr>
          <w:rFonts w:ascii="Sylfaen" w:hAnsi="Sylfaen"/>
          <w:sz w:val="22"/>
          <w:szCs w:val="22"/>
        </w:rPr>
        <w:t>РАЗРАБОТК</w:t>
      </w:r>
      <w:r w:rsidR="00D25FC1" w:rsidRPr="00945C1D">
        <w:rPr>
          <w:rFonts w:ascii="Sylfaen" w:hAnsi="Sylfaen"/>
          <w:sz w:val="22"/>
          <w:szCs w:val="22"/>
          <w:lang w:val="hy-AM"/>
        </w:rPr>
        <w:t>У</w:t>
      </w:r>
      <w:r w:rsidR="00D25FC1" w:rsidRPr="00945C1D">
        <w:rPr>
          <w:rFonts w:ascii="Sylfaen" w:hAnsi="Sylfaen"/>
          <w:sz w:val="22"/>
          <w:szCs w:val="22"/>
        </w:rPr>
        <w:t xml:space="preserve"> </w:t>
      </w:r>
      <w:r w:rsidR="00D25FC1" w:rsidRPr="0008277B">
        <w:rPr>
          <w:rFonts w:ascii="Sylfaen" w:hAnsi="Sylfaen"/>
          <w:sz w:val="22"/>
          <w:szCs w:val="22"/>
        </w:rPr>
        <w:t xml:space="preserve"> </w:t>
      </w:r>
      <w:r w:rsidR="00D25FC1" w:rsidRPr="00945C1D">
        <w:rPr>
          <w:rFonts w:ascii="Sylfaen" w:hAnsi="Sylfaen"/>
          <w:sz w:val="22"/>
          <w:szCs w:val="22"/>
        </w:rPr>
        <w:t>ПРОЕКТНО-СМЕТНОЙ ДОКУМЕНТАЦИИ И ОКАЗАНИЕ СМЕТНЫХ УСЛУГ ПО АСФАЛЬТИРОВАНИЮ УЧАСТКА ДОРОГИ СЕЛА ГАЙ ОТ УЛИЦЫ ИСААКЯН</w:t>
      </w:r>
      <w:r w:rsidR="00D25FC1">
        <w:rPr>
          <w:rFonts w:ascii="Sylfaen" w:hAnsi="Sylfaen"/>
          <w:sz w:val="22"/>
          <w:szCs w:val="22"/>
        </w:rPr>
        <w:t>А</w:t>
      </w:r>
      <w:r w:rsidR="00D25FC1" w:rsidRPr="00945C1D">
        <w:rPr>
          <w:rFonts w:ascii="Sylfaen" w:hAnsi="Sylfaen"/>
          <w:sz w:val="22"/>
          <w:szCs w:val="22"/>
        </w:rPr>
        <w:t xml:space="preserve"> ДО СЕЛА МЕЦАМОР</w:t>
      </w:r>
      <w:r w:rsidR="00D25FC1" w:rsidRPr="00945C1D">
        <w:rPr>
          <w:rStyle w:val="y2iqfc"/>
          <w:rFonts w:ascii="Sylfaen" w:hAnsi="Sylfaen"/>
          <w:color w:val="202124"/>
          <w:sz w:val="22"/>
          <w:szCs w:val="22"/>
        </w:rPr>
        <w:t xml:space="preserve"> </w:t>
      </w:r>
      <w:r w:rsidR="00D25FC1" w:rsidRPr="00945C1D">
        <w:rPr>
          <w:rFonts w:ascii="Sylfaen" w:hAnsi="Sylfaen"/>
          <w:spacing w:val="6"/>
          <w:sz w:val="22"/>
          <w:szCs w:val="22"/>
        </w:rPr>
        <w:t>ОБЩИНЫ АРАКС АРМАВИРСКОЙ ОБЛАСТИ РА</w:t>
      </w:r>
    </w:p>
    <w:p w14:paraId="14D1E610" w14:textId="026A1197" w:rsidR="008115D2" w:rsidRDefault="008115D2" w:rsidP="00427CDB">
      <w:pPr>
        <w:widowControl w:val="0"/>
        <w:jc w:val="center"/>
        <w:rPr>
          <w:rFonts w:ascii="GHEA Grapalat" w:hAnsi="GHEA Grapalat"/>
          <w:b/>
        </w:rPr>
      </w:pPr>
    </w:p>
    <w:p w14:paraId="0FE640FF" w14:textId="6D3D7258" w:rsidR="008115D2" w:rsidRPr="00C95D0C" w:rsidRDefault="008115D2" w:rsidP="008115D2">
      <w:pPr>
        <w:pStyle w:val="31"/>
        <w:widowControl w:val="0"/>
        <w:spacing w:line="240" w:lineRule="auto"/>
        <w:jc w:val="center"/>
        <w:rPr>
          <w:rFonts w:ascii="GHEA Grapalat" w:hAnsi="GHEA Grapalat" w:cs="Sylfaen"/>
          <w:b/>
          <w:sz w:val="24"/>
          <w:szCs w:val="24"/>
        </w:rPr>
      </w:pPr>
      <w:r>
        <w:rPr>
          <w:rFonts w:ascii="GHEA Grapalat" w:hAnsi="GHEA Grapalat"/>
          <w:b/>
          <w:sz w:val="24"/>
          <w:szCs w:val="24"/>
        </w:rPr>
        <w:t>"</w:t>
      </w:r>
      <w:r w:rsidR="00640E26">
        <w:rPr>
          <w:rFonts w:ascii="GHEA Grapalat" w:hAnsi="GHEA Grapalat"/>
          <w:b/>
          <w:sz w:val="24"/>
          <w:szCs w:val="24"/>
        </w:rPr>
        <w:t>ԱՄԱՀ-ԳԱՍՖ-ԳՀԾՁԲ-25/18</w:t>
      </w:r>
      <w:r>
        <w:rPr>
          <w:rFonts w:ascii="GHEA Grapalat" w:hAnsi="GHEA Grapalat"/>
          <w:b/>
          <w:sz w:val="24"/>
          <w:szCs w:val="24"/>
        </w:rPr>
        <w:t xml:space="preserve"> "</w:t>
      </w:r>
      <w:r>
        <w:rPr>
          <w:rStyle w:val="af6"/>
          <w:rFonts w:ascii="GHEA Grapalat" w:hAnsi="GHEA Grapalat"/>
          <w:b/>
          <w:sz w:val="24"/>
          <w:szCs w:val="24"/>
        </w:rPr>
        <w:footnoteReference w:customMarkFollows="1" w:id="19"/>
        <w:t>*</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9"/>
        <w:gridCol w:w="4542"/>
      </w:tblGrid>
      <w:tr w:rsidR="003B2F27" w14:paraId="7C8D8047" w14:textId="77777777" w:rsidTr="005B7138">
        <w:tc>
          <w:tcPr>
            <w:tcW w:w="4643" w:type="dxa"/>
          </w:tcPr>
          <w:p w14:paraId="597AEA5B" w14:textId="77777777" w:rsidR="003B2F27" w:rsidRPr="00D04EA3" w:rsidRDefault="003B2F27" w:rsidP="00427CDB">
            <w:pPr>
              <w:widowControl w:val="0"/>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5B7D9A18" w14:textId="77777777" w:rsidR="003B2F27" w:rsidRPr="00D04EA3" w:rsidRDefault="003B2F27" w:rsidP="00427CDB">
            <w:pPr>
              <w:widowControl w:val="0"/>
              <w:tabs>
                <w:tab w:val="left" w:pos="1701"/>
                <w:tab w:val="left" w:pos="2552"/>
                <w:tab w:val="left" w:pos="8865"/>
              </w:tabs>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52229879" w14:textId="77777777" w:rsidR="008115D2" w:rsidRPr="002218F2" w:rsidRDefault="008115D2" w:rsidP="008115D2">
      <w:pPr>
        <w:widowControl w:val="0"/>
        <w:jc w:val="both"/>
        <w:rPr>
          <w:rFonts w:ascii="Sylfaen" w:hAnsi="Sylfaen"/>
          <w:sz w:val="22"/>
          <w:szCs w:val="22"/>
        </w:rPr>
      </w:pPr>
      <w:r w:rsidRPr="002218F2">
        <w:rPr>
          <w:rFonts w:ascii="Sylfaen" w:hAnsi="Sylfaen"/>
          <w:sz w:val="22"/>
          <w:szCs w:val="22"/>
        </w:rPr>
        <w:t>Муниципалитет  Аракс Армавирской</w:t>
      </w:r>
      <w:r w:rsidRPr="002218F2">
        <w:rPr>
          <w:rFonts w:ascii="Sylfaen" w:hAnsi="Sylfaen"/>
          <w:sz w:val="22"/>
          <w:szCs w:val="22"/>
          <w:lang w:val="en-US"/>
        </w:rPr>
        <w:t>օ</w:t>
      </w:r>
      <w:proofErr w:type="spellStart"/>
      <w:r w:rsidRPr="002218F2">
        <w:rPr>
          <w:rFonts w:ascii="Sylfaen" w:hAnsi="Sylfaen"/>
          <w:sz w:val="22"/>
          <w:szCs w:val="22"/>
        </w:rPr>
        <w:t>бласти</w:t>
      </w:r>
      <w:proofErr w:type="spellEnd"/>
      <w:r w:rsidRPr="002218F2">
        <w:rPr>
          <w:rFonts w:ascii="Sylfaen" w:hAnsi="Sylfaen"/>
          <w:sz w:val="22"/>
          <w:szCs w:val="22"/>
        </w:rPr>
        <w:t xml:space="preserve"> РА, в лице </w:t>
      </w:r>
      <w:proofErr w:type="spellStart"/>
      <w:r w:rsidRPr="002218F2">
        <w:rPr>
          <w:rFonts w:ascii="Sylfaen" w:hAnsi="Sylfaen"/>
          <w:sz w:val="22"/>
          <w:szCs w:val="22"/>
        </w:rPr>
        <w:t>Казара</w:t>
      </w:r>
      <w:proofErr w:type="spellEnd"/>
      <w:r w:rsidRPr="002218F2">
        <w:rPr>
          <w:rFonts w:ascii="Sylfaen" w:hAnsi="Sylfaen"/>
          <w:sz w:val="22"/>
          <w:szCs w:val="22"/>
        </w:rPr>
        <w:t xml:space="preserve"> Казаряна, действующего на основании устава муниципалитета, (далее — "Заказчик), с одной стороны, и</w:t>
      </w:r>
      <w:r w:rsidRPr="002218F2">
        <w:rPr>
          <w:rFonts w:ascii="Sylfaen" w:hAnsi="Sylfaen" w:cs="Courier New"/>
          <w:sz w:val="22"/>
          <w:szCs w:val="22"/>
          <w:lang w:val="en-US"/>
        </w:rPr>
        <w:t> </w:t>
      </w:r>
      <w:r w:rsidRPr="002218F2">
        <w:rPr>
          <w:rFonts w:ascii="Sylfaen" w:hAnsi="Sylfaen"/>
          <w:sz w:val="22"/>
          <w:szCs w:val="22"/>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37DD1040" w14:textId="77777777" w:rsidR="008115D2" w:rsidRDefault="008115D2" w:rsidP="00427CDB">
      <w:pPr>
        <w:jc w:val="center"/>
        <w:rPr>
          <w:rFonts w:ascii="GHEA Grapalat" w:hAnsi="GHEA Grapalat"/>
          <w:b/>
        </w:rPr>
      </w:pPr>
    </w:p>
    <w:p w14:paraId="15A8D56B" w14:textId="0F11C5C7" w:rsidR="003B2F27" w:rsidRPr="00D04EA3" w:rsidRDefault="003B2F27" w:rsidP="00427CDB">
      <w:pPr>
        <w:jc w:val="center"/>
        <w:rPr>
          <w:rFonts w:ascii="GHEA Grapalat" w:hAnsi="GHEA Grapalat"/>
          <w:b/>
        </w:rPr>
      </w:pPr>
      <w:r w:rsidRPr="00D04EA3">
        <w:rPr>
          <w:rFonts w:ascii="GHEA Grapalat" w:hAnsi="GHEA Grapalat"/>
          <w:b/>
        </w:rPr>
        <w:t>1. ПРЕДМЕТ ДОГОВОРА</w:t>
      </w:r>
    </w:p>
    <w:p w14:paraId="091036FA" w14:textId="51083F6E" w:rsidR="003B2F27" w:rsidRPr="00AD29CE" w:rsidRDefault="003B2F27" w:rsidP="00427CDB">
      <w:pPr>
        <w:widowControl w:val="0"/>
        <w:tabs>
          <w:tab w:val="left" w:pos="1134"/>
        </w:tabs>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Заказчик поручает, а Исполнитель принимает обязательство по предоставлению</w:t>
      </w:r>
      <w:r w:rsidR="008115D2">
        <w:rPr>
          <w:rFonts w:ascii="GHEA Grapalat" w:hAnsi="GHEA Grapalat"/>
        </w:rPr>
        <w:t xml:space="preserve"> </w:t>
      </w:r>
      <w:r w:rsidR="008115D2" w:rsidRPr="002218F2">
        <w:rPr>
          <w:rFonts w:ascii="Sylfaen" w:hAnsi="Sylfaen"/>
          <w:spacing w:val="6"/>
          <w:sz w:val="22"/>
          <w:szCs w:val="22"/>
        </w:rPr>
        <w:t>услуг</w:t>
      </w:r>
      <w:r w:rsidR="008115D2" w:rsidRPr="002218F2">
        <w:rPr>
          <w:rFonts w:ascii="Sylfaen" w:hAnsi="Sylfaen"/>
          <w:spacing w:val="6"/>
          <w:sz w:val="22"/>
          <w:szCs w:val="22"/>
          <w:lang w:val="hy-AM"/>
        </w:rPr>
        <w:t xml:space="preserve"> выполняемых</w:t>
      </w:r>
      <w:r w:rsidR="008115D2" w:rsidRPr="002218F2">
        <w:rPr>
          <w:rFonts w:ascii="Sylfaen" w:hAnsi="Sylfaen"/>
          <w:spacing w:val="6"/>
          <w:sz w:val="22"/>
          <w:szCs w:val="22"/>
        </w:rPr>
        <w:t xml:space="preserve"> техникой</w:t>
      </w:r>
      <w:r w:rsidR="008115D2" w:rsidRPr="00AD29CE">
        <w:rPr>
          <w:rFonts w:ascii="GHEA Grapalat" w:hAnsi="GHEA Grapalat"/>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13EA58C1" w14:textId="77777777" w:rsidR="008115D2" w:rsidRDefault="003B2F27" w:rsidP="008115D2">
      <w:pPr>
        <w:widowControl w:val="0"/>
        <w:tabs>
          <w:tab w:val="left" w:pos="1134"/>
        </w:tabs>
        <w:ind w:firstLine="567"/>
        <w:jc w:val="both"/>
        <w:rPr>
          <w:rFonts w:ascii="GHEA Grapalat" w:hAnsi="GHEA Grapalat"/>
          <w:vertAlign w:val="superscrip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p>
    <w:p w14:paraId="4D9EC35C" w14:textId="0EA61117" w:rsidR="003B2F27" w:rsidRPr="00AD29CE" w:rsidRDefault="00DA3C30" w:rsidP="008115D2">
      <w:pPr>
        <w:widowControl w:val="0"/>
        <w:tabs>
          <w:tab w:val="left" w:pos="1134"/>
        </w:tabs>
        <w:ind w:firstLine="567"/>
        <w:jc w:val="both"/>
        <w:rPr>
          <w:rFonts w:ascii="GHEA Grapalat" w:hAnsi="GHEA Grapalat" w:cs="Sylfaen"/>
          <w:b/>
          <w:smallCaps/>
        </w:rPr>
      </w:pPr>
      <w:r w:rsidRPr="008115D2">
        <w:rPr>
          <w:rFonts w:ascii="GHEA Grapalat" w:hAnsi="GHEA Grapalat"/>
        </w:rPr>
        <w:t>1</w:t>
      </w:r>
      <w:r w:rsidR="003B2F27" w:rsidRPr="008115D2">
        <w:rPr>
          <w:rFonts w:ascii="GHEA Grapalat" w:hAnsi="GHEA Grapalat"/>
          <w:b/>
          <w:smallCaps/>
        </w:rPr>
        <w:t>2</w:t>
      </w:r>
      <w:r w:rsidR="003B2F27" w:rsidRPr="00AD29CE">
        <w:rPr>
          <w:rFonts w:ascii="GHEA Grapalat" w:hAnsi="GHEA Grapalat"/>
          <w:b/>
          <w:smallCaps/>
        </w:rPr>
        <w:t>. ПРАВА И ОБЯЗАННОСТИ СТОРОН</w:t>
      </w:r>
    </w:p>
    <w:p w14:paraId="5EB97BAF" w14:textId="77777777" w:rsidR="003B2F27" w:rsidRPr="00AD29CE" w:rsidRDefault="003B2F27" w:rsidP="00427CDB">
      <w:pPr>
        <w:widowControl w:val="0"/>
        <w:tabs>
          <w:tab w:val="left" w:pos="1134"/>
        </w:tabs>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0CCACB8F" w14:textId="77777777" w:rsidR="003B2F27" w:rsidRPr="00AD29CE" w:rsidRDefault="003B2F27" w:rsidP="00427CDB">
      <w:pPr>
        <w:widowControl w:val="0"/>
        <w:tabs>
          <w:tab w:val="left" w:pos="1276"/>
        </w:tabs>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14:paraId="5AEFDE67" w14:textId="77777777" w:rsidR="003B2F27" w:rsidRPr="00AD29CE" w:rsidRDefault="003B2F27" w:rsidP="00427CDB">
      <w:pPr>
        <w:widowControl w:val="0"/>
        <w:tabs>
          <w:tab w:val="left" w:pos="1276"/>
        </w:tabs>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3F33EAC3" w14:textId="77777777" w:rsidR="003B2F27" w:rsidRPr="00BC61E7" w:rsidRDefault="003B2F27" w:rsidP="00427CDB">
      <w:pPr>
        <w:widowControl w:val="0"/>
        <w:tabs>
          <w:tab w:val="left" w:pos="1134"/>
        </w:tabs>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 xml:space="preserve">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w:t>
      </w:r>
      <w:r w:rsidRPr="00AD29CE">
        <w:rPr>
          <w:rFonts w:ascii="GHEA Grapalat" w:hAnsi="GHEA Grapalat"/>
        </w:rPr>
        <w:lastRenderedPageBreak/>
        <w:t>предусмотренного пунктом 5.2 договора, а также пени, предус</w:t>
      </w:r>
      <w:r>
        <w:rPr>
          <w:rFonts w:ascii="GHEA Grapalat" w:hAnsi="GHEA Grapalat"/>
        </w:rPr>
        <w:t>мотренной пунктом 5.3 договора;</w:t>
      </w:r>
      <w:r w:rsidR="00DA3C30" w:rsidRPr="00DA3C30">
        <w:rPr>
          <w:rFonts w:ascii="GHEA Grapalat" w:hAnsi="GHEA Grapalat"/>
          <w:vertAlign w:val="superscript"/>
        </w:rPr>
        <w:t>15.2</w:t>
      </w:r>
    </w:p>
    <w:p w14:paraId="45C21068" w14:textId="77777777" w:rsidR="003B2F27" w:rsidRPr="00BC61E7" w:rsidRDefault="003B2F27" w:rsidP="00427CDB">
      <w:pPr>
        <w:widowControl w:val="0"/>
        <w:tabs>
          <w:tab w:val="left" w:pos="1080"/>
          <w:tab w:val="left" w:pos="1134"/>
        </w:tabs>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40FC5041" w14:textId="77777777" w:rsidR="003B2F27" w:rsidRPr="00AD29CE" w:rsidRDefault="003B2F27" w:rsidP="00427CDB">
      <w:pPr>
        <w:widowControl w:val="0"/>
        <w:tabs>
          <w:tab w:val="left" w:pos="1276"/>
        </w:tabs>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2A9FABBA" w14:textId="77777777" w:rsidR="003B2F27" w:rsidRPr="00AD29CE" w:rsidRDefault="003B2F27" w:rsidP="00427CDB">
      <w:pPr>
        <w:widowControl w:val="0"/>
        <w:tabs>
          <w:tab w:val="left" w:pos="1134"/>
        </w:tabs>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4A8BB771" w14:textId="77777777" w:rsidR="003B2F27" w:rsidRPr="00AD29CE" w:rsidRDefault="003B2F27" w:rsidP="00427CDB">
      <w:pPr>
        <w:widowControl w:val="0"/>
        <w:tabs>
          <w:tab w:val="left" w:pos="1134"/>
        </w:tabs>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6D093EB8" w14:textId="77777777" w:rsidR="003B2F27" w:rsidRPr="00AD29CE" w:rsidRDefault="003B2F27" w:rsidP="00427CDB">
      <w:pPr>
        <w:widowControl w:val="0"/>
        <w:tabs>
          <w:tab w:val="left" w:pos="1134"/>
        </w:tabs>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16B7FC6D" w14:textId="77777777" w:rsidR="00830C72" w:rsidRDefault="003B2F27" w:rsidP="008115D2">
      <w:pPr>
        <w:widowControl w:val="0"/>
        <w:tabs>
          <w:tab w:val="left" w:pos="1276"/>
        </w:tabs>
        <w:ind w:firstLine="567"/>
        <w:jc w:val="both"/>
        <w:rPr>
          <w:rFonts w:ascii="GHEA Grapalat" w:hAnsi="GHEA Grapalat"/>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257F86D1" w14:textId="77777777" w:rsidR="003B2F27" w:rsidRPr="00780EB7" w:rsidRDefault="003B2F27" w:rsidP="008115D2">
      <w:pPr>
        <w:widowControl w:val="0"/>
        <w:tabs>
          <w:tab w:val="left" w:pos="1276"/>
        </w:tabs>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14:paraId="2863D618" w14:textId="77777777" w:rsidR="003B2F27" w:rsidRPr="00AD29CE" w:rsidRDefault="003B2F27" w:rsidP="00427CDB">
      <w:pPr>
        <w:widowControl w:val="0"/>
        <w:tabs>
          <w:tab w:val="left" w:pos="1134"/>
        </w:tabs>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19192C37" w14:textId="77777777" w:rsidR="003B2F27" w:rsidRPr="00AD29CE" w:rsidRDefault="003B2F27" w:rsidP="00427CDB">
      <w:pPr>
        <w:widowControl w:val="0"/>
        <w:tabs>
          <w:tab w:val="left" w:pos="1276"/>
        </w:tabs>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14:paraId="75C1F71E" w14:textId="77777777" w:rsidR="003B2F27" w:rsidRPr="00AD29CE" w:rsidRDefault="003B2F27" w:rsidP="00427CDB">
      <w:pPr>
        <w:widowControl w:val="0"/>
        <w:tabs>
          <w:tab w:val="left" w:pos="1134"/>
        </w:tabs>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2D32427F" w14:textId="77777777" w:rsidR="003B2F27" w:rsidRPr="00AD29CE" w:rsidRDefault="003B2F27" w:rsidP="00427CDB">
      <w:pPr>
        <w:widowControl w:val="0"/>
        <w:tabs>
          <w:tab w:val="left" w:pos="1276"/>
        </w:tabs>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14:paraId="7C2DBAB4" w14:textId="77777777" w:rsidR="003B2F27" w:rsidRPr="00AD29CE" w:rsidRDefault="003B2F27" w:rsidP="00427CDB">
      <w:pPr>
        <w:widowControl w:val="0"/>
        <w:tabs>
          <w:tab w:val="left" w:pos="1276"/>
        </w:tabs>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016090EB" w14:textId="77777777" w:rsidR="003B2F27" w:rsidRPr="00AD29CE" w:rsidRDefault="003B2F27" w:rsidP="00427CDB">
      <w:pPr>
        <w:widowControl w:val="0"/>
        <w:tabs>
          <w:tab w:val="left" w:pos="1276"/>
        </w:tabs>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70A42EDB" w14:textId="77777777" w:rsidR="00BF30C1" w:rsidRPr="00675CA2" w:rsidRDefault="00BF30C1" w:rsidP="00427CDB">
      <w:pPr>
        <w:widowControl w:val="0"/>
        <w:ind w:firstLine="567"/>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14:paraId="65A67D32" w14:textId="77777777" w:rsidR="00BF30C1" w:rsidRPr="00675CA2" w:rsidRDefault="00BF30C1" w:rsidP="00427CDB">
      <w:pPr>
        <w:widowControl w:val="0"/>
        <w:ind w:firstLine="708"/>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14:paraId="3F1DD349" w14:textId="77777777" w:rsidR="00BF30C1" w:rsidRPr="00675CA2" w:rsidRDefault="00BF30C1" w:rsidP="00427CDB">
      <w:pPr>
        <w:widowControl w:val="0"/>
        <w:ind w:firstLine="708"/>
        <w:jc w:val="both"/>
        <w:rPr>
          <w:rFonts w:ascii="GHEA Grapalat" w:hAnsi="GHEA Grapalat"/>
        </w:rPr>
      </w:pPr>
      <w:r w:rsidRPr="00675CA2">
        <w:rPr>
          <w:rFonts w:ascii="GHEA Grapalat" w:hAnsi="GHEA Grapalat"/>
        </w:rPr>
        <w:t xml:space="preserve">б. </w:t>
      </w:r>
      <w:r w:rsidR="00097FDB" w:rsidRPr="00675CA2">
        <w:rPr>
          <w:rFonts w:ascii="GHEA Grapalat" w:hAnsi="GHEA Grapalat"/>
        </w:rPr>
        <w:t>потер</w:t>
      </w:r>
      <w:r w:rsidR="00CE3C86" w:rsidRPr="00675CA2">
        <w:rPr>
          <w:rFonts w:ascii="GHEA Grapalat" w:hAnsi="GHEA Grapalat"/>
        </w:rPr>
        <w:t>ями</w:t>
      </w:r>
      <w:r w:rsidRPr="00675CA2">
        <w:rPr>
          <w:rFonts w:ascii="GHEA Grapalat" w:hAnsi="GHEA Grapalat"/>
        </w:rPr>
        <w:t xml:space="preserve"> считаются такие проектные отклонения, которые приводят к изменению фактически выполненных работ (</w:t>
      </w:r>
      <w:r w:rsidR="00CE3C86" w:rsidRPr="00675CA2">
        <w:rPr>
          <w:rFonts w:ascii="GHEA Grapalat" w:hAnsi="GHEA Grapalat"/>
        </w:rPr>
        <w:t>разрушению</w:t>
      </w:r>
      <w:r w:rsidRPr="00675CA2">
        <w:rPr>
          <w:rFonts w:ascii="GHEA Grapalat" w:hAnsi="GHEA Grapalat"/>
        </w:rPr>
        <w:t xml:space="preserve">, реконструкции и т.д.) и </w:t>
      </w:r>
      <w:r w:rsidR="00157ECC" w:rsidRPr="00675CA2">
        <w:rPr>
          <w:rFonts w:ascii="GHEA Grapalat" w:hAnsi="GHEA Grapalat"/>
        </w:rPr>
        <w:t xml:space="preserve">к </w:t>
      </w:r>
      <w:r w:rsidRPr="00675CA2">
        <w:rPr>
          <w:rFonts w:ascii="GHEA Grapalat" w:hAnsi="GHEA Grapalat"/>
        </w:rPr>
        <w:t xml:space="preserve">выполнению дополнительных работ, а размер штрафа равен пятидесяти процентам </w:t>
      </w:r>
      <w:r w:rsidRPr="00675CA2">
        <w:rPr>
          <w:rFonts w:ascii="GHEA Grapalat" w:hAnsi="GHEA Grapalat"/>
        </w:rPr>
        <w:lastRenderedPageBreak/>
        <w:t>стоимости фактически выполненных работ, приведшим к потере</w:t>
      </w:r>
      <w:r w:rsidR="00CF6889">
        <w:rPr>
          <w:rStyle w:val="af6"/>
          <w:rFonts w:ascii="GHEA Grapalat" w:hAnsi="GHEA Grapalat"/>
        </w:rPr>
        <w:footnoteReference w:customMarkFollows="1" w:id="20"/>
        <w:t>16</w:t>
      </w:r>
      <w:r w:rsidRPr="00675CA2">
        <w:rPr>
          <w:rFonts w:ascii="GHEA Grapalat" w:hAnsi="GHEA Grapalat"/>
        </w:rPr>
        <w:t>.</w:t>
      </w:r>
      <w:r w:rsidR="003F1048" w:rsidRPr="00675CA2">
        <w:rPr>
          <w:rFonts w:ascii="GHEA Grapalat" w:hAnsi="GHEA Grapalat"/>
          <w:lang w:val="hy-AM"/>
        </w:rPr>
        <w:t xml:space="preserve"> </w:t>
      </w:r>
      <w:r w:rsidRPr="00675CA2">
        <w:rPr>
          <w:rFonts w:ascii="GHEA Grapalat" w:hAnsi="GHEA Grapalat"/>
        </w:rPr>
        <w:t xml:space="preserve"> </w:t>
      </w:r>
    </w:p>
    <w:p w14:paraId="763F757A" w14:textId="77777777" w:rsidR="003B2F27" w:rsidRPr="00AD29CE" w:rsidRDefault="003B2F27" w:rsidP="00427CDB">
      <w:pPr>
        <w:widowControl w:val="0"/>
        <w:jc w:val="center"/>
        <w:rPr>
          <w:rFonts w:ascii="GHEA Grapalat" w:hAnsi="GHEA Grapalat" w:cs="Sylfaen"/>
          <w:b/>
        </w:rPr>
      </w:pPr>
      <w:r w:rsidRPr="00AD29CE">
        <w:rPr>
          <w:rFonts w:ascii="GHEA Grapalat" w:hAnsi="GHEA Grapalat"/>
          <w:b/>
        </w:rPr>
        <w:t>3. ПОРЯДОК СДАЧИ И ПРИЕМКИ УСЛУГИ</w:t>
      </w:r>
    </w:p>
    <w:p w14:paraId="7B8AC0FA" w14:textId="77777777" w:rsidR="00184C37" w:rsidRDefault="00184C37" w:rsidP="00427CDB">
      <w:pPr>
        <w:widowControl w:val="0"/>
        <w:tabs>
          <w:tab w:val="left" w:pos="1134"/>
        </w:tabs>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r w:rsidR="009962D6" w:rsidRPr="009962D6">
        <w:rPr>
          <w:rFonts w:ascii="GHEA Grapalat" w:hAnsi="GHEA Grapalat"/>
          <w:vertAlign w:val="superscript"/>
        </w:rPr>
        <w:t>16.1</w:t>
      </w:r>
    </w:p>
    <w:p w14:paraId="151A3A2C" w14:textId="77777777" w:rsidR="00184C37" w:rsidRDefault="00184C37" w:rsidP="00427CDB">
      <w:pPr>
        <w:widowControl w:val="0"/>
        <w:tabs>
          <w:tab w:val="left" w:pos="1134"/>
        </w:tabs>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14:paraId="2A366D7F" w14:textId="77777777" w:rsidR="00184C37" w:rsidRDefault="00184C37" w:rsidP="00427CDB">
      <w:pPr>
        <w:widowControl w:val="0"/>
        <w:tabs>
          <w:tab w:val="left" w:pos="1134"/>
        </w:tabs>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05136DDE" w14:textId="77777777" w:rsidR="00184C37" w:rsidRDefault="00184C37" w:rsidP="00427CDB">
      <w:pPr>
        <w:widowControl w:val="0"/>
        <w:tabs>
          <w:tab w:val="left" w:pos="1134"/>
        </w:tabs>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556A9120" w14:textId="77777777" w:rsidR="00184C37" w:rsidRDefault="00184C37" w:rsidP="00427CDB">
      <w:pPr>
        <w:widowControl w:val="0"/>
        <w:tabs>
          <w:tab w:val="left" w:pos="1134"/>
        </w:tabs>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14:paraId="744E4A4B" w14:textId="77777777" w:rsidR="00184C37" w:rsidRDefault="00184C37" w:rsidP="00427CDB">
      <w:pPr>
        <w:widowControl w:val="0"/>
        <w:tabs>
          <w:tab w:val="left" w:pos="1134"/>
        </w:tabs>
        <w:ind w:firstLine="567"/>
        <w:jc w:val="both"/>
        <w:rPr>
          <w:rFonts w:ascii="GHEA Grapalat" w:hAnsi="GHEA Grapalat" w:cs="Sylfaen"/>
        </w:rPr>
      </w:pPr>
      <w:r>
        <w:rPr>
          <w:rFonts w:ascii="GHEA Grapalat" w:hAnsi="GHEA Grapalat"/>
        </w:rPr>
        <w:t>3.3.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14:paraId="7A851EFF" w14:textId="77777777" w:rsidR="00184C37" w:rsidRPr="008F582C" w:rsidRDefault="00184C37" w:rsidP="00427CDB">
      <w:pPr>
        <w:widowControl w:val="0"/>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6003114C" w14:textId="77777777" w:rsidR="0034272D" w:rsidRDefault="0034272D" w:rsidP="00427CDB">
      <w:pPr>
        <w:widowControl w:val="0"/>
        <w:jc w:val="center"/>
        <w:rPr>
          <w:rFonts w:ascii="GHEA Grapalat" w:hAnsi="GHEA Grapalat"/>
          <w:b/>
        </w:rPr>
      </w:pPr>
    </w:p>
    <w:p w14:paraId="70BB89C4" w14:textId="77777777" w:rsidR="003B2F27" w:rsidRPr="00AD29CE" w:rsidRDefault="003B2F27" w:rsidP="00427CDB">
      <w:pPr>
        <w:widowControl w:val="0"/>
        <w:jc w:val="center"/>
        <w:rPr>
          <w:rFonts w:ascii="GHEA Grapalat" w:hAnsi="GHEA Grapalat" w:cs="Sylfaen"/>
          <w:b/>
        </w:rPr>
      </w:pPr>
      <w:r w:rsidRPr="00AD29CE">
        <w:rPr>
          <w:rFonts w:ascii="GHEA Grapalat" w:hAnsi="GHEA Grapalat"/>
          <w:b/>
        </w:rPr>
        <w:t>4. ЦЕНА ДОГОВОРА</w:t>
      </w:r>
    </w:p>
    <w:p w14:paraId="65A11964" w14:textId="77777777" w:rsidR="003B2F27" w:rsidRPr="00D04EA3" w:rsidRDefault="003B2F27" w:rsidP="00427CDB">
      <w:pPr>
        <w:widowControl w:val="0"/>
        <w:tabs>
          <w:tab w:val="left" w:pos="1134"/>
        </w:tabs>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xml:space="preserve">) драмов РА, </w:t>
      </w:r>
      <w:r w:rsidRPr="00AD29CE">
        <w:rPr>
          <w:rFonts w:ascii="GHEA Grapalat" w:hAnsi="GHEA Grapalat"/>
        </w:rPr>
        <w:lastRenderedPageBreak/>
        <w:t>включая НДС</w:t>
      </w:r>
      <w:r w:rsidR="00AD2CE2">
        <w:rPr>
          <w:rStyle w:val="af6"/>
          <w:rFonts w:ascii="GHEA Grapalat" w:hAnsi="GHEA Grapalat"/>
        </w:rPr>
        <w:footnoteReference w:customMarkFollows="1" w:id="21"/>
        <w:t>17</w:t>
      </w:r>
      <w:r>
        <w:rPr>
          <w:rFonts w:ascii="GHEA Grapalat" w:hAnsi="GHEA Grapalat"/>
        </w:rPr>
        <w:t>.</w:t>
      </w:r>
    </w:p>
    <w:p w14:paraId="7057EE76" w14:textId="77777777" w:rsidR="003B2F27" w:rsidRPr="00AD29CE" w:rsidRDefault="003B2F27" w:rsidP="00427CDB">
      <w:pPr>
        <w:widowControl w:val="0"/>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78641C99" w14:textId="77777777" w:rsidR="003B2F27" w:rsidRPr="00AD29CE" w:rsidRDefault="003B2F27" w:rsidP="00427CDB">
      <w:pPr>
        <w:widowControl w:val="0"/>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33AA23FA" w14:textId="77777777" w:rsidR="003B2F27" w:rsidRPr="00844C3A" w:rsidRDefault="003B2F27" w:rsidP="00427CDB">
      <w:pPr>
        <w:widowControl w:val="0"/>
        <w:tabs>
          <w:tab w:val="left" w:pos="1276"/>
        </w:tabs>
        <w:ind w:firstLine="567"/>
        <w:jc w:val="both"/>
        <w:rPr>
          <w:rFonts w:ascii="GHEA Grapalat" w:hAnsi="GHEA Grapalat"/>
        </w:rPr>
      </w:pPr>
      <w:r w:rsidRPr="00AD29CE">
        <w:rPr>
          <w:rFonts w:ascii="GHEA Grapalat" w:hAnsi="GHEA Grapalat"/>
        </w:rPr>
        <w:t>4.1.</w:t>
      </w:r>
      <w:r>
        <w:rPr>
          <w:rFonts w:ascii="GHEA Grapalat" w:hAnsi="GHEA Grapalat"/>
        </w:rPr>
        <w:t>1.</w:t>
      </w:r>
      <w:r>
        <w:rPr>
          <w:rFonts w:ascii="GHEA Grapalat" w:hAnsi="GHEA Grapalat"/>
        </w:rPr>
        <w:tab/>
      </w:r>
      <w:r w:rsidRPr="00AD29CE">
        <w:rPr>
          <w:rFonts w:ascii="GHEA Grapalat" w:hAnsi="GHEA Grapalat"/>
        </w:rPr>
        <w:t>Заказчик перечи</w:t>
      </w:r>
      <w:r>
        <w:rPr>
          <w:rFonts w:ascii="GHEA Grapalat" w:hAnsi="GHEA Grapalat"/>
        </w:rPr>
        <w:t>сляет сумму в размере до</w:t>
      </w:r>
      <w:r w:rsidRPr="00844C3A">
        <w:rPr>
          <w:rFonts w:ascii="GHEA Grapalat" w:hAnsi="GHEA Grapalat"/>
        </w:rPr>
        <w:t>_______</w:t>
      </w:r>
      <w:r>
        <w:rPr>
          <w:rFonts w:ascii="GHEA Grapalat" w:hAnsi="GHEA Grapalat"/>
        </w:rPr>
        <w:t xml:space="preserve"> (</w:t>
      </w:r>
      <w:r w:rsidRPr="00844C3A">
        <w:rPr>
          <w:rFonts w:ascii="GHEA Grapalat" w:hAnsi="GHEA Grapalat"/>
        </w:rPr>
        <w:t>________________</w:t>
      </w:r>
      <w:r w:rsidRPr="00AD29CE">
        <w:rPr>
          <w:rFonts w:ascii="GHEA Grapalat" w:hAnsi="GHEA Grapalat"/>
        </w:rPr>
        <w:t xml:space="preserve">) </w:t>
      </w:r>
      <w:r w:rsidRPr="00844C3A">
        <w:rPr>
          <w:rFonts w:ascii="GHEA Grapalat" w:hAnsi="GHEA Grapalat"/>
        </w:rPr>
        <w:t xml:space="preserve">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076092" w:rsidRPr="00B138F3">
        <w:rPr>
          <w:rFonts w:ascii="GHEA Grapalat" w:hAnsi="GHEA Grapalat"/>
        </w:rPr>
        <w:t xml:space="preserve">При этом до полного погашения предоплаты платежи </w:t>
      </w:r>
      <w:r w:rsidR="00076092" w:rsidRPr="00AD29CE">
        <w:rPr>
          <w:rFonts w:ascii="GHEA Grapalat" w:hAnsi="GHEA Grapalat"/>
        </w:rPr>
        <w:t>Исполнител</w:t>
      </w:r>
      <w:r w:rsidR="00076092">
        <w:rPr>
          <w:rFonts w:ascii="GHEA Grapalat" w:hAnsi="GHEA Grapalat"/>
        </w:rPr>
        <w:t>ю</w:t>
      </w:r>
      <w:r w:rsidR="00076092" w:rsidRPr="00750E05">
        <w:rPr>
          <w:rFonts w:ascii="GHEA Grapalat" w:hAnsi="GHEA Grapalat"/>
        </w:rPr>
        <w:t xml:space="preserve"> не</w:t>
      </w:r>
      <w:r w:rsidR="00076092" w:rsidRPr="00B138F3">
        <w:rPr>
          <w:rFonts w:ascii="GHEA Grapalat" w:hAnsi="GHEA Grapalat"/>
        </w:rPr>
        <w:t xml:space="preserve"> производятся</w:t>
      </w:r>
      <w:r w:rsidR="00076092">
        <w:rPr>
          <w:rStyle w:val="af6"/>
          <w:rFonts w:ascii="GHEA Grapalat" w:hAnsi="GHEA Grapalat"/>
        </w:rPr>
        <w:t xml:space="preserve"> </w:t>
      </w:r>
      <w:r w:rsidR="00AD2CE2">
        <w:rPr>
          <w:rStyle w:val="af6"/>
          <w:rFonts w:ascii="GHEA Grapalat" w:hAnsi="GHEA Grapalat"/>
        </w:rPr>
        <w:footnoteReference w:customMarkFollows="1" w:id="22"/>
        <w:t>18</w:t>
      </w:r>
      <w:r w:rsidRPr="00844C3A">
        <w:rPr>
          <w:rFonts w:ascii="GHEA Grapalat" w:hAnsi="GHEA Grapalat"/>
        </w:rPr>
        <w:t>.</w:t>
      </w:r>
    </w:p>
    <w:p w14:paraId="2132F42E" w14:textId="77777777" w:rsidR="003B2F27" w:rsidRDefault="003B2F27" w:rsidP="00427CDB">
      <w:pPr>
        <w:widowControl w:val="0"/>
        <w:tabs>
          <w:tab w:val="left" w:pos="1134"/>
        </w:tabs>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603F00">
        <w:rPr>
          <w:rFonts w:ascii="GHEA Grapalat" w:hAnsi="GHEA Grapalat"/>
        </w:rPr>
        <w:t xml:space="preserve">----ого </w:t>
      </w:r>
      <w:r w:rsidRPr="00AD29CE">
        <w:rPr>
          <w:rFonts w:ascii="GHEA Grapalat" w:hAnsi="GHEA Grapalat"/>
        </w:rPr>
        <w:t xml:space="preserve"> декабря данного года. </w:t>
      </w:r>
    </w:p>
    <w:p w14:paraId="3ACE51B1" w14:textId="77777777" w:rsidR="009B7BE7" w:rsidRPr="009B7BE7" w:rsidRDefault="009B7BE7" w:rsidP="00427CDB">
      <w:pPr>
        <w:widowControl w:val="0"/>
        <w:tabs>
          <w:tab w:val="left" w:pos="1134"/>
        </w:tabs>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Pr="009B7BE7">
        <w:rPr>
          <w:rFonts w:ascii="GHEA Grapalat" w:hAnsi="GHEA Grapalat"/>
          <w:vertAlign w:val="superscript"/>
        </w:rPr>
        <w:t>18.1</w:t>
      </w:r>
      <w:r>
        <w:rPr>
          <w:rFonts w:ascii="GHEA Grapalat" w:hAnsi="GHEA Grapalat"/>
          <w:vertAlign w:val="superscript"/>
        </w:rPr>
        <w:t xml:space="preserve"> </w:t>
      </w:r>
      <w:r>
        <w:rPr>
          <w:rFonts w:ascii="GHEA Grapalat" w:hAnsi="GHEA Grapalat"/>
        </w:rPr>
        <w:t>.</w:t>
      </w:r>
    </w:p>
    <w:p w14:paraId="1820C9FF" w14:textId="77777777" w:rsidR="003B2F27" w:rsidRPr="00F146DC" w:rsidRDefault="0020572B" w:rsidP="00427CDB">
      <w:pPr>
        <w:pStyle w:val="norm"/>
        <w:widowControl w:val="0"/>
        <w:spacing w:line="240" w:lineRule="auto"/>
        <w:ind w:firstLine="567"/>
        <w:rPr>
          <w:rFonts w:ascii="GHEA Grapalat" w:hAnsi="GHEA Grapalat"/>
          <w:sz w:val="24"/>
          <w:szCs w:val="24"/>
        </w:rPr>
      </w:pPr>
      <w:r>
        <w:rPr>
          <w:rFonts w:ascii="GHEA Grapalat" w:hAnsi="GHEA Grapalat"/>
          <w:sz w:val="24"/>
          <w:szCs w:val="24"/>
        </w:rPr>
        <w:t xml:space="preserve">4.3 </w:t>
      </w:r>
      <w:r w:rsidR="003B2F27">
        <w:rPr>
          <w:rFonts w:ascii="GHEA Grapalat" w:hAnsi="GHEA Grapalat"/>
          <w:sz w:val="24"/>
          <w:szCs w:val="24"/>
        </w:rPr>
        <w:t>В</w:t>
      </w:r>
      <w:r w:rsidR="003B2F27" w:rsidRPr="00F77167">
        <w:rPr>
          <w:rFonts w:ascii="GHEA Grapalat" w:hAnsi="GHEA Grapalat"/>
          <w:sz w:val="24"/>
          <w:szCs w:val="24"/>
        </w:rPr>
        <w:t xml:space="preserve"> случае </w:t>
      </w:r>
      <w:r w:rsidR="003B2F27">
        <w:rPr>
          <w:rFonts w:ascii="GHEA Grapalat" w:hAnsi="GHEA Grapalat"/>
          <w:sz w:val="24"/>
          <w:szCs w:val="24"/>
        </w:rPr>
        <w:t>закупок</w:t>
      </w:r>
      <w:r w:rsidR="003B2F27" w:rsidRPr="00F77167">
        <w:rPr>
          <w:rFonts w:ascii="GHEA Grapalat" w:hAnsi="GHEA Grapalat"/>
          <w:sz w:val="24"/>
          <w:szCs w:val="24"/>
        </w:rPr>
        <w:t xml:space="preserve">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w:t>
      </w:r>
      <w:r w:rsidR="003B2F27">
        <w:rPr>
          <w:rFonts w:ascii="GHEA Grapalat" w:hAnsi="GHEA Grapalat"/>
          <w:sz w:val="24"/>
          <w:szCs w:val="24"/>
        </w:rPr>
        <w:t xml:space="preserve"> ВС</w:t>
      </w:r>
      <w:r w:rsidR="003B2F27" w:rsidRPr="00104AE5">
        <w:rPr>
          <w:rFonts w:ascii="GHEA Grapalat" w:hAnsi="GHEA Grapalat"/>
          <w:sz w:val="24"/>
          <w:szCs w:val="24"/>
        </w:rPr>
        <w:t>=</w:t>
      </w:r>
      <w:r w:rsidR="003B2F27" w:rsidRPr="00F146DC">
        <w:rPr>
          <w:rFonts w:ascii="GHEA Grapalat" w:hAnsi="GHEA Grapalat"/>
          <w:sz w:val="24"/>
          <w:szCs w:val="24"/>
        </w:rPr>
        <w:t xml:space="preserve"> </w:t>
      </w:r>
      <w:r w:rsidR="003B2F27" w:rsidRPr="00D87896">
        <w:rPr>
          <w:rFonts w:ascii="GHEA Grapalat" w:hAnsi="GHEA Grapalat"/>
          <w:sz w:val="24"/>
          <w:szCs w:val="24"/>
        </w:rPr>
        <w:t>ЦУ/</w:t>
      </w:r>
      <w:proofErr w:type="spellStart"/>
      <w:r w:rsidR="003B2F27" w:rsidRPr="00D87896">
        <w:rPr>
          <w:rFonts w:ascii="GHEA Grapalat" w:hAnsi="GHEA Grapalat"/>
          <w:sz w:val="24"/>
          <w:szCs w:val="24"/>
        </w:rPr>
        <w:t>СЦx</w:t>
      </w:r>
      <w:r w:rsidR="003B2F27">
        <w:rPr>
          <w:rFonts w:ascii="GHEA Grapalat" w:hAnsi="GHEA Grapalat"/>
          <w:sz w:val="24"/>
          <w:szCs w:val="24"/>
        </w:rPr>
        <w:t>У</w:t>
      </w:r>
      <w:r w:rsidR="003B2F27" w:rsidRPr="00D87896">
        <w:rPr>
          <w:rFonts w:ascii="GHEA Grapalat" w:hAnsi="GHEA Grapalat"/>
          <w:sz w:val="24"/>
          <w:szCs w:val="24"/>
        </w:rPr>
        <w:t>x</w:t>
      </w:r>
      <w:r w:rsidR="003B2F27">
        <w:rPr>
          <w:rFonts w:ascii="GHEA Grapalat" w:hAnsi="GHEA Grapalat"/>
          <w:sz w:val="24"/>
          <w:szCs w:val="24"/>
        </w:rPr>
        <w:t>К</w:t>
      </w:r>
      <w:proofErr w:type="spellEnd"/>
    </w:p>
    <w:p w14:paraId="3CF1F52F" w14:textId="77777777" w:rsidR="003B2F27" w:rsidRPr="00F77167" w:rsidRDefault="003B2F27" w:rsidP="00427CDB">
      <w:pPr>
        <w:pStyle w:val="norm"/>
        <w:widowControl w:val="0"/>
        <w:spacing w:line="240" w:lineRule="auto"/>
        <w:ind w:firstLine="567"/>
        <w:rPr>
          <w:rFonts w:ascii="GHEA Grapalat" w:hAnsi="GHEA Grapalat"/>
          <w:sz w:val="24"/>
          <w:szCs w:val="24"/>
        </w:rPr>
      </w:pPr>
      <w:r w:rsidRPr="00F77167">
        <w:rPr>
          <w:rFonts w:ascii="GHEA Grapalat" w:hAnsi="GHEA Grapalat"/>
          <w:sz w:val="24"/>
          <w:szCs w:val="24"/>
        </w:rPr>
        <w:t>В</w:t>
      </w:r>
      <w:r>
        <w:rPr>
          <w:rFonts w:ascii="GHEA Grapalat" w:hAnsi="GHEA Grapalat"/>
          <w:sz w:val="24"/>
          <w:szCs w:val="24"/>
        </w:rPr>
        <w:t>С</w:t>
      </w:r>
      <w:r w:rsidRPr="00F77167">
        <w:rPr>
          <w:rFonts w:ascii="GHEA Grapalat" w:hAnsi="GHEA Grapalat"/>
          <w:sz w:val="24"/>
          <w:szCs w:val="24"/>
        </w:rPr>
        <w:t>-сумма, выплачиваемая за оказание отдельных видов услуг, установленных договором;</w:t>
      </w:r>
    </w:p>
    <w:p w14:paraId="2957D2BC" w14:textId="77777777" w:rsidR="003B2F27" w:rsidRPr="00F77167" w:rsidRDefault="003B2F27" w:rsidP="00427CDB">
      <w:pPr>
        <w:pStyle w:val="norm"/>
        <w:widowControl w:val="0"/>
        <w:spacing w:line="240" w:lineRule="auto"/>
        <w:ind w:firstLine="567"/>
        <w:rPr>
          <w:rFonts w:ascii="GHEA Grapalat" w:hAnsi="GHEA Grapalat"/>
          <w:sz w:val="24"/>
          <w:szCs w:val="24"/>
        </w:rPr>
      </w:pPr>
      <w:r w:rsidRPr="00D87896">
        <w:rPr>
          <w:rFonts w:ascii="GHEA Grapalat" w:hAnsi="GHEA Grapalat"/>
          <w:sz w:val="24"/>
          <w:szCs w:val="24"/>
        </w:rPr>
        <w:t>ЦУ</w:t>
      </w:r>
      <w:r w:rsidRPr="00F77167">
        <w:rPr>
          <w:rFonts w:ascii="GHEA Grapalat" w:hAnsi="GHEA Grapalat"/>
          <w:sz w:val="24"/>
          <w:szCs w:val="24"/>
        </w:rPr>
        <w:t xml:space="preserve"> -итоговая цена, предложенная </w:t>
      </w:r>
      <w:r w:rsidR="008F050F">
        <w:rPr>
          <w:rFonts w:ascii="GHEA Grapalat" w:hAnsi="GHEA Grapalat"/>
          <w:sz w:val="24"/>
          <w:szCs w:val="24"/>
        </w:rPr>
        <w:t>ото</w:t>
      </w:r>
      <w:r w:rsidRPr="00F77167">
        <w:rPr>
          <w:rFonts w:ascii="GHEA Grapalat" w:hAnsi="GHEA Grapalat"/>
          <w:sz w:val="24"/>
          <w:szCs w:val="24"/>
        </w:rPr>
        <w:t>бранным участником:</w:t>
      </w:r>
    </w:p>
    <w:p w14:paraId="293C34CA" w14:textId="77777777" w:rsidR="003B2F27" w:rsidRPr="00F77167" w:rsidRDefault="003B2F27" w:rsidP="00427CDB">
      <w:pPr>
        <w:pStyle w:val="norm"/>
        <w:widowControl w:val="0"/>
        <w:spacing w:line="240" w:lineRule="auto"/>
        <w:ind w:firstLine="567"/>
        <w:rPr>
          <w:rFonts w:ascii="GHEA Grapalat" w:hAnsi="GHEA Grapalat"/>
          <w:sz w:val="24"/>
          <w:szCs w:val="24"/>
        </w:rPr>
      </w:pPr>
      <w:r>
        <w:rPr>
          <w:rFonts w:ascii="GHEA Grapalat" w:hAnsi="GHEA Grapalat"/>
          <w:sz w:val="24"/>
          <w:szCs w:val="24"/>
        </w:rPr>
        <w:t>СЦ</w:t>
      </w:r>
      <w:r w:rsidRPr="00F77167">
        <w:rPr>
          <w:rFonts w:ascii="GHEA Grapalat" w:hAnsi="GHEA Grapalat"/>
          <w:sz w:val="24"/>
          <w:szCs w:val="24"/>
        </w:rPr>
        <w:t>- совокупность максимальных единиц цен, установленных для оказания услуги:</w:t>
      </w:r>
    </w:p>
    <w:p w14:paraId="05C1EF98" w14:textId="77777777" w:rsidR="003B2F27" w:rsidRPr="00F77167" w:rsidRDefault="003B2F27" w:rsidP="00427CDB">
      <w:pPr>
        <w:pStyle w:val="norm"/>
        <w:widowControl w:val="0"/>
        <w:spacing w:line="240" w:lineRule="auto"/>
        <w:ind w:firstLine="567"/>
        <w:rPr>
          <w:rFonts w:ascii="GHEA Grapalat" w:hAnsi="GHEA Grapalat"/>
          <w:sz w:val="24"/>
          <w:szCs w:val="24"/>
        </w:rPr>
      </w:pPr>
      <w:r>
        <w:rPr>
          <w:rFonts w:ascii="GHEA Grapalat" w:hAnsi="GHEA Grapalat"/>
          <w:sz w:val="24"/>
          <w:szCs w:val="24"/>
        </w:rPr>
        <w:t>У</w:t>
      </w:r>
      <w:r w:rsidRPr="00F77167">
        <w:rPr>
          <w:rFonts w:ascii="GHEA Grapalat" w:hAnsi="GHEA Grapalat"/>
          <w:sz w:val="24"/>
          <w:szCs w:val="24"/>
        </w:rPr>
        <w:t>-</w:t>
      </w:r>
      <w:r>
        <w:rPr>
          <w:rFonts w:ascii="GHEA Grapalat" w:hAnsi="GHEA Grapalat"/>
          <w:sz w:val="24"/>
          <w:szCs w:val="24"/>
        </w:rPr>
        <w:t>ц</w:t>
      </w:r>
      <w:r w:rsidRPr="00F77167">
        <w:rPr>
          <w:rFonts w:ascii="GHEA Grapalat" w:hAnsi="GHEA Grapalat"/>
          <w:sz w:val="24"/>
          <w:szCs w:val="24"/>
        </w:rPr>
        <w:t>ена на максимальную единицу предоставленной услуги</w:t>
      </w:r>
    </w:p>
    <w:p w14:paraId="7C115542" w14:textId="77777777" w:rsidR="003B2F27" w:rsidRPr="00CD3395" w:rsidRDefault="003B2F27" w:rsidP="00427CDB">
      <w:pPr>
        <w:widowControl w:val="0"/>
        <w:ind w:firstLine="720"/>
        <w:jc w:val="both"/>
        <w:rPr>
          <w:rFonts w:ascii="GHEA Grapalat" w:hAnsi="GHEA Grapalat" w:cs="Sylfaen"/>
        </w:rPr>
      </w:pPr>
      <w:r>
        <w:rPr>
          <w:rFonts w:ascii="GHEA Grapalat" w:hAnsi="GHEA Grapalat"/>
        </w:rPr>
        <w:t>К</w:t>
      </w:r>
      <w:r w:rsidRPr="00F77167">
        <w:rPr>
          <w:rFonts w:ascii="GHEA Grapalat" w:hAnsi="GHEA Grapalat"/>
        </w:rPr>
        <w:t>-количество предоставленных услуг</w:t>
      </w:r>
      <w:r>
        <w:rPr>
          <w:rFonts w:ascii="GHEA Grapalat" w:hAnsi="GHEA Grapalat"/>
        </w:rPr>
        <w:t>.</w:t>
      </w:r>
      <w:r w:rsidR="005C3713">
        <w:rPr>
          <w:rStyle w:val="af6"/>
          <w:rFonts w:ascii="GHEA Grapalat" w:hAnsi="GHEA Grapalat" w:cs="Sylfaen"/>
        </w:rPr>
        <w:footnoteReference w:customMarkFollows="1" w:id="23"/>
        <w:t>19</w:t>
      </w:r>
    </w:p>
    <w:p w14:paraId="4000CA46" w14:textId="77777777" w:rsidR="003B2F27" w:rsidRPr="00AD29CE" w:rsidRDefault="003B2F27" w:rsidP="00427CDB">
      <w:pPr>
        <w:widowControl w:val="0"/>
        <w:ind w:firstLine="720"/>
        <w:jc w:val="center"/>
        <w:rPr>
          <w:rFonts w:ascii="GHEA Grapalat" w:hAnsi="GHEA Grapalat" w:cs="Sylfaen"/>
        </w:rPr>
      </w:pPr>
    </w:p>
    <w:p w14:paraId="795CBEA9" w14:textId="77777777" w:rsidR="00D932B2" w:rsidRDefault="00D932B2" w:rsidP="00427CDB">
      <w:pPr>
        <w:rPr>
          <w:rFonts w:ascii="GHEA Grapalat" w:hAnsi="GHEA Grapalat"/>
          <w:b/>
        </w:rPr>
      </w:pPr>
      <w:r>
        <w:rPr>
          <w:rFonts w:ascii="GHEA Grapalat" w:hAnsi="GHEA Grapalat"/>
          <w:b/>
        </w:rPr>
        <w:br w:type="page"/>
      </w:r>
    </w:p>
    <w:p w14:paraId="760B546C" w14:textId="77777777" w:rsidR="003B2F27" w:rsidRPr="00AD29CE" w:rsidRDefault="003B2F27" w:rsidP="00427CDB">
      <w:pPr>
        <w:widowControl w:val="0"/>
        <w:jc w:val="center"/>
        <w:rPr>
          <w:rFonts w:ascii="GHEA Grapalat" w:hAnsi="GHEA Grapalat" w:cs="Sylfaen"/>
          <w:b/>
        </w:rPr>
      </w:pPr>
      <w:r w:rsidRPr="00AD29CE">
        <w:rPr>
          <w:rFonts w:ascii="GHEA Grapalat" w:hAnsi="GHEA Grapalat"/>
          <w:b/>
        </w:rPr>
        <w:lastRenderedPageBreak/>
        <w:t>5. ОТВЕТСТВЕННОСТЬ СТОРОН</w:t>
      </w:r>
    </w:p>
    <w:p w14:paraId="2BB2BD54" w14:textId="77777777" w:rsidR="003B2F27" w:rsidRPr="00AD29CE" w:rsidRDefault="003B2F27" w:rsidP="00427CDB">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0316105E" w14:textId="77777777" w:rsidR="003B2F27" w:rsidRPr="00AD29CE" w:rsidRDefault="003B2F27" w:rsidP="00427CDB">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Pr>
          <w:rStyle w:val="af6"/>
          <w:rFonts w:ascii="GHEA Grapalat" w:hAnsi="GHEA Grapalat"/>
        </w:rPr>
        <w:footnoteReference w:customMarkFollows="1" w:id="24"/>
        <w:t>20</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007E9941" w14:textId="77777777" w:rsidR="003B2F27" w:rsidRPr="00AD29CE" w:rsidRDefault="003B2F27" w:rsidP="00427CDB">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14:paraId="13CA0173" w14:textId="77777777" w:rsidR="003B2F27" w:rsidRPr="00AD29CE" w:rsidRDefault="003B2F27" w:rsidP="00427CDB">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47A6510B" w14:textId="77777777" w:rsidR="003B2F27" w:rsidRPr="00844C3A" w:rsidRDefault="003B2F27" w:rsidP="00427CDB">
      <w:pPr>
        <w:widowControl w:val="0"/>
        <w:tabs>
          <w:tab w:val="left" w:pos="1134"/>
        </w:tabs>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14:paraId="527FE985" w14:textId="77777777" w:rsidR="003B2F27" w:rsidRPr="00844C3A" w:rsidRDefault="003B2F27" w:rsidP="00427CDB">
      <w:pPr>
        <w:widowControl w:val="0"/>
        <w:tabs>
          <w:tab w:val="left" w:pos="1134"/>
        </w:tabs>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102E6D29" w14:textId="77777777" w:rsidR="003B2F27" w:rsidRPr="00AD29CE" w:rsidRDefault="003B2F27" w:rsidP="00427CDB">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14:paraId="601E6934" w14:textId="77777777" w:rsidR="003B2F27" w:rsidRPr="00AD29CE" w:rsidRDefault="003B2F27" w:rsidP="00427CDB">
      <w:pPr>
        <w:widowControl w:val="0"/>
        <w:ind w:firstLine="720"/>
        <w:jc w:val="center"/>
        <w:rPr>
          <w:rFonts w:ascii="GHEA Grapalat" w:hAnsi="GHEA Grapalat" w:cs="Sylfaen"/>
        </w:rPr>
      </w:pPr>
    </w:p>
    <w:p w14:paraId="09B6C949" w14:textId="77777777" w:rsidR="003B2F27" w:rsidRPr="00AD29CE" w:rsidRDefault="003B2F27" w:rsidP="00427CDB">
      <w:pPr>
        <w:widowControl w:val="0"/>
        <w:jc w:val="center"/>
        <w:rPr>
          <w:rFonts w:ascii="GHEA Grapalat" w:hAnsi="GHEA Grapalat" w:cs="Sylfaen"/>
        </w:rPr>
      </w:pPr>
      <w:r w:rsidRPr="00AD29CE">
        <w:rPr>
          <w:rFonts w:ascii="GHEA Grapalat" w:hAnsi="GHEA Grapalat"/>
          <w:b/>
        </w:rPr>
        <w:t>6. ДЕЙСТВИЕ НЕПРЕОДОЛИМОЙ СИЛЫ (ФОРС-МАЖОР)</w:t>
      </w:r>
    </w:p>
    <w:p w14:paraId="44549D62" w14:textId="77777777" w:rsidR="003B2F27" w:rsidRPr="00AD29CE" w:rsidRDefault="003B2F27" w:rsidP="00427CDB">
      <w:pPr>
        <w:widowControl w:val="0"/>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7D26845A" w14:textId="77777777" w:rsidR="0043443E" w:rsidRPr="00E661BE" w:rsidRDefault="0043443E" w:rsidP="00427CDB">
      <w:pPr>
        <w:jc w:val="center"/>
        <w:rPr>
          <w:rFonts w:ascii="GHEA Grapalat" w:hAnsi="GHEA Grapalat"/>
          <w:b/>
        </w:rPr>
      </w:pPr>
    </w:p>
    <w:p w14:paraId="49B06309" w14:textId="77777777" w:rsidR="003B2F27" w:rsidRPr="00E661BE" w:rsidRDefault="003B2F27" w:rsidP="00427CDB">
      <w:pPr>
        <w:jc w:val="center"/>
        <w:rPr>
          <w:rFonts w:ascii="GHEA Grapalat" w:hAnsi="GHEA Grapalat"/>
          <w:b/>
        </w:rPr>
      </w:pPr>
      <w:r w:rsidRPr="00AD29CE">
        <w:rPr>
          <w:rFonts w:ascii="GHEA Grapalat" w:hAnsi="GHEA Grapalat"/>
          <w:b/>
        </w:rPr>
        <w:t>7. ИНЫЕ УСЛОВИЯ</w:t>
      </w:r>
    </w:p>
    <w:p w14:paraId="0ED4314E" w14:textId="77777777" w:rsidR="0043443E" w:rsidRPr="00E661BE" w:rsidRDefault="0043443E" w:rsidP="00427CDB">
      <w:pPr>
        <w:jc w:val="center"/>
        <w:rPr>
          <w:rFonts w:ascii="GHEA Grapalat" w:hAnsi="GHEA Grapalat" w:cs="Sylfaen"/>
          <w:b/>
        </w:rPr>
      </w:pPr>
    </w:p>
    <w:p w14:paraId="7D74396D" w14:textId="77777777" w:rsidR="003B2F27" w:rsidRPr="00AD29CE" w:rsidRDefault="003B2F27" w:rsidP="00427CDB">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6ECBFE5C" w14:textId="77777777" w:rsidR="003B2F27" w:rsidRPr="00AD29CE" w:rsidRDefault="003B2F27" w:rsidP="00427CDB">
      <w:pPr>
        <w:widowControl w:val="0"/>
        <w:ind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4517F5">
        <w:rPr>
          <w:rStyle w:val="af6"/>
          <w:rFonts w:ascii="GHEA Grapalat" w:hAnsi="GHEA Grapalat" w:cs="Sylfaen"/>
        </w:rPr>
        <w:footnoteReference w:customMarkFollows="1" w:id="25"/>
        <w:t>21</w:t>
      </w:r>
    </w:p>
    <w:p w14:paraId="22EA01B1" w14:textId="77777777" w:rsidR="003B2F27" w:rsidRPr="00AD29CE" w:rsidRDefault="003B2F27" w:rsidP="00427CDB">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64F96EE" w14:textId="77777777" w:rsidR="003B2F27" w:rsidRPr="00844C3A" w:rsidRDefault="003B2F27" w:rsidP="00427CDB">
      <w:pPr>
        <w:widowControl w:val="0"/>
        <w:tabs>
          <w:tab w:val="left" w:pos="1134"/>
        </w:tabs>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65DE1B5" w14:textId="77777777" w:rsidR="003B2F27" w:rsidRPr="00AD29CE" w:rsidRDefault="003B2F27" w:rsidP="00427CDB">
      <w:pPr>
        <w:widowControl w:val="0"/>
        <w:tabs>
          <w:tab w:val="left" w:pos="1134"/>
        </w:tabs>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 xml:space="preserve">Споры в связи с договором подлежат рассмотрению в судах Республики </w:t>
      </w:r>
      <w:r w:rsidRPr="00AD29CE">
        <w:rPr>
          <w:rFonts w:ascii="GHEA Grapalat" w:hAnsi="GHEA Grapalat"/>
        </w:rPr>
        <w:lastRenderedPageBreak/>
        <w:t>Армения.</w:t>
      </w:r>
    </w:p>
    <w:p w14:paraId="4AA8ADE7" w14:textId="77777777" w:rsidR="003B2F27" w:rsidRPr="00AD29CE" w:rsidRDefault="003B2F27" w:rsidP="00427CDB">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442445E4" w14:textId="77777777" w:rsidR="003B2F27" w:rsidRPr="00AD29CE" w:rsidRDefault="003B2F27" w:rsidP="00427CDB">
      <w:pPr>
        <w:widowControl w:val="0"/>
        <w:tabs>
          <w:tab w:val="left" w:pos="1134"/>
        </w:tabs>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3E9A26E7" w14:textId="77777777" w:rsidR="003B2F27" w:rsidRPr="00AD29CE" w:rsidRDefault="003B2F27" w:rsidP="00427CDB">
      <w:pPr>
        <w:widowControl w:val="0"/>
        <w:tabs>
          <w:tab w:val="left" w:pos="1134"/>
        </w:tabs>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3AD3350C" w14:textId="77777777" w:rsidR="003B2F27" w:rsidRPr="00AD29CE" w:rsidRDefault="003B2F27" w:rsidP="00427CDB">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53A6F1FD" w14:textId="77777777" w:rsidR="003B2F27" w:rsidRPr="00AD29CE" w:rsidRDefault="003B2F27" w:rsidP="00427CDB">
      <w:pPr>
        <w:widowControl w:val="0"/>
        <w:tabs>
          <w:tab w:val="left" w:pos="1134"/>
        </w:tabs>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469E4E94" w14:textId="77777777" w:rsidR="003B2F27" w:rsidRPr="00AD29CE" w:rsidRDefault="003B2F27" w:rsidP="00427CDB">
      <w:pPr>
        <w:widowControl w:val="0"/>
        <w:tabs>
          <w:tab w:val="left" w:pos="1134"/>
        </w:tabs>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26"/>
        <w:t>22</w:t>
      </w:r>
      <w:r w:rsidRPr="00AD29CE">
        <w:rPr>
          <w:rFonts w:ascii="GHEA Grapalat" w:hAnsi="GHEA Grapalat"/>
        </w:rPr>
        <w:t>.</w:t>
      </w:r>
    </w:p>
    <w:p w14:paraId="42394B2C" w14:textId="77777777" w:rsidR="003B2F27" w:rsidRPr="00AD29CE" w:rsidRDefault="003B2F27" w:rsidP="00427CDB">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27"/>
        <w:t>23</w:t>
      </w:r>
      <w:r w:rsidRPr="00AD29CE">
        <w:rPr>
          <w:rFonts w:ascii="GHEA Grapalat" w:hAnsi="GHEA Grapalat"/>
        </w:rPr>
        <w:t>.</w:t>
      </w:r>
    </w:p>
    <w:p w14:paraId="2B05B4CC" w14:textId="77777777" w:rsidR="003B2F27" w:rsidRPr="00AD29CE" w:rsidRDefault="003B2F27" w:rsidP="00427CDB">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14F5B979" w14:textId="77777777" w:rsidR="003B2F27" w:rsidRPr="00AD29CE" w:rsidRDefault="003B2F27" w:rsidP="00427CDB">
      <w:pPr>
        <w:widowControl w:val="0"/>
        <w:tabs>
          <w:tab w:val="left" w:pos="720"/>
          <w:tab w:val="left" w:pos="1134"/>
        </w:tabs>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44F4BF03" w14:textId="77777777" w:rsidR="00785BA2" w:rsidRDefault="003B2F27" w:rsidP="00785BA2">
      <w:pPr>
        <w:widowControl w:val="0"/>
        <w:ind w:firstLine="567"/>
        <w:jc w:val="both"/>
        <w:rPr>
          <w:rFonts w:ascii="GHEA Grapalat" w:hAnsi="GHEA Grapalat"/>
          <w:lang w:val="hy-AM"/>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w:t>
      </w:r>
      <w:r w:rsidRPr="00AD29CE">
        <w:rPr>
          <w:rFonts w:ascii="GHEA Grapalat" w:hAnsi="GHEA Grapalat"/>
        </w:rPr>
        <w:lastRenderedPageBreak/>
        <w:t xml:space="preserve">регулирующими отношения, связанные с данными сделками, и за них ответственен </w:t>
      </w:r>
    </w:p>
    <w:p w14:paraId="2FB828C6" w14:textId="18E93075" w:rsidR="003B2F27" w:rsidRPr="00AD29CE" w:rsidRDefault="003B2F27" w:rsidP="00785BA2">
      <w:pPr>
        <w:widowControl w:val="0"/>
        <w:ind w:firstLine="567"/>
        <w:jc w:val="both"/>
        <w:rPr>
          <w:rFonts w:ascii="GHEA Grapalat" w:hAnsi="GHEA Grapalat"/>
        </w:rPr>
      </w:pPr>
      <w:r w:rsidRPr="00AD29CE">
        <w:rPr>
          <w:rFonts w:ascii="GHEA Grapalat" w:hAnsi="GHEA Grapalat"/>
        </w:rPr>
        <w:t xml:space="preserve">переговоров. В случае недостижения согласия споры разрешаются в </w:t>
      </w:r>
      <w:r w:rsidR="008A29BA">
        <w:rPr>
          <w:rFonts w:ascii="GHEA Grapalat" w:hAnsi="GHEA Grapalat"/>
        </w:rPr>
        <w:t>судебном порядке.</w:t>
      </w:r>
    </w:p>
    <w:p w14:paraId="4700F198" w14:textId="77777777" w:rsidR="003B2F27" w:rsidRPr="00AD29CE" w:rsidRDefault="003B2F27" w:rsidP="00427CDB">
      <w:pPr>
        <w:widowControl w:val="0"/>
        <w:tabs>
          <w:tab w:val="left" w:pos="1276"/>
        </w:tabs>
        <w:ind w:firstLine="567"/>
        <w:jc w:val="both"/>
        <w:rPr>
          <w:rFonts w:ascii="GHEA Grapalat" w:hAnsi="GHEA Grapalat"/>
        </w:rPr>
      </w:pPr>
      <w:r w:rsidRPr="00AD29CE">
        <w:rPr>
          <w:rFonts w:ascii="GHEA Grapalat" w:hAnsi="GHEA Grapalat"/>
        </w:rPr>
        <w:t>7.1</w:t>
      </w:r>
      <w:r w:rsidR="00F061E8">
        <w:rPr>
          <w:rFonts w:ascii="GHEA Grapalat" w:hAnsi="GHEA Grapalat"/>
        </w:rPr>
        <w:t>4</w:t>
      </w:r>
      <w:r>
        <w:rPr>
          <w:rFonts w:ascii="GHEA Grapalat" w:hAnsi="GHEA Grapalat"/>
        </w:rPr>
        <w:t>.</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w:t>
      </w:r>
      <w:r w:rsidR="000E5F83">
        <w:rPr>
          <w:rFonts w:ascii="GHEA Grapalat" w:hAnsi="GHEA Grapalat"/>
        </w:rPr>
        <w:t>,</w:t>
      </w:r>
      <w:r w:rsidRPr="00AD29CE">
        <w:rPr>
          <w:rFonts w:ascii="GHEA Grapalat" w:hAnsi="GHEA Grapalat"/>
        </w:rPr>
        <w:t xml:space="preserve"> </w:t>
      </w:r>
      <w:r w:rsidR="000E5F83" w:rsidRPr="00AD29CE">
        <w:rPr>
          <w:rFonts w:ascii="GHEA Grapalat" w:hAnsi="GHEA Grapalat"/>
        </w:rPr>
        <w:t xml:space="preserve">№ 3.1 </w:t>
      </w:r>
      <w:r w:rsidRPr="00AD29CE">
        <w:rPr>
          <w:rFonts w:ascii="GHEA Grapalat" w:hAnsi="GHEA Grapalat"/>
        </w:rPr>
        <w:t>и</w:t>
      </w:r>
      <w:r w:rsidR="000E5F83">
        <w:rPr>
          <w:rFonts w:ascii="GHEA Grapalat" w:hAnsi="GHEA Grapalat"/>
        </w:rPr>
        <w:t xml:space="preserve"> </w:t>
      </w:r>
      <w:r w:rsidR="000E5F83" w:rsidRPr="00AD29CE">
        <w:rPr>
          <w:rFonts w:ascii="GHEA Grapalat" w:hAnsi="GHEA Grapalat"/>
        </w:rPr>
        <w:t xml:space="preserve">№ </w:t>
      </w:r>
      <w:r w:rsidR="000E5F83">
        <w:rPr>
          <w:rFonts w:ascii="GHEA Grapalat" w:hAnsi="GHEA Grapalat"/>
        </w:rPr>
        <w:t>4</w:t>
      </w:r>
      <w:r w:rsidRPr="00AD29CE">
        <w:rPr>
          <w:rFonts w:ascii="GHEA Grapalat" w:hAnsi="GHEA Grapalat"/>
        </w:rPr>
        <w:t xml:space="preserve"> к настоящему Договору считаются неотъемлемой частью договора, и каждой стороне предоставляется по одному экземпляру договора.</w:t>
      </w:r>
    </w:p>
    <w:p w14:paraId="0A4140DE" w14:textId="77777777" w:rsidR="003B2F27" w:rsidRDefault="003B2F27" w:rsidP="00427CDB">
      <w:pPr>
        <w:widowControl w:val="0"/>
        <w:tabs>
          <w:tab w:val="left" w:pos="1276"/>
        </w:tabs>
        <w:ind w:firstLine="567"/>
        <w:jc w:val="both"/>
        <w:rPr>
          <w:rFonts w:ascii="GHEA Grapalat" w:hAnsi="GHEA Grapalat"/>
        </w:rPr>
      </w:pPr>
      <w:r w:rsidRPr="00AD29CE">
        <w:rPr>
          <w:rFonts w:ascii="GHEA Grapalat" w:hAnsi="GHEA Grapalat"/>
        </w:rPr>
        <w:t>7.1</w:t>
      </w:r>
      <w:r w:rsidR="00F061E8">
        <w:rPr>
          <w:rFonts w:ascii="GHEA Grapalat" w:hAnsi="GHEA Grapalat"/>
        </w:rPr>
        <w:t>5</w:t>
      </w:r>
      <w:r>
        <w:rPr>
          <w:rFonts w:ascii="GHEA Grapalat" w:hAnsi="GHEA Grapalat"/>
        </w:rPr>
        <w:t>.</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14:paraId="046246AA" w14:textId="77777777" w:rsidR="003B2F27" w:rsidRPr="00AD29CE" w:rsidRDefault="003B2F27" w:rsidP="00427CDB">
      <w:pPr>
        <w:widowControl w:val="0"/>
        <w:tabs>
          <w:tab w:val="left" w:pos="1276"/>
        </w:tabs>
        <w:ind w:firstLine="567"/>
        <w:jc w:val="both"/>
        <w:rPr>
          <w:rFonts w:ascii="GHEA Grapalat" w:hAnsi="GHEA Grapalat"/>
        </w:rPr>
      </w:pPr>
      <w:r w:rsidRPr="00AD29CE">
        <w:rPr>
          <w:rFonts w:ascii="GHEA Grapalat" w:hAnsi="GHEA Grapalat"/>
        </w:rPr>
        <w:t>7.1</w:t>
      </w:r>
      <w:r w:rsidR="00F061E8">
        <w:rPr>
          <w:rFonts w:ascii="GHEA Grapalat" w:hAnsi="GHEA Grapalat"/>
        </w:rPr>
        <w:t>6</w:t>
      </w:r>
      <w:r>
        <w:rPr>
          <w:rFonts w:ascii="GHEA Grapalat" w:hAnsi="GHEA Grapalat"/>
        </w:rPr>
        <w:t>.</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 xml:space="preserve">предусматриваются. </w:t>
      </w:r>
      <w:r w:rsidR="00224C7B" w:rsidRPr="00224C7B">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w:t>
      </w:r>
      <w:r w:rsidR="00224C7B">
        <w:rPr>
          <w:rFonts w:ascii="GHEA Grapalat" w:hAnsi="GHEA Grapalat"/>
          <w:color w:val="000000" w:themeColor="text1"/>
        </w:rPr>
        <w:t>ных</w:t>
      </w:r>
      <w:r w:rsidR="00224C7B" w:rsidRPr="00224C7B">
        <w:rPr>
          <w:rFonts w:ascii="GHEA Grapalat" w:hAnsi="GHEA Grapalat"/>
          <w:color w:val="000000" w:themeColor="text1"/>
        </w:rPr>
        <w:t xml:space="preserve"> </w:t>
      </w:r>
      <w:r w:rsidR="00224C7B">
        <w:rPr>
          <w:rFonts w:ascii="GHEA Grapalat" w:hAnsi="GHEA Grapalat"/>
          <w:color w:val="000000" w:themeColor="text1"/>
        </w:rPr>
        <w:t>услуг</w:t>
      </w:r>
      <w:r w:rsidR="00224C7B" w:rsidRPr="00224C7B">
        <w:rPr>
          <w:rFonts w:ascii="GHEA Grapalat" w:hAnsi="GHEA Grapalat"/>
          <w:color w:val="000000" w:themeColor="text1"/>
        </w:rPr>
        <w:t>, установленного предыдущим соглашением.</w:t>
      </w:r>
      <w:r w:rsidR="00224C7B" w:rsidRPr="00681C1F">
        <w:rPr>
          <w:color w:val="000000" w:themeColor="text1"/>
        </w:rPr>
        <w:t xml:space="preserve"> </w:t>
      </w:r>
      <w:r w:rsidRPr="00842146">
        <w:rPr>
          <w:rFonts w:ascii="GHEA Grapalat" w:hAnsi="GHEA Grapalat"/>
        </w:rPr>
        <w:t xml:space="preserve">Если размер выделенных для исполнения договора финансовых средств превышает </w:t>
      </w:r>
      <w:proofErr w:type="spellStart"/>
      <w:r w:rsidR="002B2DF0" w:rsidRPr="00842146">
        <w:rPr>
          <w:rFonts w:ascii="GHEA Grapalat" w:hAnsi="GHEA Grapalat"/>
        </w:rPr>
        <w:t>двадцатипя</w:t>
      </w:r>
      <w:r w:rsidRPr="00842146">
        <w:rPr>
          <w:rFonts w:ascii="GHEA Grapalat" w:hAnsi="GHEA Grapalat"/>
        </w:rPr>
        <w:t>тикратный</w:t>
      </w:r>
      <w:proofErr w:type="spellEnd"/>
      <w:r w:rsidRPr="00842146">
        <w:rPr>
          <w:rFonts w:ascii="GHEA Grapalat" w:hAnsi="GHEA Grapalat"/>
        </w:rPr>
        <w:t xml:space="preserve"> размер базовой единицы закупок, то Заказчиком будет </w:t>
      </w:r>
      <w:proofErr w:type="spellStart"/>
      <w:r w:rsidRPr="00842146">
        <w:rPr>
          <w:rFonts w:ascii="GHEA Grapalat" w:hAnsi="GHEA Grapalat"/>
        </w:rPr>
        <w:t>заключенo</w:t>
      </w:r>
      <w:proofErr w:type="spellEnd"/>
      <w:r w:rsidRPr="00842146">
        <w:rPr>
          <w:rFonts w:ascii="GHEA Grapalat" w:hAnsi="GHEA Grapalat"/>
        </w:rPr>
        <w:t xml:space="preserve"> соглашение в случае, если представленное Исполнителем в виде неустойки </w:t>
      </w:r>
      <w:r w:rsidR="00DF0D9B" w:rsidRPr="00842146">
        <w:rPr>
          <w:rFonts w:ascii="GHEA Grapalat" w:hAnsi="GHEA Grapalat"/>
        </w:rPr>
        <w:t>обеспечени</w:t>
      </w:r>
      <w:r w:rsidR="00DF0D9B">
        <w:rPr>
          <w:rFonts w:ascii="GHEA Grapalat" w:hAnsi="GHEA Grapalat"/>
        </w:rPr>
        <w:t>е</w:t>
      </w:r>
      <w:r w:rsidR="00DF0D9B" w:rsidRPr="00842146">
        <w:rPr>
          <w:rFonts w:ascii="GHEA Grapalat" w:hAnsi="GHEA Grapalat"/>
        </w:rPr>
        <w:t xml:space="preserve"> </w:t>
      </w:r>
      <w:r w:rsidRPr="00842146">
        <w:rPr>
          <w:rFonts w:ascii="GHEA Grapalat" w:hAnsi="GHEA Grapalat"/>
        </w:rPr>
        <w:t>договора заменяется гарантией или наличными деньгами, с учетом требований абзаца "б" подпункта 1</w:t>
      </w:r>
      <w:r w:rsidR="002C12AE" w:rsidRPr="00842146">
        <w:rPr>
          <w:rFonts w:ascii="GHEA Grapalat" w:hAnsi="GHEA Grapalat"/>
        </w:rPr>
        <w:t>7</w:t>
      </w:r>
      <w:r w:rsidRPr="00842146">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w:t>
      </w:r>
      <w:r w:rsidR="00DF0D9B" w:rsidRPr="00842146">
        <w:rPr>
          <w:rFonts w:ascii="GHEA Grapalat" w:hAnsi="GHEA Grapalat"/>
        </w:rPr>
        <w:t>обеспечени</w:t>
      </w:r>
      <w:r w:rsidR="00DF0D9B">
        <w:rPr>
          <w:rFonts w:ascii="GHEA Grapalat" w:hAnsi="GHEA Grapalat"/>
        </w:rPr>
        <w:t>я</w:t>
      </w:r>
      <w:r w:rsidR="00DF0D9B" w:rsidRPr="00842146">
        <w:rPr>
          <w:rFonts w:ascii="GHEA Grapalat" w:hAnsi="GHEA Grapalat"/>
        </w:rPr>
        <w:t xml:space="preserve"> </w:t>
      </w:r>
      <w:r w:rsidRPr="00842146">
        <w:rPr>
          <w:rFonts w:ascii="GHEA Grapalat" w:hAnsi="GHEA Grapalat"/>
        </w:rPr>
        <w:t>договора представленн</w:t>
      </w:r>
      <w:r w:rsidR="00A27144" w:rsidRPr="00842146">
        <w:rPr>
          <w:rFonts w:ascii="GHEA Grapalat" w:hAnsi="GHEA Grapalat"/>
        </w:rPr>
        <w:t>ых</w:t>
      </w:r>
      <w:r w:rsidRPr="00842146">
        <w:rPr>
          <w:rFonts w:ascii="GHEA Grapalat" w:hAnsi="GHEA Grapalat"/>
        </w:rPr>
        <w:t xml:space="preserve"> в виде неустойки, также представляет Заказчику нов</w:t>
      </w:r>
      <w:r w:rsidR="00A15315" w:rsidRPr="00842146">
        <w:rPr>
          <w:rFonts w:ascii="GHEA Grapalat" w:hAnsi="GHEA Grapalat"/>
        </w:rPr>
        <w:t>ые</w:t>
      </w:r>
      <w:r w:rsidRPr="00842146">
        <w:rPr>
          <w:rFonts w:ascii="GHEA Grapalat" w:hAnsi="GHEA Grapalat"/>
        </w:rPr>
        <w:t xml:space="preserve"> обеспечени</w:t>
      </w:r>
      <w:r w:rsidR="00A15315" w:rsidRPr="00842146">
        <w:rPr>
          <w:rFonts w:ascii="GHEA Grapalat" w:hAnsi="GHEA Grapalat"/>
        </w:rPr>
        <w:t>я</w:t>
      </w:r>
      <w:r w:rsidRPr="00842146">
        <w:rPr>
          <w:rFonts w:ascii="GHEA Grapalat" w:hAnsi="GHEA Grapalat"/>
        </w:rPr>
        <w:t xml:space="preserve"> в течение </w:t>
      </w:r>
      <w:r w:rsidR="00DF4121" w:rsidRPr="00CE7BC6">
        <w:rPr>
          <w:rFonts w:ascii="GHEA Grapalat" w:hAnsi="GHEA Grapalat"/>
        </w:rPr>
        <w:t xml:space="preserve"> ----------- </w:t>
      </w:r>
      <w:r w:rsidRPr="00842146">
        <w:rPr>
          <w:rFonts w:ascii="GHEA Grapalat" w:hAnsi="GHEA Grapalat"/>
        </w:rPr>
        <w:t>рабочих дней со дня получения извещения о заключении соглашения. В противном случае договор расторгается Заказчиком в одностороннем порядке.</w:t>
      </w:r>
      <w:r w:rsidR="00360C67" w:rsidRPr="00360C67">
        <w:rPr>
          <w:rFonts w:ascii="GHEA Grapalat" w:hAnsi="GHEA Grapalat"/>
          <w:vertAlign w:val="superscript"/>
        </w:rPr>
        <w:t>25</w:t>
      </w:r>
    </w:p>
    <w:p w14:paraId="493D9C35" w14:textId="77777777" w:rsidR="003B2F27" w:rsidRPr="00AD29CE" w:rsidRDefault="003B2F27" w:rsidP="00427CDB">
      <w:pPr>
        <w:widowControl w:val="0"/>
        <w:rPr>
          <w:rFonts w:ascii="GHEA Grapalat" w:hAnsi="GHEA Grapalat"/>
        </w:rPr>
      </w:pPr>
    </w:p>
    <w:p w14:paraId="5B9E7CC9" w14:textId="77777777" w:rsidR="003B2F27" w:rsidRPr="00AD29CE" w:rsidRDefault="003B2F27" w:rsidP="00427CDB">
      <w:pPr>
        <w:widowControl w:val="0"/>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14:paraId="7784DFF8" w14:textId="77777777" w:rsidTr="005B7138">
        <w:trPr>
          <w:jc w:val="center"/>
        </w:trPr>
        <w:tc>
          <w:tcPr>
            <w:tcW w:w="4536" w:type="dxa"/>
          </w:tcPr>
          <w:p w14:paraId="6A261B8F" w14:textId="77777777" w:rsidR="003B2F27" w:rsidRPr="00AD29CE" w:rsidRDefault="003B2F27" w:rsidP="00427CDB">
            <w:pPr>
              <w:widowControl w:val="0"/>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5C1EEF01" w14:textId="77777777" w:rsidR="008115D2" w:rsidRPr="002218F2" w:rsidRDefault="008115D2" w:rsidP="008115D2">
            <w:pPr>
              <w:widowControl w:val="0"/>
              <w:jc w:val="center"/>
              <w:rPr>
                <w:rFonts w:ascii="Sylfaen" w:hAnsi="Sylfaen"/>
                <w:b/>
                <w:color w:val="000000" w:themeColor="text1"/>
                <w:sz w:val="22"/>
                <w:szCs w:val="22"/>
              </w:rPr>
            </w:pPr>
            <w:r w:rsidRPr="002218F2">
              <w:rPr>
                <w:rFonts w:ascii="Sylfaen" w:hAnsi="Sylfaen"/>
                <w:b/>
                <w:color w:val="000000" w:themeColor="text1"/>
                <w:sz w:val="22"/>
                <w:szCs w:val="22"/>
              </w:rPr>
              <w:t>Муниципалитет  Аракс Армавирской области РА</w:t>
            </w:r>
          </w:p>
          <w:p w14:paraId="29C3D574" w14:textId="77777777" w:rsidR="008115D2" w:rsidRPr="002218F2" w:rsidRDefault="008115D2" w:rsidP="008115D2">
            <w:pPr>
              <w:widowControl w:val="0"/>
              <w:jc w:val="center"/>
              <w:rPr>
                <w:rFonts w:ascii="Sylfaen" w:hAnsi="Sylfaen"/>
                <w:b/>
                <w:color w:val="000000" w:themeColor="text1"/>
                <w:sz w:val="22"/>
                <w:szCs w:val="22"/>
              </w:rPr>
            </w:pPr>
            <w:r w:rsidRPr="002218F2">
              <w:rPr>
                <w:rFonts w:ascii="Sylfaen" w:hAnsi="Sylfaen"/>
                <w:b/>
                <w:color w:val="000000" w:themeColor="text1"/>
                <w:sz w:val="22"/>
                <w:szCs w:val="22"/>
              </w:rPr>
              <w:t>Адрес Армавирская область, община Аракс, село Гай, ул. А. Хачатряна. 1:</w:t>
            </w:r>
          </w:p>
          <w:p w14:paraId="58E07FAE" w14:textId="2CC2F7A7" w:rsidR="008115D2" w:rsidRPr="002218F2" w:rsidRDefault="008115D2" w:rsidP="008115D2">
            <w:pPr>
              <w:jc w:val="center"/>
              <w:rPr>
                <w:rFonts w:ascii="Sylfaen" w:hAnsi="Sylfaen"/>
                <w:b/>
                <w:sz w:val="22"/>
                <w:szCs w:val="22"/>
                <w:lang w:val="hy-AM"/>
              </w:rPr>
            </w:pPr>
            <w:r w:rsidRPr="002218F2">
              <w:rPr>
                <w:rFonts w:ascii="Sylfaen" w:hAnsi="Sylfaen"/>
                <w:b/>
                <w:color w:val="000000" w:themeColor="text1"/>
                <w:sz w:val="22"/>
                <w:szCs w:val="22"/>
              </w:rPr>
              <w:t xml:space="preserve">Н/Д </w:t>
            </w:r>
            <w:r w:rsidRPr="002218F2">
              <w:rPr>
                <w:rFonts w:ascii="Sylfaen" w:hAnsi="Sylfaen"/>
                <w:b/>
                <w:sz w:val="22"/>
                <w:szCs w:val="22"/>
                <w:lang w:val="hy-AM"/>
              </w:rPr>
              <w:t xml:space="preserve"> </w:t>
            </w:r>
            <w:r w:rsidR="004D6743">
              <w:rPr>
                <w:rFonts w:ascii="Sylfaen" w:hAnsi="Sylfaen"/>
                <w:sz w:val="20"/>
                <w:szCs w:val="20"/>
                <w:lang w:val="hy-AM"/>
              </w:rPr>
              <w:t>900322001190</w:t>
            </w:r>
          </w:p>
          <w:p w14:paraId="378F2D6C" w14:textId="77777777" w:rsidR="008115D2" w:rsidRPr="002218F2" w:rsidRDefault="008115D2" w:rsidP="008115D2">
            <w:pPr>
              <w:widowControl w:val="0"/>
              <w:jc w:val="center"/>
              <w:rPr>
                <w:rFonts w:ascii="Sylfaen" w:hAnsi="Sylfaen"/>
                <w:b/>
                <w:color w:val="000000" w:themeColor="text1"/>
                <w:sz w:val="22"/>
                <w:szCs w:val="22"/>
              </w:rPr>
            </w:pPr>
            <w:r w:rsidRPr="002218F2">
              <w:rPr>
                <w:rFonts w:ascii="Sylfaen" w:hAnsi="Sylfaen"/>
                <w:b/>
                <w:color w:val="000000" w:themeColor="text1"/>
                <w:sz w:val="22"/>
                <w:szCs w:val="22"/>
              </w:rPr>
              <w:t>ИНН 04440435:</w:t>
            </w:r>
          </w:p>
          <w:p w14:paraId="0ACE61B4" w14:textId="77777777" w:rsidR="008115D2" w:rsidRPr="002218F2" w:rsidRDefault="008115D2" w:rsidP="008115D2">
            <w:pPr>
              <w:widowControl w:val="0"/>
              <w:jc w:val="center"/>
              <w:rPr>
                <w:rFonts w:ascii="Sylfaen" w:hAnsi="Sylfaen"/>
                <w:b/>
                <w:color w:val="000000" w:themeColor="text1"/>
                <w:sz w:val="22"/>
                <w:szCs w:val="22"/>
              </w:rPr>
            </w:pPr>
            <w:r w:rsidRPr="002218F2">
              <w:rPr>
                <w:rFonts w:ascii="Sylfaen" w:hAnsi="Sylfaen"/>
                <w:b/>
                <w:color w:val="000000" w:themeColor="text1"/>
                <w:sz w:val="22"/>
                <w:szCs w:val="22"/>
              </w:rPr>
              <w:t>Банк Министерство финансов РА</w:t>
            </w:r>
          </w:p>
          <w:p w14:paraId="2A86E539" w14:textId="77777777" w:rsidR="008115D2" w:rsidRPr="002218F2" w:rsidRDefault="008115D2" w:rsidP="008115D2">
            <w:pPr>
              <w:widowControl w:val="0"/>
              <w:jc w:val="center"/>
              <w:rPr>
                <w:rFonts w:ascii="Sylfaen" w:hAnsi="Sylfaen"/>
                <w:b/>
                <w:color w:val="000000" w:themeColor="text1"/>
                <w:sz w:val="22"/>
                <w:szCs w:val="22"/>
              </w:rPr>
            </w:pPr>
          </w:p>
          <w:p w14:paraId="14148357" w14:textId="77777777" w:rsidR="008115D2" w:rsidRPr="002218F2" w:rsidRDefault="008115D2" w:rsidP="008115D2">
            <w:pPr>
              <w:widowControl w:val="0"/>
              <w:jc w:val="center"/>
              <w:rPr>
                <w:rFonts w:ascii="Sylfaen" w:hAnsi="Sylfaen"/>
                <w:b/>
                <w:color w:val="000000" w:themeColor="text1"/>
                <w:sz w:val="22"/>
                <w:szCs w:val="22"/>
              </w:rPr>
            </w:pPr>
            <w:r w:rsidRPr="002218F2">
              <w:rPr>
                <w:rFonts w:ascii="Sylfaen" w:hAnsi="Sylfaen"/>
                <w:b/>
                <w:color w:val="000000" w:themeColor="text1"/>
                <w:sz w:val="22"/>
                <w:szCs w:val="22"/>
              </w:rPr>
              <w:t xml:space="preserve">-------------------- </w:t>
            </w:r>
            <w:proofErr w:type="spellStart"/>
            <w:r w:rsidRPr="002218F2">
              <w:rPr>
                <w:rFonts w:ascii="Sylfaen" w:hAnsi="Sylfaen"/>
                <w:b/>
                <w:color w:val="000000" w:themeColor="text1"/>
                <w:sz w:val="22"/>
                <w:szCs w:val="22"/>
              </w:rPr>
              <w:t>КазарКазарян</w:t>
            </w:r>
            <w:proofErr w:type="spellEnd"/>
          </w:p>
          <w:p w14:paraId="1731B31E" w14:textId="71FF6CF4" w:rsidR="003B2F27" w:rsidRPr="00640E26" w:rsidRDefault="008115D2" w:rsidP="008115D2">
            <w:pPr>
              <w:widowControl w:val="0"/>
              <w:jc w:val="center"/>
              <w:rPr>
                <w:rFonts w:ascii="GHEA Grapalat" w:hAnsi="GHEA Grapalat"/>
              </w:rPr>
            </w:pPr>
            <w:r w:rsidRPr="002218F2">
              <w:rPr>
                <w:rFonts w:ascii="Sylfaen" w:hAnsi="Sylfaen"/>
                <w:color w:val="000000" w:themeColor="text1"/>
                <w:sz w:val="22"/>
                <w:szCs w:val="22"/>
              </w:rPr>
              <w:t>/подпись</w:t>
            </w:r>
            <w:r w:rsidRPr="002218F2">
              <w:rPr>
                <w:rFonts w:ascii="Sylfaen" w:hAnsi="Sylfaen"/>
                <w:sz w:val="22"/>
                <w:szCs w:val="22"/>
              </w:rPr>
              <w:t>/М. П.</w:t>
            </w:r>
          </w:p>
        </w:tc>
        <w:tc>
          <w:tcPr>
            <w:tcW w:w="4111" w:type="dxa"/>
          </w:tcPr>
          <w:p w14:paraId="68B13553" w14:textId="77777777" w:rsidR="003B2F27" w:rsidRPr="00AD29CE" w:rsidRDefault="003B2F27" w:rsidP="00427CDB">
            <w:pPr>
              <w:widowControl w:val="0"/>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7157B087" w14:textId="77777777" w:rsidR="003B2F27" w:rsidRPr="00E40AC8" w:rsidRDefault="003B2F27" w:rsidP="00427CDB">
            <w:pPr>
              <w:widowControl w:val="0"/>
              <w:jc w:val="center"/>
              <w:rPr>
                <w:rFonts w:ascii="GHEA Grapalat" w:hAnsi="GHEA Grapalat"/>
                <w:lang w:val="en-US"/>
              </w:rPr>
            </w:pPr>
            <w:r>
              <w:rPr>
                <w:rFonts w:ascii="GHEA Grapalat" w:hAnsi="GHEA Grapalat"/>
                <w:lang w:val="en-US"/>
              </w:rPr>
              <w:t>____________________________</w:t>
            </w:r>
          </w:p>
          <w:p w14:paraId="4C1C2327" w14:textId="77777777" w:rsidR="003B2F27" w:rsidRPr="00E40AC8" w:rsidRDefault="003B2F27" w:rsidP="00427CDB">
            <w:pPr>
              <w:widowControl w:val="0"/>
              <w:jc w:val="center"/>
              <w:rPr>
                <w:rFonts w:ascii="GHEA Grapalat" w:hAnsi="GHEA Grapalat"/>
                <w:vertAlign w:val="superscript"/>
              </w:rPr>
            </w:pPr>
            <w:r w:rsidRPr="00E40AC8">
              <w:rPr>
                <w:rFonts w:ascii="GHEA Grapalat" w:hAnsi="GHEA Grapalat"/>
                <w:vertAlign w:val="superscript"/>
              </w:rPr>
              <w:t>/подпись/</w:t>
            </w:r>
          </w:p>
          <w:p w14:paraId="6E7D6F99" w14:textId="77777777" w:rsidR="003B2F27" w:rsidRDefault="003B2F27" w:rsidP="00427CDB">
            <w:pPr>
              <w:widowControl w:val="0"/>
              <w:jc w:val="center"/>
              <w:rPr>
                <w:rFonts w:ascii="GHEA Grapalat" w:hAnsi="GHEA Grapalat"/>
                <w:lang w:val="en-US"/>
              </w:rPr>
            </w:pPr>
          </w:p>
          <w:p w14:paraId="5D2F3804" w14:textId="77777777" w:rsidR="003B2F27" w:rsidRPr="00E40AC8" w:rsidRDefault="003B2F27" w:rsidP="00427CDB">
            <w:pPr>
              <w:widowControl w:val="0"/>
              <w:jc w:val="center"/>
              <w:rPr>
                <w:rFonts w:ascii="GHEA Grapalat" w:hAnsi="GHEA Grapalat"/>
                <w:lang w:val="en-US"/>
              </w:rPr>
            </w:pPr>
            <w:r w:rsidRPr="00AD29CE">
              <w:rPr>
                <w:rFonts w:ascii="GHEA Grapalat" w:hAnsi="GHEA Grapalat"/>
              </w:rPr>
              <w:t>М. П.</w:t>
            </w:r>
          </w:p>
        </w:tc>
      </w:tr>
    </w:tbl>
    <w:p w14:paraId="3F912A39" w14:textId="77777777" w:rsidR="003B2F27" w:rsidRPr="00AD29CE" w:rsidRDefault="003B2F27" w:rsidP="00427CDB">
      <w:pPr>
        <w:widowControl w:val="0"/>
        <w:ind w:firstLine="709"/>
        <w:jc w:val="center"/>
        <w:rPr>
          <w:rFonts w:ascii="GHEA Grapalat" w:hAnsi="GHEA Grapalat"/>
          <w:b/>
        </w:rPr>
      </w:pPr>
    </w:p>
    <w:p w14:paraId="3F0DB3BC" w14:textId="77777777" w:rsidR="003B2F27" w:rsidRPr="00AD29CE" w:rsidRDefault="003B2F27" w:rsidP="00427CDB">
      <w:pPr>
        <w:widowControl w:val="0"/>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0BB503C6" w14:textId="77777777" w:rsidR="003B2F27" w:rsidRDefault="00360C67" w:rsidP="00427CDB">
      <w:pPr>
        <w:widowControl w:val="0"/>
        <w:autoSpaceDE w:val="0"/>
        <w:autoSpaceDN w:val="0"/>
        <w:adjustRightInd w:val="0"/>
        <w:rPr>
          <w:rFonts w:ascii="GHEA Grapalat" w:hAnsi="GHEA Grapalat" w:cs="TimesArmenianPSMT"/>
        </w:rPr>
      </w:pPr>
      <w:r>
        <w:rPr>
          <w:rFonts w:ascii="GHEA Grapalat" w:hAnsi="GHEA Grapalat" w:cs="TimesArmenianPSMT"/>
        </w:rPr>
        <w:lastRenderedPageBreak/>
        <w:t>----------------</w:t>
      </w:r>
    </w:p>
    <w:p w14:paraId="3A5E798E" w14:textId="77777777" w:rsidR="00360C67" w:rsidRPr="006F5F33" w:rsidRDefault="00360C67" w:rsidP="00427CDB">
      <w:pPr>
        <w:pStyle w:val="af2"/>
        <w:jc w:val="both"/>
        <w:rPr>
          <w:rFonts w:ascii="GHEA Grapalat" w:hAnsi="GHEA Grapalat"/>
        </w:rPr>
      </w:pPr>
      <w:r w:rsidRPr="00360C67">
        <w:rPr>
          <w:rFonts w:ascii="GHEA Grapalat" w:hAnsi="GHEA Grapalat"/>
          <w:i/>
          <w:vertAlign w:val="superscript"/>
        </w:rPr>
        <w:t>25</w:t>
      </w:r>
      <w:r>
        <w:rPr>
          <w:rFonts w:ascii="GHEA Grapalat" w:hAnsi="GHEA Grapalat"/>
          <w:i/>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 xml:space="preserve">закупках", и цена Договора не превышает </w:t>
      </w:r>
      <w:proofErr w:type="spellStart"/>
      <w:r w:rsidRPr="00842146">
        <w:rPr>
          <w:rFonts w:ascii="GHEA Grapalat" w:hAnsi="GHEA Grapalat"/>
          <w:i/>
        </w:rPr>
        <w:t>двадцатипятикратный</w:t>
      </w:r>
      <w:proofErr w:type="spellEnd"/>
      <w:r w:rsidRPr="00842146">
        <w:rPr>
          <w:rFonts w:ascii="GHEA Grapalat" w:hAnsi="GHEA Grapalat"/>
          <w:i/>
        </w:rPr>
        <w:t xml:space="preserve">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14:paraId="556A0005" w14:textId="77777777" w:rsidR="00360C67" w:rsidRPr="009E00B3" w:rsidRDefault="00360C67" w:rsidP="00427CDB">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14:paraId="5E8FABF0" w14:textId="77777777" w:rsidR="00360C67" w:rsidRPr="00CE7BC6" w:rsidRDefault="003A519F" w:rsidP="00427CDB">
      <w:pPr>
        <w:widowControl w:val="0"/>
        <w:autoSpaceDE w:val="0"/>
        <w:autoSpaceDN w:val="0"/>
        <w:adjustRightInd w:val="0"/>
        <w:rPr>
          <w:rFonts w:ascii="GHEA Grapalat" w:hAnsi="GHEA Grapalat" w:cs="TimesArmenianPSMT"/>
          <w:sz w:val="20"/>
          <w:szCs w:val="20"/>
        </w:rPr>
      </w:pPr>
      <w:r>
        <w:rPr>
          <w:rStyle w:val="ezkurwreuab5ozgtqnkl"/>
          <w:rFonts w:ascii="Cambria" w:hAnsi="Cambria" w:cs="Cambria"/>
          <w:i/>
          <w:sz w:val="20"/>
          <w:szCs w:val="20"/>
        </w:rPr>
        <w:t xml:space="preserve">       </w:t>
      </w:r>
      <w:r w:rsidR="00DF4121" w:rsidRPr="00CE7BC6">
        <w:rPr>
          <w:rStyle w:val="ezkurwreuab5ozgtqnkl"/>
          <w:rFonts w:ascii="Cambria" w:hAnsi="Cambria" w:cs="Cambria"/>
          <w:i/>
          <w:sz w:val="20"/>
          <w:szCs w:val="20"/>
        </w:rPr>
        <w:t>Срок</w:t>
      </w:r>
      <w:r w:rsidR="00DF4121" w:rsidRPr="00CE7BC6">
        <w:rPr>
          <w:rStyle w:val="ezkurwreuab5ozgtqnkl"/>
          <w:i/>
          <w:sz w:val="20"/>
          <w:szCs w:val="20"/>
        </w:rPr>
        <w:t xml:space="preserve">, </w:t>
      </w:r>
      <w:r w:rsidR="00DF4121" w:rsidRPr="00CE7BC6">
        <w:rPr>
          <w:rStyle w:val="ezkurwreuab5ozgtqnkl"/>
          <w:rFonts w:ascii="Cambria" w:hAnsi="Cambria" w:cs="Cambria"/>
          <w:i/>
          <w:sz w:val="20"/>
          <w:szCs w:val="20"/>
        </w:rPr>
        <w:t>установленный</w:t>
      </w:r>
      <w:r w:rsidR="00DF4121" w:rsidRPr="00CE7BC6">
        <w:rPr>
          <w:i/>
          <w:sz w:val="20"/>
          <w:szCs w:val="20"/>
        </w:rPr>
        <w:t xml:space="preserve"> </w:t>
      </w:r>
      <w:r w:rsidR="00DF4121" w:rsidRPr="00CE7BC6">
        <w:rPr>
          <w:rFonts w:ascii="Cambria" w:hAnsi="Cambria"/>
          <w:i/>
          <w:sz w:val="20"/>
          <w:szCs w:val="20"/>
        </w:rPr>
        <w:t xml:space="preserve">в </w:t>
      </w:r>
      <w:r w:rsidR="00DF4121" w:rsidRPr="00CE7BC6">
        <w:rPr>
          <w:rStyle w:val="ezkurwreuab5ozgtqnkl"/>
          <w:i/>
          <w:sz w:val="20"/>
          <w:szCs w:val="20"/>
        </w:rPr>
        <w:t>5</w:t>
      </w:r>
      <w:r w:rsidR="00DF4121" w:rsidRPr="00CE7BC6">
        <w:rPr>
          <w:rStyle w:val="ezkurwreuab5ozgtqnkl"/>
          <w:rFonts w:asciiTheme="minorHAnsi" w:hAnsiTheme="minorHAnsi"/>
          <w:i/>
          <w:sz w:val="20"/>
          <w:szCs w:val="20"/>
        </w:rPr>
        <w:t>-ом</w:t>
      </w:r>
      <w:r w:rsidR="00DF4121" w:rsidRPr="00CE7BC6">
        <w:rPr>
          <w:i/>
          <w:sz w:val="20"/>
          <w:szCs w:val="20"/>
        </w:rPr>
        <w:t xml:space="preserve"> </w:t>
      </w:r>
      <w:r w:rsidR="00DF4121" w:rsidRPr="00CE7BC6">
        <w:rPr>
          <w:rStyle w:val="ezkurwreuab5ozgtqnkl"/>
          <w:rFonts w:ascii="Cambria" w:hAnsi="Cambria" w:cs="Cambria"/>
          <w:i/>
          <w:sz w:val="20"/>
          <w:szCs w:val="20"/>
        </w:rPr>
        <w:t>предложении настоящего</w:t>
      </w:r>
      <w:r w:rsidR="00DF4121" w:rsidRPr="00CE7BC6">
        <w:rPr>
          <w:i/>
          <w:sz w:val="20"/>
          <w:szCs w:val="20"/>
        </w:rPr>
        <w:t xml:space="preserve"> </w:t>
      </w:r>
      <w:r w:rsidR="00DF4121" w:rsidRPr="00CE7BC6">
        <w:rPr>
          <w:rStyle w:val="ezkurwreuab5ozgtqnkl"/>
          <w:rFonts w:ascii="Cambria" w:hAnsi="Cambria" w:cs="Cambria"/>
          <w:i/>
          <w:sz w:val="20"/>
          <w:szCs w:val="20"/>
        </w:rPr>
        <w:t>пункта</w:t>
      </w:r>
      <w:r w:rsidR="00DF4121" w:rsidRPr="00CE7BC6">
        <w:rPr>
          <w:i/>
          <w:sz w:val="20"/>
          <w:szCs w:val="20"/>
        </w:rPr>
        <w:t xml:space="preserve">, </w:t>
      </w:r>
      <w:r w:rsidR="00DF4121" w:rsidRPr="00CE7BC6">
        <w:rPr>
          <w:rStyle w:val="ezkurwreuab5ozgtqnkl"/>
          <w:rFonts w:ascii="Cambria" w:hAnsi="Cambria" w:cs="Cambria"/>
          <w:i/>
          <w:sz w:val="20"/>
          <w:szCs w:val="20"/>
        </w:rPr>
        <w:t>не</w:t>
      </w:r>
      <w:r w:rsidR="00DF4121" w:rsidRPr="00CE7BC6">
        <w:rPr>
          <w:i/>
          <w:sz w:val="20"/>
          <w:szCs w:val="20"/>
        </w:rPr>
        <w:t xml:space="preserve"> </w:t>
      </w:r>
      <w:r w:rsidR="00DF4121" w:rsidRPr="00CE7BC6">
        <w:rPr>
          <w:rStyle w:val="ezkurwreuab5ozgtqnkl"/>
          <w:rFonts w:ascii="Cambria" w:hAnsi="Cambria" w:cs="Cambria"/>
          <w:i/>
          <w:sz w:val="20"/>
          <w:szCs w:val="20"/>
        </w:rPr>
        <w:t>может</w:t>
      </w:r>
      <w:r w:rsidR="00DF4121" w:rsidRPr="00CE7BC6">
        <w:rPr>
          <w:rStyle w:val="ezkurwreuab5ozgtqnkl"/>
          <w:i/>
          <w:sz w:val="20"/>
          <w:szCs w:val="20"/>
        </w:rPr>
        <w:t xml:space="preserve"> </w:t>
      </w:r>
      <w:r w:rsidR="00DF4121" w:rsidRPr="00CE7BC6">
        <w:rPr>
          <w:rStyle w:val="ezkurwreuab5ozgtqnkl"/>
          <w:rFonts w:ascii="Cambria" w:hAnsi="Cambria" w:cs="Cambria"/>
          <w:i/>
          <w:sz w:val="20"/>
          <w:szCs w:val="20"/>
        </w:rPr>
        <w:t>быть</w:t>
      </w:r>
      <w:r w:rsidR="00DF4121" w:rsidRPr="00CE7BC6">
        <w:rPr>
          <w:rStyle w:val="ezkurwreuab5ozgtqnkl"/>
          <w:i/>
          <w:sz w:val="20"/>
          <w:szCs w:val="20"/>
        </w:rPr>
        <w:t xml:space="preserve"> </w:t>
      </w:r>
      <w:r w:rsidR="00DF4121" w:rsidRPr="00CE7BC6">
        <w:rPr>
          <w:rStyle w:val="ezkurwreuab5ozgtqnkl"/>
          <w:rFonts w:ascii="Cambria" w:hAnsi="Cambria" w:cs="Cambria"/>
          <w:i/>
          <w:sz w:val="20"/>
          <w:szCs w:val="20"/>
        </w:rPr>
        <w:t>менее</w:t>
      </w:r>
      <w:r w:rsidR="00DF4121" w:rsidRPr="00CE7BC6">
        <w:rPr>
          <w:i/>
          <w:sz w:val="20"/>
          <w:szCs w:val="20"/>
        </w:rPr>
        <w:t xml:space="preserve"> </w:t>
      </w:r>
      <w:r w:rsidR="00DF4121" w:rsidRPr="00CE7BC6">
        <w:rPr>
          <w:rStyle w:val="ezkurwreuab5ozgtqnkl"/>
          <w:i/>
          <w:sz w:val="20"/>
          <w:szCs w:val="20"/>
        </w:rPr>
        <w:t>10</w:t>
      </w:r>
      <w:r w:rsidR="00DF4121" w:rsidRPr="00CE7BC6">
        <w:rPr>
          <w:i/>
          <w:sz w:val="20"/>
          <w:szCs w:val="20"/>
        </w:rPr>
        <w:t xml:space="preserve"> </w:t>
      </w:r>
      <w:r w:rsidR="00DF4121" w:rsidRPr="00CE7BC6">
        <w:rPr>
          <w:rStyle w:val="ezkurwreuab5ozgtqnkl"/>
          <w:rFonts w:ascii="Cambria" w:hAnsi="Cambria" w:cs="Cambria"/>
          <w:i/>
          <w:sz w:val="20"/>
          <w:szCs w:val="20"/>
        </w:rPr>
        <w:t>рабочих</w:t>
      </w:r>
      <w:r w:rsidR="00DF4121" w:rsidRPr="00CE7BC6">
        <w:rPr>
          <w:i/>
          <w:sz w:val="20"/>
          <w:szCs w:val="20"/>
        </w:rPr>
        <w:t xml:space="preserve"> </w:t>
      </w:r>
      <w:r w:rsidR="00DF4121" w:rsidRPr="00CE7BC6">
        <w:rPr>
          <w:rStyle w:val="ezkurwreuab5ozgtqnkl"/>
          <w:rFonts w:ascii="Cambria" w:hAnsi="Cambria" w:cs="Cambria"/>
          <w:i/>
          <w:sz w:val="20"/>
          <w:szCs w:val="20"/>
        </w:rPr>
        <w:t>дней</w:t>
      </w:r>
      <w:r w:rsidR="00DF4121" w:rsidRPr="00CE7BC6">
        <w:rPr>
          <w:rStyle w:val="ezkurwreuab5ozgtqnkl"/>
          <w:rFonts w:ascii="Cambria" w:hAnsi="Cambria" w:cs="Cambria"/>
          <w:i/>
          <w:sz w:val="20"/>
          <w:szCs w:val="20"/>
          <w:lang w:val="hy-AM"/>
        </w:rPr>
        <w:t>.</w:t>
      </w:r>
    </w:p>
    <w:p w14:paraId="6CF32B6C" w14:textId="77777777" w:rsidR="008115D2" w:rsidRDefault="008115D2" w:rsidP="00427CDB">
      <w:pPr>
        <w:rPr>
          <w:rFonts w:ascii="GHEA Grapalat" w:hAnsi="GHEA Grapalat"/>
        </w:rPr>
        <w:sectPr w:rsidR="008115D2" w:rsidSect="00816D27">
          <w:footerReference w:type="default" r:id="rId10"/>
          <w:footnotePr>
            <w:pos w:val="beneathText"/>
          </w:footnotePr>
          <w:pgSz w:w="11907" w:h="16840" w:code="9"/>
          <w:pgMar w:top="1134" w:right="1418" w:bottom="1560" w:left="1418" w:header="561" w:footer="561" w:gutter="0"/>
          <w:cols w:space="720"/>
          <w:titlePg/>
          <w:docGrid w:linePitch="326"/>
        </w:sectPr>
      </w:pPr>
    </w:p>
    <w:p w14:paraId="207A271B" w14:textId="77777777" w:rsidR="003B2F27" w:rsidRPr="00D658AD" w:rsidRDefault="003B2F27" w:rsidP="008115D2">
      <w:pPr>
        <w:widowControl w:val="0"/>
        <w:jc w:val="right"/>
        <w:rPr>
          <w:rFonts w:ascii="GHEA Grapalat" w:hAnsi="GHEA Grapalat"/>
          <w:i/>
          <w:sz w:val="20"/>
          <w:szCs w:val="20"/>
        </w:rPr>
      </w:pPr>
      <w:r w:rsidRPr="00D658AD">
        <w:rPr>
          <w:rFonts w:ascii="GHEA Grapalat" w:hAnsi="GHEA Grapalat"/>
          <w:i/>
          <w:sz w:val="20"/>
          <w:szCs w:val="20"/>
        </w:rPr>
        <w:lastRenderedPageBreak/>
        <w:t>Приложение № 1</w:t>
      </w:r>
    </w:p>
    <w:p w14:paraId="093AED5C" w14:textId="028A9080" w:rsidR="003B2F27" w:rsidRPr="00D658AD" w:rsidRDefault="003B2F27" w:rsidP="00427CDB">
      <w:pPr>
        <w:widowControl w:val="0"/>
        <w:jc w:val="right"/>
        <w:rPr>
          <w:rFonts w:ascii="GHEA Grapalat" w:hAnsi="GHEA Grapalat"/>
          <w:i/>
          <w:sz w:val="20"/>
          <w:szCs w:val="20"/>
        </w:rPr>
      </w:pPr>
      <w:r w:rsidRPr="00D658AD">
        <w:rPr>
          <w:rFonts w:ascii="GHEA Grapalat" w:hAnsi="GHEA Grapalat"/>
          <w:i/>
          <w:sz w:val="20"/>
          <w:szCs w:val="20"/>
        </w:rPr>
        <w:t xml:space="preserve">к Договору под кодом </w:t>
      </w:r>
      <w:r w:rsidRPr="00D658AD">
        <w:rPr>
          <w:rFonts w:ascii="GHEA Grapalat" w:hAnsi="GHEA Grapalat"/>
          <w:i/>
          <w:sz w:val="20"/>
          <w:szCs w:val="20"/>
        </w:rPr>
        <w:br/>
      </w:r>
      <w:r w:rsidR="00640E26">
        <w:rPr>
          <w:rFonts w:ascii="GHEA Grapalat" w:hAnsi="GHEA Grapalat"/>
          <w:i/>
          <w:sz w:val="20"/>
          <w:szCs w:val="20"/>
          <w:lang w:val="hy-AM"/>
        </w:rPr>
        <w:t>ԱՄԱՀ-ԳԱՍՖ-ԳՀԾՁԲ-25/18</w:t>
      </w:r>
      <w:r w:rsidR="00D658AD" w:rsidRPr="00D658AD">
        <w:rPr>
          <w:rFonts w:ascii="GHEA Grapalat" w:hAnsi="GHEA Grapalat"/>
          <w:i/>
          <w:sz w:val="20"/>
          <w:szCs w:val="20"/>
          <w:lang w:val="hy-AM"/>
        </w:rPr>
        <w:t xml:space="preserve"> </w:t>
      </w:r>
      <w:r w:rsidRPr="00D658AD">
        <w:rPr>
          <w:rFonts w:ascii="GHEA Grapalat" w:hAnsi="GHEA Grapalat"/>
          <w:i/>
          <w:sz w:val="20"/>
          <w:szCs w:val="20"/>
        </w:rPr>
        <w:t>заключенному "</w:t>
      </w:r>
      <w:r w:rsidRPr="00D658AD">
        <w:rPr>
          <w:rFonts w:ascii="GHEA Grapalat" w:hAnsi="GHEA Grapalat"/>
          <w:i/>
          <w:sz w:val="20"/>
          <w:szCs w:val="20"/>
        </w:rPr>
        <w:tab/>
        <w:t>"</w:t>
      </w:r>
      <w:r w:rsidRPr="00D658AD">
        <w:rPr>
          <w:rFonts w:ascii="GHEA Grapalat" w:hAnsi="GHEA Grapalat"/>
          <w:i/>
          <w:sz w:val="20"/>
          <w:szCs w:val="20"/>
        </w:rPr>
        <w:tab/>
        <w:t>20</w:t>
      </w:r>
      <w:r w:rsidR="00D658AD" w:rsidRPr="00D658AD">
        <w:rPr>
          <w:rFonts w:ascii="GHEA Grapalat" w:hAnsi="GHEA Grapalat"/>
          <w:i/>
          <w:sz w:val="20"/>
          <w:szCs w:val="20"/>
          <w:lang w:val="hy-AM"/>
        </w:rPr>
        <w:t>25</w:t>
      </w:r>
      <w:r w:rsidRPr="00D658AD">
        <w:rPr>
          <w:rFonts w:ascii="GHEA Grapalat" w:hAnsi="GHEA Grapalat"/>
          <w:i/>
          <w:sz w:val="20"/>
          <w:szCs w:val="20"/>
        </w:rPr>
        <w:t>г.</w:t>
      </w:r>
    </w:p>
    <w:p w14:paraId="76CC5AB4" w14:textId="77777777" w:rsidR="003B2F27" w:rsidRPr="00E40AC8" w:rsidRDefault="003B2F27" w:rsidP="00427CDB">
      <w:pPr>
        <w:widowControl w:val="0"/>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28"/>
        <w:t>*</w:t>
      </w:r>
    </w:p>
    <w:p w14:paraId="18C0AF58" w14:textId="77777777" w:rsidR="003B2F27" w:rsidRPr="00AD29CE" w:rsidRDefault="003B2F27" w:rsidP="00427CDB">
      <w:pPr>
        <w:widowControl w:val="0"/>
        <w:jc w:val="right"/>
        <w:rPr>
          <w:rFonts w:ascii="GHEA Grapalat" w:hAnsi="GHEA Grapalat"/>
        </w:rPr>
      </w:pPr>
      <w:r w:rsidRPr="00AD29CE">
        <w:rPr>
          <w:rFonts w:ascii="GHEA Grapalat" w:hAnsi="GHEA Grapalat"/>
        </w:rPr>
        <w:t>драмов РА</w:t>
      </w: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1"/>
        <w:gridCol w:w="1831"/>
        <w:gridCol w:w="3071"/>
        <w:gridCol w:w="1158"/>
        <w:gridCol w:w="1313"/>
        <w:gridCol w:w="808"/>
        <w:gridCol w:w="2134"/>
        <w:gridCol w:w="1716"/>
      </w:tblGrid>
      <w:tr w:rsidR="003B2F27" w:rsidRPr="00E40AC8" w14:paraId="0BF60DA0" w14:textId="77777777" w:rsidTr="008115D2">
        <w:trPr>
          <w:trHeight w:val="427"/>
          <w:jc w:val="center"/>
        </w:trPr>
        <w:tc>
          <w:tcPr>
            <w:tcW w:w="13892" w:type="dxa"/>
            <w:gridSpan w:val="8"/>
          </w:tcPr>
          <w:p w14:paraId="33137180" w14:textId="77777777" w:rsidR="003B2F27" w:rsidRPr="00E40AC8" w:rsidRDefault="003B2F27" w:rsidP="00427CDB">
            <w:pPr>
              <w:widowControl w:val="0"/>
              <w:jc w:val="center"/>
              <w:rPr>
                <w:rFonts w:ascii="GHEA Grapalat" w:hAnsi="GHEA Grapalat"/>
                <w:sz w:val="20"/>
              </w:rPr>
            </w:pPr>
            <w:r w:rsidRPr="00E40AC8">
              <w:rPr>
                <w:rFonts w:ascii="GHEA Grapalat" w:hAnsi="GHEA Grapalat"/>
                <w:sz w:val="20"/>
              </w:rPr>
              <w:t>Услуги</w:t>
            </w:r>
          </w:p>
        </w:tc>
      </w:tr>
      <w:tr w:rsidR="00D658AD" w:rsidRPr="00E40AC8" w14:paraId="4D7AA8C6" w14:textId="77777777" w:rsidTr="00D658AD">
        <w:trPr>
          <w:trHeight w:val="250"/>
          <w:jc w:val="center"/>
        </w:trPr>
        <w:tc>
          <w:tcPr>
            <w:tcW w:w="1861" w:type="dxa"/>
            <w:vMerge w:val="restart"/>
            <w:vAlign w:val="center"/>
          </w:tcPr>
          <w:p w14:paraId="79756998" w14:textId="77777777" w:rsidR="003B2F27" w:rsidRPr="00D658AD" w:rsidRDefault="003B2F27" w:rsidP="00427CDB">
            <w:pPr>
              <w:widowControl w:val="0"/>
              <w:jc w:val="center"/>
              <w:rPr>
                <w:rFonts w:ascii="GHEA Grapalat" w:hAnsi="GHEA Grapalat"/>
                <w:sz w:val="16"/>
                <w:szCs w:val="16"/>
              </w:rPr>
            </w:pPr>
            <w:r w:rsidRPr="00D658AD">
              <w:rPr>
                <w:rFonts w:ascii="GHEA Grapalat" w:hAnsi="GHEA Grapalat"/>
                <w:sz w:val="16"/>
                <w:szCs w:val="16"/>
              </w:rPr>
              <w:t>номер предусмотренного приглашением лота</w:t>
            </w:r>
          </w:p>
        </w:tc>
        <w:tc>
          <w:tcPr>
            <w:tcW w:w="1831" w:type="dxa"/>
            <w:vMerge w:val="restart"/>
            <w:vAlign w:val="center"/>
          </w:tcPr>
          <w:p w14:paraId="2860EE72" w14:textId="77777777" w:rsidR="003B2F27" w:rsidRPr="00D658AD" w:rsidRDefault="003B2F27" w:rsidP="00427CDB">
            <w:pPr>
              <w:widowControl w:val="0"/>
              <w:jc w:val="center"/>
              <w:rPr>
                <w:rFonts w:ascii="GHEA Grapalat" w:hAnsi="GHEA Grapalat"/>
                <w:sz w:val="16"/>
                <w:szCs w:val="16"/>
              </w:rPr>
            </w:pPr>
            <w:r w:rsidRPr="00D658AD">
              <w:rPr>
                <w:rFonts w:ascii="GHEA Grapalat" w:hAnsi="GHEA Grapalat"/>
                <w:sz w:val="16"/>
                <w:szCs w:val="16"/>
              </w:rPr>
              <w:t>промежуточный код, предусмотренный планом закупок по классификации ЕЗК (CPV)</w:t>
            </w:r>
          </w:p>
        </w:tc>
        <w:tc>
          <w:tcPr>
            <w:tcW w:w="3071" w:type="dxa"/>
            <w:vMerge w:val="restart"/>
            <w:vAlign w:val="center"/>
          </w:tcPr>
          <w:p w14:paraId="29A85991" w14:textId="77777777" w:rsidR="003B2F27" w:rsidRPr="00D658AD" w:rsidRDefault="003B2F27" w:rsidP="00427CDB">
            <w:pPr>
              <w:widowControl w:val="0"/>
              <w:jc w:val="center"/>
              <w:rPr>
                <w:rFonts w:ascii="GHEA Grapalat" w:hAnsi="GHEA Grapalat"/>
                <w:sz w:val="16"/>
                <w:szCs w:val="16"/>
              </w:rPr>
            </w:pPr>
            <w:r w:rsidRPr="00D658AD">
              <w:rPr>
                <w:rFonts w:ascii="GHEA Grapalat" w:hAnsi="GHEA Grapalat"/>
                <w:sz w:val="16"/>
                <w:szCs w:val="16"/>
              </w:rPr>
              <w:t>техническая характеристика</w:t>
            </w:r>
          </w:p>
        </w:tc>
        <w:tc>
          <w:tcPr>
            <w:tcW w:w="1158" w:type="dxa"/>
            <w:vMerge w:val="restart"/>
            <w:vAlign w:val="center"/>
          </w:tcPr>
          <w:p w14:paraId="3A80D476" w14:textId="77777777" w:rsidR="003B2F27" w:rsidRPr="00D658AD" w:rsidRDefault="003B2F27" w:rsidP="00427CDB">
            <w:pPr>
              <w:widowControl w:val="0"/>
              <w:jc w:val="center"/>
              <w:rPr>
                <w:rFonts w:ascii="GHEA Grapalat" w:hAnsi="GHEA Grapalat"/>
                <w:sz w:val="16"/>
                <w:szCs w:val="16"/>
              </w:rPr>
            </w:pPr>
            <w:r w:rsidRPr="00D658AD">
              <w:rPr>
                <w:rFonts w:ascii="GHEA Grapalat" w:hAnsi="GHEA Grapalat"/>
                <w:sz w:val="16"/>
                <w:szCs w:val="16"/>
              </w:rPr>
              <w:t>единица измерения</w:t>
            </w:r>
          </w:p>
        </w:tc>
        <w:tc>
          <w:tcPr>
            <w:tcW w:w="1313" w:type="dxa"/>
            <w:vMerge w:val="restart"/>
            <w:vAlign w:val="center"/>
          </w:tcPr>
          <w:p w14:paraId="7B6382F6" w14:textId="77777777" w:rsidR="003B2F27" w:rsidRPr="00D658AD" w:rsidRDefault="003B2F27" w:rsidP="00427CDB">
            <w:pPr>
              <w:widowControl w:val="0"/>
              <w:jc w:val="center"/>
              <w:rPr>
                <w:rFonts w:ascii="GHEA Grapalat" w:hAnsi="GHEA Grapalat"/>
                <w:sz w:val="16"/>
                <w:szCs w:val="16"/>
              </w:rPr>
            </w:pPr>
            <w:r w:rsidRPr="00D658AD">
              <w:rPr>
                <w:rFonts w:ascii="GHEA Grapalat" w:hAnsi="GHEA Grapalat"/>
                <w:sz w:val="16"/>
                <w:szCs w:val="16"/>
              </w:rPr>
              <w:t>общая цена/драмов РА</w:t>
            </w:r>
          </w:p>
        </w:tc>
        <w:tc>
          <w:tcPr>
            <w:tcW w:w="808" w:type="dxa"/>
            <w:vMerge w:val="restart"/>
            <w:vAlign w:val="center"/>
          </w:tcPr>
          <w:p w14:paraId="33A41E3D" w14:textId="77777777" w:rsidR="003B2F27" w:rsidRPr="00D658AD" w:rsidRDefault="003B2F27" w:rsidP="00427CDB">
            <w:pPr>
              <w:widowControl w:val="0"/>
              <w:jc w:val="center"/>
              <w:rPr>
                <w:rFonts w:ascii="GHEA Grapalat" w:hAnsi="GHEA Grapalat"/>
                <w:sz w:val="16"/>
                <w:szCs w:val="16"/>
              </w:rPr>
            </w:pPr>
            <w:r w:rsidRPr="00D658AD">
              <w:rPr>
                <w:rFonts w:ascii="GHEA Grapalat" w:hAnsi="GHEA Grapalat"/>
                <w:sz w:val="16"/>
                <w:szCs w:val="16"/>
              </w:rPr>
              <w:t>общий объем</w:t>
            </w:r>
          </w:p>
        </w:tc>
        <w:tc>
          <w:tcPr>
            <w:tcW w:w="3850" w:type="dxa"/>
            <w:gridSpan w:val="2"/>
            <w:vAlign w:val="center"/>
          </w:tcPr>
          <w:p w14:paraId="3A28E234" w14:textId="77777777" w:rsidR="003B2F27" w:rsidRPr="00D658AD" w:rsidRDefault="003B2F27" w:rsidP="00427CDB">
            <w:pPr>
              <w:widowControl w:val="0"/>
              <w:jc w:val="center"/>
              <w:rPr>
                <w:rFonts w:ascii="GHEA Grapalat" w:hAnsi="GHEA Grapalat"/>
                <w:sz w:val="16"/>
                <w:szCs w:val="16"/>
              </w:rPr>
            </w:pPr>
            <w:r w:rsidRPr="00D658AD">
              <w:rPr>
                <w:rFonts w:ascii="GHEA Grapalat" w:hAnsi="GHEA Grapalat"/>
                <w:sz w:val="16"/>
                <w:szCs w:val="16"/>
              </w:rPr>
              <w:t>предоставления</w:t>
            </w:r>
          </w:p>
        </w:tc>
      </w:tr>
      <w:tr w:rsidR="00D658AD" w:rsidRPr="00E40AC8" w14:paraId="39D8DF85" w14:textId="77777777" w:rsidTr="00D658AD">
        <w:trPr>
          <w:trHeight w:val="1249"/>
          <w:jc w:val="center"/>
        </w:trPr>
        <w:tc>
          <w:tcPr>
            <w:tcW w:w="1861" w:type="dxa"/>
            <w:vMerge/>
            <w:vAlign w:val="center"/>
          </w:tcPr>
          <w:p w14:paraId="75A9A37F" w14:textId="77777777" w:rsidR="003B2F27" w:rsidRPr="00D658AD" w:rsidRDefault="003B2F27" w:rsidP="00427CDB">
            <w:pPr>
              <w:widowControl w:val="0"/>
              <w:jc w:val="center"/>
              <w:rPr>
                <w:rFonts w:ascii="GHEA Grapalat" w:hAnsi="GHEA Grapalat"/>
                <w:sz w:val="16"/>
                <w:szCs w:val="16"/>
              </w:rPr>
            </w:pPr>
          </w:p>
        </w:tc>
        <w:tc>
          <w:tcPr>
            <w:tcW w:w="1831" w:type="dxa"/>
            <w:vMerge/>
            <w:vAlign w:val="center"/>
          </w:tcPr>
          <w:p w14:paraId="07F22ABD" w14:textId="77777777" w:rsidR="003B2F27" w:rsidRPr="00D658AD" w:rsidRDefault="003B2F27" w:rsidP="00427CDB">
            <w:pPr>
              <w:widowControl w:val="0"/>
              <w:jc w:val="center"/>
              <w:rPr>
                <w:rFonts w:ascii="GHEA Grapalat" w:hAnsi="GHEA Grapalat"/>
                <w:sz w:val="16"/>
                <w:szCs w:val="16"/>
              </w:rPr>
            </w:pPr>
          </w:p>
        </w:tc>
        <w:tc>
          <w:tcPr>
            <w:tcW w:w="3071" w:type="dxa"/>
            <w:vMerge/>
            <w:vAlign w:val="center"/>
          </w:tcPr>
          <w:p w14:paraId="705E41D7" w14:textId="77777777" w:rsidR="003B2F27" w:rsidRPr="00D658AD" w:rsidRDefault="003B2F27" w:rsidP="00427CDB">
            <w:pPr>
              <w:widowControl w:val="0"/>
              <w:jc w:val="center"/>
              <w:rPr>
                <w:rFonts w:ascii="GHEA Grapalat" w:hAnsi="GHEA Grapalat"/>
                <w:sz w:val="16"/>
                <w:szCs w:val="16"/>
              </w:rPr>
            </w:pPr>
          </w:p>
        </w:tc>
        <w:tc>
          <w:tcPr>
            <w:tcW w:w="1158" w:type="dxa"/>
            <w:vMerge/>
            <w:vAlign w:val="center"/>
          </w:tcPr>
          <w:p w14:paraId="6B10C33F" w14:textId="77777777" w:rsidR="003B2F27" w:rsidRPr="00D658AD" w:rsidRDefault="003B2F27" w:rsidP="00427CDB">
            <w:pPr>
              <w:widowControl w:val="0"/>
              <w:jc w:val="center"/>
              <w:rPr>
                <w:rFonts w:ascii="GHEA Grapalat" w:hAnsi="GHEA Grapalat"/>
                <w:sz w:val="16"/>
                <w:szCs w:val="16"/>
              </w:rPr>
            </w:pPr>
          </w:p>
        </w:tc>
        <w:tc>
          <w:tcPr>
            <w:tcW w:w="1313" w:type="dxa"/>
            <w:vMerge/>
            <w:vAlign w:val="center"/>
          </w:tcPr>
          <w:p w14:paraId="7D1F48AF" w14:textId="77777777" w:rsidR="003B2F27" w:rsidRPr="00D658AD" w:rsidRDefault="003B2F27" w:rsidP="00427CDB">
            <w:pPr>
              <w:widowControl w:val="0"/>
              <w:jc w:val="center"/>
              <w:rPr>
                <w:rFonts w:ascii="GHEA Grapalat" w:hAnsi="GHEA Grapalat"/>
                <w:sz w:val="16"/>
                <w:szCs w:val="16"/>
              </w:rPr>
            </w:pPr>
          </w:p>
        </w:tc>
        <w:tc>
          <w:tcPr>
            <w:tcW w:w="808" w:type="dxa"/>
            <w:vMerge/>
            <w:vAlign w:val="center"/>
          </w:tcPr>
          <w:p w14:paraId="34346B12" w14:textId="77777777" w:rsidR="003B2F27" w:rsidRPr="00D658AD" w:rsidRDefault="003B2F27" w:rsidP="00427CDB">
            <w:pPr>
              <w:widowControl w:val="0"/>
              <w:jc w:val="center"/>
              <w:rPr>
                <w:rFonts w:ascii="GHEA Grapalat" w:hAnsi="GHEA Grapalat"/>
                <w:sz w:val="16"/>
                <w:szCs w:val="16"/>
              </w:rPr>
            </w:pPr>
          </w:p>
        </w:tc>
        <w:tc>
          <w:tcPr>
            <w:tcW w:w="2134" w:type="dxa"/>
            <w:vAlign w:val="center"/>
          </w:tcPr>
          <w:p w14:paraId="59FC5101" w14:textId="77777777" w:rsidR="003B2F27" w:rsidRPr="00D658AD" w:rsidRDefault="003B2F27" w:rsidP="00427CDB">
            <w:pPr>
              <w:widowControl w:val="0"/>
              <w:jc w:val="center"/>
              <w:rPr>
                <w:rFonts w:ascii="GHEA Grapalat" w:hAnsi="GHEA Grapalat"/>
                <w:sz w:val="16"/>
                <w:szCs w:val="16"/>
              </w:rPr>
            </w:pPr>
            <w:r w:rsidRPr="00D658AD">
              <w:rPr>
                <w:rFonts w:ascii="GHEA Grapalat" w:hAnsi="GHEA Grapalat"/>
                <w:sz w:val="16"/>
                <w:szCs w:val="16"/>
              </w:rPr>
              <w:t>адрес</w:t>
            </w:r>
          </w:p>
        </w:tc>
        <w:tc>
          <w:tcPr>
            <w:tcW w:w="1716" w:type="dxa"/>
            <w:vAlign w:val="center"/>
          </w:tcPr>
          <w:p w14:paraId="3FBC676F" w14:textId="77777777" w:rsidR="003B2F27" w:rsidRPr="00D658AD" w:rsidRDefault="003B2F27" w:rsidP="00427CDB">
            <w:pPr>
              <w:widowControl w:val="0"/>
              <w:jc w:val="center"/>
              <w:rPr>
                <w:rFonts w:ascii="GHEA Grapalat" w:hAnsi="GHEA Grapalat"/>
                <w:sz w:val="16"/>
                <w:szCs w:val="16"/>
                <w:lang w:val="en-US"/>
              </w:rPr>
            </w:pPr>
            <w:r w:rsidRPr="00D658AD">
              <w:rPr>
                <w:rFonts w:ascii="GHEA Grapalat" w:hAnsi="GHEA Grapalat"/>
                <w:sz w:val="16"/>
                <w:szCs w:val="16"/>
              </w:rPr>
              <w:t>срок</w:t>
            </w:r>
            <w:r w:rsidRPr="00D658AD">
              <w:rPr>
                <w:rStyle w:val="af6"/>
                <w:rFonts w:ascii="GHEA Grapalat" w:hAnsi="GHEA Grapalat"/>
                <w:sz w:val="16"/>
                <w:szCs w:val="16"/>
              </w:rPr>
              <w:footnoteReference w:customMarkFollows="1" w:id="29"/>
              <w:t>**</w:t>
            </w:r>
          </w:p>
        </w:tc>
      </w:tr>
      <w:tr w:rsidR="008115D2" w:rsidRPr="00E40AC8" w14:paraId="1502ABC5" w14:textId="77777777" w:rsidTr="00D658AD">
        <w:trPr>
          <w:trHeight w:val="280"/>
          <w:jc w:val="center"/>
        </w:trPr>
        <w:tc>
          <w:tcPr>
            <w:tcW w:w="1861" w:type="dxa"/>
            <w:vAlign w:val="center"/>
          </w:tcPr>
          <w:p w14:paraId="5003D51F" w14:textId="3D24C22C" w:rsidR="008115D2" w:rsidRPr="00D658AD" w:rsidRDefault="008115D2" w:rsidP="008115D2">
            <w:pPr>
              <w:widowControl w:val="0"/>
              <w:jc w:val="center"/>
              <w:rPr>
                <w:rFonts w:ascii="GHEA Grapalat" w:hAnsi="GHEA Grapalat"/>
                <w:sz w:val="18"/>
                <w:szCs w:val="18"/>
              </w:rPr>
            </w:pPr>
            <w:r w:rsidRPr="00D658AD">
              <w:rPr>
                <w:rFonts w:ascii="Sylfaen" w:hAnsi="Sylfaen"/>
                <w:sz w:val="18"/>
                <w:szCs w:val="18"/>
                <w:lang w:val="en-US"/>
              </w:rPr>
              <w:t>1</w:t>
            </w:r>
          </w:p>
        </w:tc>
        <w:tc>
          <w:tcPr>
            <w:tcW w:w="1831" w:type="dxa"/>
            <w:vAlign w:val="center"/>
          </w:tcPr>
          <w:p w14:paraId="3E13DE01" w14:textId="2D6169C5" w:rsidR="008115D2" w:rsidRPr="00D658AD" w:rsidRDefault="004D6743" w:rsidP="008115D2">
            <w:pPr>
              <w:widowControl w:val="0"/>
              <w:jc w:val="center"/>
              <w:rPr>
                <w:rFonts w:ascii="GHEA Grapalat" w:hAnsi="GHEA Grapalat"/>
                <w:sz w:val="18"/>
                <w:szCs w:val="18"/>
              </w:rPr>
            </w:pPr>
            <w:r w:rsidRPr="00466CD1">
              <w:rPr>
                <w:rFonts w:ascii="Sylfaen" w:hAnsi="Sylfaen"/>
                <w:b/>
                <w:bCs/>
                <w:i/>
                <w:iCs/>
                <w:sz w:val="16"/>
                <w:szCs w:val="16"/>
              </w:rPr>
              <w:t>71241200</w:t>
            </w:r>
          </w:p>
        </w:tc>
        <w:tc>
          <w:tcPr>
            <w:tcW w:w="3071" w:type="dxa"/>
          </w:tcPr>
          <w:p w14:paraId="1B389ABE" w14:textId="05DF499D" w:rsidR="008115D2" w:rsidRPr="00D658AD" w:rsidRDefault="00595953" w:rsidP="008115D2">
            <w:pPr>
              <w:widowControl w:val="0"/>
              <w:jc w:val="center"/>
              <w:rPr>
                <w:rFonts w:ascii="GHEA Grapalat" w:hAnsi="GHEA Grapalat"/>
                <w:sz w:val="18"/>
                <w:szCs w:val="18"/>
              </w:rPr>
            </w:pPr>
            <w:r w:rsidRPr="00E04A80">
              <w:rPr>
                <w:rStyle w:val="y2iqfc"/>
                <w:rFonts w:ascii="Sylfaen" w:hAnsi="Sylfaen"/>
                <w:color w:val="202124"/>
              </w:rPr>
              <w:t xml:space="preserve">Услуга </w:t>
            </w:r>
            <w:r w:rsidRPr="00E04A80">
              <w:rPr>
                <w:rFonts w:ascii="Sylfaen" w:hAnsi="Sylfaen"/>
                <w:spacing w:val="6"/>
              </w:rPr>
              <w:t xml:space="preserve">на </w:t>
            </w:r>
            <w:r w:rsidRPr="00E04A80">
              <w:rPr>
                <w:rFonts w:ascii="Sylfaen" w:hAnsi="Sylfaen"/>
                <w:color w:val="202124"/>
              </w:rPr>
              <w:t xml:space="preserve">разработку проектно-сметной документации и оказание сметных услуг </w:t>
            </w:r>
            <w:r w:rsidRPr="00E04A80">
              <w:rPr>
                <w:rFonts w:ascii="Sylfaen" w:hAnsi="Sylfaen"/>
                <w:color w:val="202124"/>
                <w:lang w:val="hy-AM"/>
              </w:rPr>
              <w:t xml:space="preserve"> по</w:t>
            </w:r>
            <w:r w:rsidRPr="00E04A80">
              <w:rPr>
                <w:rStyle w:val="y2iqfc"/>
                <w:rFonts w:ascii="Sylfaen" w:hAnsi="Sylfaen"/>
                <w:color w:val="202124"/>
              </w:rPr>
              <w:t xml:space="preserve"> строительств</w:t>
            </w:r>
            <w:r w:rsidRPr="00E04A80">
              <w:rPr>
                <w:rStyle w:val="y2iqfc"/>
                <w:rFonts w:ascii="Sylfaen" w:hAnsi="Sylfaen"/>
                <w:color w:val="202124"/>
                <w:lang w:val="hy-AM"/>
              </w:rPr>
              <w:t xml:space="preserve">у </w:t>
            </w:r>
            <w:r w:rsidRPr="0008277B">
              <w:rPr>
                <w:rFonts w:ascii="Sylfaen" w:hAnsi="Sylfaen"/>
              </w:rPr>
              <w:t>асфальтировани</w:t>
            </w:r>
            <w:r>
              <w:rPr>
                <w:rFonts w:ascii="Sylfaen" w:hAnsi="Sylfaen"/>
              </w:rPr>
              <w:t>и</w:t>
            </w:r>
            <w:r w:rsidRPr="0008277B">
              <w:rPr>
                <w:rFonts w:ascii="Sylfaen" w:hAnsi="Sylfaen"/>
              </w:rPr>
              <w:t xml:space="preserve"> участка дороги села Гай от улицы Исаакян до села </w:t>
            </w:r>
            <w:proofErr w:type="spellStart"/>
            <w:r w:rsidRPr="0008277B">
              <w:rPr>
                <w:rFonts w:ascii="Sylfaen" w:hAnsi="Sylfaen"/>
              </w:rPr>
              <w:t>Мецамор</w:t>
            </w:r>
            <w:proofErr w:type="spellEnd"/>
            <w:r w:rsidRPr="00E04A80">
              <w:rPr>
                <w:rStyle w:val="y2iqfc"/>
                <w:rFonts w:ascii="Sylfaen" w:hAnsi="Sylfaen"/>
                <w:color w:val="202124"/>
              </w:rPr>
              <w:t xml:space="preserve"> </w:t>
            </w:r>
            <w:r w:rsidRPr="00E04A80">
              <w:rPr>
                <w:rFonts w:ascii="Sylfaen" w:hAnsi="Sylfaen"/>
              </w:rPr>
              <w:t>общины Аракс Армавирской  области РА</w:t>
            </w:r>
          </w:p>
        </w:tc>
        <w:tc>
          <w:tcPr>
            <w:tcW w:w="1158" w:type="dxa"/>
            <w:vAlign w:val="center"/>
          </w:tcPr>
          <w:p w14:paraId="65951E59" w14:textId="5A4163E3" w:rsidR="008115D2" w:rsidRPr="00D658AD" w:rsidRDefault="00595953" w:rsidP="008115D2">
            <w:pPr>
              <w:widowControl w:val="0"/>
              <w:jc w:val="center"/>
              <w:rPr>
                <w:rFonts w:ascii="GHEA Grapalat" w:hAnsi="GHEA Grapalat"/>
                <w:sz w:val="18"/>
                <w:szCs w:val="18"/>
              </w:rPr>
            </w:pPr>
            <w:r w:rsidRPr="00F928F8">
              <w:rPr>
                <w:rFonts w:ascii="Sylfaen" w:hAnsi="Sylfaen"/>
                <w:sz w:val="20"/>
                <w:szCs w:val="20"/>
                <w:lang w:val="hy-AM"/>
              </w:rPr>
              <w:t>драм</w:t>
            </w:r>
          </w:p>
        </w:tc>
        <w:tc>
          <w:tcPr>
            <w:tcW w:w="1313" w:type="dxa"/>
            <w:vAlign w:val="center"/>
          </w:tcPr>
          <w:p w14:paraId="24BA266F" w14:textId="103422A5" w:rsidR="008115D2" w:rsidRPr="00D658AD" w:rsidRDefault="00595953" w:rsidP="008115D2">
            <w:pPr>
              <w:widowControl w:val="0"/>
              <w:jc w:val="center"/>
              <w:rPr>
                <w:rFonts w:ascii="GHEA Grapalat" w:hAnsi="GHEA Grapalat"/>
                <w:sz w:val="18"/>
                <w:szCs w:val="18"/>
              </w:rPr>
            </w:pPr>
            <w:r>
              <w:rPr>
                <w:rFonts w:ascii="Sylfaen" w:hAnsi="Sylfaen"/>
                <w:sz w:val="18"/>
                <w:szCs w:val="18"/>
              </w:rPr>
              <w:t>1500000</w:t>
            </w:r>
          </w:p>
        </w:tc>
        <w:tc>
          <w:tcPr>
            <w:tcW w:w="808" w:type="dxa"/>
            <w:vAlign w:val="center"/>
          </w:tcPr>
          <w:p w14:paraId="14612B98" w14:textId="1D0581DA" w:rsidR="008115D2" w:rsidRPr="00D658AD" w:rsidRDefault="00595953" w:rsidP="008115D2">
            <w:pPr>
              <w:widowControl w:val="0"/>
              <w:jc w:val="center"/>
              <w:rPr>
                <w:rFonts w:ascii="GHEA Grapalat" w:hAnsi="GHEA Grapalat"/>
                <w:sz w:val="18"/>
                <w:szCs w:val="18"/>
              </w:rPr>
            </w:pPr>
            <w:r>
              <w:rPr>
                <w:rFonts w:ascii="Sylfaen" w:hAnsi="Sylfaen"/>
                <w:sz w:val="18"/>
                <w:szCs w:val="18"/>
              </w:rPr>
              <w:t>1</w:t>
            </w:r>
          </w:p>
        </w:tc>
        <w:tc>
          <w:tcPr>
            <w:tcW w:w="2134" w:type="dxa"/>
            <w:vAlign w:val="center"/>
          </w:tcPr>
          <w:p w14:paraId="6ED233B1" w14:textId="2C62E6B3" w:rsidR="008115D2" w:rsidRPr="00D658AD" w:rsidRDefault="008115D2" w:rsidP="008115D2">
            <w:pPr>
              <w:widowControl w:val="0"/>
              <w:jc w:val="center"/>
              <w:rPr>
                <w:rFonts w:ascii="GHEA Grapalat" w:hAnsi="GHEA Grapalat"/>
                <w:sz w:val="18"/>
                <w:szCs w:val="18"/>
              </w:rPr>
            </w:pPr>
            <w:r w:rsidRPr="00D658AD">
              <w:rPr>
                <w:rStyle w:val="y2iqfc"/>
                <w:rFonts w:ascii="Sylfaen" w:hAnsi="Sylfaen"/>
                <w:color w:val="202124"/>
                <w:sz w:val="18"/>
                <w:szCs w:val="18"/>
              </w:rPr>
              <w:t>Административные районы общины Аракс, Армавирской области, РА</w:t>
            </w:r>
          </w:p>
        </w:tc>
        <w:tc>
          <w:tcPr>
            <w:tcW w:w="1716" w:type="dxa"/>
            <w:vAlign w:val="center"/>
          </w:tcPr>
          <w:p w14:paraId="11160677" w14:textId="693921D7" w:rsidR="008115D2" w:rsidRPr="00D658AD" w:rsidRDefault="008115D2" w:rsidP="008115D2">
            <w:pPr>
              <w:widowControl w:val="0"/>
              <w:jc w:val="center"/>
              <w:rPr>
                <w:rFonts w:ascii="GHEA Grapalat" w:hAnsi="GHEA Grapalat"/>
                <w:sz w:val="18"/>
                <w:szCs w:val="18"/>
              </w:rPr>
            </w:pPr>
            <w:r w:rsidRPr="00D658AD">
              <w:rPr>
                <w:rStyle w:val="y2iqfc"/>
                <w:rFonts w:ascii="Sylfaen" w:hAnsi="Sylfaen"/>
                <w:color w:val="202124"/>
                <w:sz w:val="18"/>
                <w:szCs w:val="18"/>
                <w:lang w:val="hy-AM"/>
              </w:rPr>
              <w:t>С</w:t>
            </w:r>
            <w:r w:rsidRPr="00D658AD">
              <w:rPr>
                <w:rStyle w:val="y2iqfc"/>
                <w:rFonts w:ascii="Sylfaen" w:hAnsi="Sylfaen"/>
                <w:color w:val="202124"/>
                <w:sz w:val="18"/>
                <w:szCs w:val="18"/>
              </w:rPr>
              <w:t>о дня вступления в силу договора</w:t>
            </w:r>
            <w:r w:rsidRPr="00D658AD">
              <w:rPr>
                <w:rStyle w:val="y2iqfc"/>
                <w:rFonts w:ascii="Sylfaen" w:hAnsi="Sylfaen"/>
                <w:color w:val="202124"/>
                <w:sz w:val="18"/>
                <w:szCs w:val="18"/>
                <w:lang w:val="hy-AM"/>
              </w:rPr>
              <w:t xml:space="preserve"> </w:t>
            </w:r>
            <w:r w:rsidRPr="00D658AD">
              <w:rPr>
                <w:rStyle w:val="y2iqfc"/>
                <w:rFonts w:ascii="Sylfaen" w:hAnsi="Sylfaen"/>
                <w:color w:val="202124"/>
                <w:sz w:val="18"/>
                <w:szCs w:val="18"/>
              </w:rPr>
              <w:t xml:space="preserve">до </w:t>
            </w:r>
            <w:r w:rsidRPr="00D658AD">
              <w:rPr>
                <w:rStyle w:val="y2iqfc"/>
                <w:rFonts w:ascii="Sylfaen" w:hAnsi="Sylfaen"/>
                <w:color w:val="202124"/>
                <w:sz w:val="18"/>
                <w:szCs w:val="18"/>
                <w:lang w:val="hy-AM"/>
              </w:rPr>
              <w:t>3</w:t>
            </w:r>
            <w:r w:rsidRPr="00D658AD">
              <w:rPr>
                <w:rStyle w:val="y2iqfc"/>
                <w:rFonts w:ascii="Sylfaen" w:hAnsi="Sylfaen"/>
                <w:color w:val="202124"/>
                <w:sz w:val="18"/>
                <w:szCs w:val="18"/>
              </w:rPr>
              <w:t>1.05.2025г</w:t>
            </w:r>
            <w:r w:rsidRPr="00D658AD">
              <w:rPr>
                <w:rFonts w:ascii="Sylfaen" w:hAnsi="Sylfaen"/>
                <w:sz w:val="18"/>
                <w:szCs w:val="18"/>
              </w:rPr>
              <w:t xml:space="preserve"> </w:t>
            </w:r>
          </w:p>
        </w:tc>
      </w:tr>
    </w:tbl>
    <w:tbl>
      <w:tblPr>
        <w:tblpPr w:leftFromText="180" w:rightFromText="180" w:vertAnchor="text" w:horzAnchor="margin" w:tblpY="137"/>
        <w:tblOverlap w:val="neve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7"/>
      </w:tblGrid>
      <w:tr w:rsidR="00595953" w:rsidRPr="00782CF2" w14:paraId="3EEEAC2D" w14:textId="77777777" w:rsidTr="00595953">
        <w:trPr>
          <w:trHeight w:val="435"/>
        </w:trPr>
        <w:tc>
          <w:tcPr>
            <w:tcW w:w="14567" w:type="dxa"/>
          </w:tcPr>
          <w:p w14:paraId="56922051" w14:textId="77777777" w:rsidR="00595953" w:rsidRPr="00782CF2" w:rsidRDefault="00595953" w:rsidP="00595953">
            <w:pPr>
              <w:jc w:val="center"/>
              <w:rPr>
                <w:rFonts w:ascii="Sylfaen" w:hAnsi="Sylfaen"/>
                <w:b/>
                <w:sz w:val="20"/>
                <w:szCs w:val="20"/>
                <w:lang w:val="hy-AM"/>
              </w:rPr>
            </w:pPr>
            <w:r w:rsidRPr="00782CF2">
              <w:rPr>
                <w:rFonts w:ascii="Sylfaen" w:hAnsi="Sylfaen"/>
                <w:b/>
                <w:sz w:val="20"/>
                <w:szCs w:val="20"/>
                <w:lang w:val="hy-AM"/>
              </w:rPr>
              <w:t xml:space="preserve">Разработка проектно-сметной документации и оказание-сметных услуги по  разработке  проектно-сметной документации и оказание сметных услуг  по  </w:t>
            </w:r>
            <w:r w:rsidRPr="00FE4D2B">
              <w:rPr>
                <w:rStyle w:val="y2iqfc"/>
                <w:rFonts w:ascii="Sylfaen" w:hAnsi="Sylfaen"/>
                <w:color w:val="202124"/>
                <w:sz w:val="22"/>
                <w:szCs w:val="22"/>
              </w:rPr>
              <w:t xml:space="preserve"> </w:t>
            </w:r>
            <w:r w:rsidRPr="00EE21F2">
              <w:rPr>
                <w:rStyle w:val="y2iqfc"/>
                <w:rFonts w:ascii="Sylfaen" w:hAnsi="Sylfaen"/>
                <w:color w:val="202124"/>
                <w:sz w:val="22"/>
                <w:szCs w:val="22"/>
              </w:rPr>
              <w:t xml:space="preserve"> по асфальтированию улиц</w:t>
            </w:r>
            <w:r>
              <w:rPr>
                <w:rStyle w:val="y2iqfc"/>
                <w:rFonts w:ascii="Sylfaen" w:hAnsi="Sylfaen"/>
                <w:color w:val="202124"/>
                <w:sz w:val="22"/>
                <w:szCs w:val="22"/>
              </w:rPr>
              <w:t xml:space="preserve"> с</w:t>
            </w:r>
            <w:r w:rsidRPr="00EE21F2">
              <w:rPr>
                <w:rStyle w:val="y2iqfc"/>
                <w:rFonts w:ascii="Sylfaen" w:hAnsi="Sylfaen"/>
                <w:color w:val="202124"/>
                <w:sz w:val="22"/>
                <w:szCs w:val="22"/>
              </w:rPr>
              <w:t xml:space="preserve">ёл </w:t>
            </w:r>
            <w:proofErr w:type="spellStart"/>
            <w:r w:rsidRPr="00EE21F2">
              <w:rPr>
                <w:rStyle w:val="y2iqfc"/>
                <w:rFonts w:ascii="Sylfaen" w:hAnsi="Sylfaen"/>
                <w:color w:val="202124"/>
                <w:sz w:val="22"/>
                <w:szCs w:val="22"/>
              </w:rPr>
              <w:t>Араташен</w:t>
            </w:r>
            <w:proofErr w:type="spellEnd"/>
            <w:r w:rsidRPr="00EE21F2">
              <w:rPr>
                <w:rStyle w:val="y2iqfc"/>
                <w:rFonts w:ascii="Sylfaen" w:hAnsi="Sylfaen"/>
                <w:color w:val="202124"/>
                <w:sz w:val="22"/>
                <w:szCs w:val="22"/>
              </w:rPr>
              <w:t xml:space="preserve">, </w:t>
            </w:r>
            <w:proofErr w:type="spellStart"/>
            <w:r w:rsidRPr="00EE21F2">
              <w:rPr>
                <w:rStyle w:val="y2iqfc"/>
                <w:rFonts w:ascii="Sylfaen" w:hAnsi="Sylfaen"/>
                <w:color w:val="202124"/>
                <w:sz w:val="22"/>
                <w:szCs w:val="22"/>
              </w:rPr>
              <w:t>Джрарби</w:t>
            </w:r>
            <w:proofErr w:type="spellEnd"/>
            <w:r w:rsidRPr="00EE21F2">
              <w:rPr>
                <w:rStyle w:val="y2iqfc"/>
                <w:rFonts w:ascii="Sylfaen" w:hAnsi="Sylfaen"/>
                <w:color w:val="202124"/>
                <w:sz w:val="22"/>
                <w:szCs w:val="22"/>
              </w:rPr>
              <w:t xml:space="preserve">, </w:t>
            </w:r>
            <w:proofErr w:type="spellStart"/>
            <w:r w:rsidRPr="00EE21F2">
              <w:rPr>
                <w:rStyle w:val="y2iqfc"/>
                <w:rFonts w:ascii="Sylfaen" w:hAnsi="Sylfaen"/>
                <w:color w:val="202124"/>
                <w:sz w:val="22"/>
                <w:szCs w:val="22"/>
              </w:rPr>
              <w:t>Артимет</w:t>
            </w:r>
            <w:proofErr w:type="spellEnd"/>
            <w:r w:rsidRPr="00EE21F2">
              <w:rPr>
                <w:rStyle w:val="y2iqfc"/>
                <w:rFonts w:ascii="Sylfaen" w:hAnsi="Sylfaen"/>
                <w:color w:val="202124"/>
                <w:sz w:val="22"/>
                <w:szCs w:val="22"/>
              </w:rPr>
              <w:t xml:space="preserve">, </w:t>
            </w:r>
            <w:proofErr w:type="spellStart"/>
            <w:r w:rsidRPr="00EE21F2">
              <w:rPr>
                <w:rStyle w:val="y2iqfc"/>
                <w:rFonts w:ascii="Sylfaen" w:hAnsi="Sylfaen"/>
                <w:color w:val="202124"/>
                <w:sz w:val="22"/>
                <w:szCs w:val="22"/>
              </w:rPr>
              <w:t>Апага</w:t>
            </w:r>
            <w:proofErr w:type="spellEnd"/>
            <w:r w:rsidRPr="00EE21F2">
              <w:rPr>
                <w:rStyle w:val="y2iqfc"/>
                <w:rFonts w:ascii="Sylfaen" w:hAnsi="Sylfaen"/>
                <w:color w:val="202124"/>
                <w:sz w:val="22"/>
                <w:szCs w:val="22"/>
              </w:rPr>
              <w:t xml:space="preserve">, </w:t>
            </w:r>
            <w:proofErr w:type="spellStart"/>
            <w:r w:rsidRPr="00EE21F2">
              <w:rPr>
                <w:rStyle w:val="y2iqfc"/>
                <w:rFonts w:ascii="Sylfaen" w:hAnsi="Sylfaen"/>
                <w:color w:val="202124"/>
                <w:sz w:val="22"/>
                <w:szCs w:val="22"/>
              </w:rPr>
              <w:t>Айкашен</w:t>
            </w:r>
            <w:proofErr w:type="spellEnd"/>
            <w:r w:rsidRPr="00EE21F2">
              <w:rPr>
                <w:rStyle w:val="y2iqfc"/>
                <w:rFonts w:ascii="Sylfaen" w:hAnsi="Sylfaen"/>
                <w:color w:val="202124"/>
                <w:sz w:val="22"/>
                <w:szCs w:val="22"/>
              </w:rPr>
              <w:t xml:space="preserve">, Гай и </w:t>
            </w:r>
            <w:proofErr w:type="spellStart"/>
            <w:r w:rsidRPr="00EE21F2">
              <w:rPr>
                <w:rStyle w:val="y2iqfc"/>
                <w:rFonts w:ascii="Sylfaen" w:hAnsi="Sylfaen"/>
                <w:color w:val="202124"/>
                <w:sz w:val="22"/>
                <w:szCs w:val="22"/>
              </w:rPr>
              <w:t>Хоронк</w:t>
            </w:r>
            <w:proofErr w:type="spellEnd"/>
            <w:r w:rsidRPr="00782CF2">
              <w:rPr>
                <w:rFonts w:ascii="Sylfaen" w:hAnsi="Sylfaen"/>
                <w:b/>
                <w:sz w:val="20"/>
                <w:szCs w:val="20"/>
                <w:lang w:val="hy-AM"/>
              </w:rPr>
              <w:t xml:space="preserve"> общины Аракс Армавирской области РА</w:t>
            </w:r>
          </w:p>
        </w:tc>
      </w:tr>
      <w:tr w:rsidR="00595953" w:rsidRPr="00952D51" w14:paraId="6D7F1B79" w14:textId="77777777" w:rsidTr="00595953">
        <w:trPr>
          <w:trHeight w:val="435"/>
        </w:trPr>
        <w:tc>
          <w:tcPr>
            <w:tcW w:w="14567" w:type="dxa"/>
          </w:tcPr>
          <w:p w14:paraId="655011A3" w14:textId="77777777" w:rsidR="00595953" w:rsidRPr="00A61CD6" w:rsidRDefault="00595953" w:rsidP="00595953">
            <w:pPr>
              <w:ind w:left="540"/>
              <w:rPr>
                <w:rFonts w:ascii="Sylfaen" w:hAnsi="Sylfaen" w:cs="Calibri"/>
                <w:b/>
                <w:bCs/>
                <w:sz w:val="20"/>
                <w:szCs w:val="20"/>
                <w:lang w:val="hy-AM"/>
              </w:rPr>
            </w:pPr>
          </w:p>
          <w:p w14:paraId="4BC18B82" w14:textId="77777777" w:rsidR="00595953" w:rsidRDefault="00595953" w:rsidP="00595953">
            <w:pPr>
              <w:ind w:left="540"/>
              <w:jc w:val="center"/>
              <w:rPr>
                <w:rFonts w:ascii="Sylfaen" w:hAnsi="Sylfaen" w:cs="Calibri"/>
                <w:b/>
                <w:bCs/>
                <w:sz w:val="22"/>
                <w:szCs w:val="22"/>
              </w:rPr>
            </w:pPr>
            <w:r w:rsidRPr="002A6C3F">
              <w:rPr>
                <w:rFonts w:ascii="Sylfaen" w:hAnsi="Sylfaen" w:cs="Calibri"/>
                <w:b/>
                <w:bCs/>
                <w:sz w:val="22"/>
                <w:szCs w:val="22"/>
                <w:lang w:val="hy-AM"/>
              </w:rPr>
              <w:t>Планируется разработать проектную документацию по следующим работам.</w:t>
            </w:r>
          </w:p>
          <w:p w14:paraId="53F079A5" w14:textId="607C127A" w:rsidR="00595953" w:rsidRPr="00595953" w:rsidRDefault="00595953" w:rsidP="00595953">
            <w:pPr>
              <w:pStyle w:val="HTML"/>
              <w:numPr>
                <w:ilvl w:val="0"/>
                <w:numId w:val="35"/>
              </w:numPr>
              <w:shd w:val="clear" w:color="auto" w:fill="F8F9FA"/>
              <w:rPr>
                <w:rStyle w:val="y2iqfc"/>
                <w:rFonts w:ascii="Sylfaen" w:hAnsi="Sylfaen"/>
                <w:color w:val="202124"/>
                <w:sz w:val="22"/>
                <w:szCs w:val="22"/>
                <w:lang w:val="ru-RU"/>
              </w:rPr>
            </w:pPr>
            <w:r>
              <w:rPr>
                <w:rStyle w:val="y2iqfc"/>
                <w:rFonts w:ascii="Sylfaen" w:hAnsi="Sylfaen"/>
                <w:color w:val="202124"/>
                <w:sz w:val="22"/>
                <w:szCs w:val="22"/>
                <w:lang w:val="hy-AM"/>
              </w:rPr>
              <w:t xml:space="preserve"> </w:t>
            </w:r>
            <w:r w:rsidRPr="00595953">
              <w:rPr>
                <w:rStyle w:val="y2iqfc"/>
                <w:rFonts w:ascii="Sylfaen" w:hAnsi="Sylfaen"/>
                <w:color w:val="202124"/>
                <w:sz w:val="24"/>
                <w:szCs w:val="24"/>
                <w:lang w:val="ru-RU"/>
              </w:rPr>
              <w:t xml:space="preserve">Асфальтирование </w:t>
            </w:r>
            <w:r w:rsidRPr="00595953">
              <w:rPr>
                <w:rFonts w:ascii="Sylfaen" w:hAnsi="Sylfaen"/>
                <w:lang w:val="ru-RU"/>
              </w:rPr>
              <w:t xml:space="preserve"> участка дороги села Гай от улицы Исаакян до села </w:t>
            </w:r>
            <w:proofErr w:type="spellStart"/>
            <w:r w:rsidRPr="00595953">
              <w:rPr>
                <w:rFonts w:ascii="Sylfaen" w:hAnsi="Sylfaen"/>
                <w:lang w:val="ru-RU"/>
              </w:rPr>
              <w:t>Мецамор</w:t>
            </w:r>
            <w:proofErr w:type="spellEnd"/>
            <w:r w:rsidRPr="00595953">
              <w:rPr>
                <w:rStyle w:val="y2iqfc"/>
                <w:rFonts w:ascii="Sylfaen" w:hAnsi="Sylfaen"/>
                <w:color w:val="202124"/>
                <w:lang w:val="ru-RU"/>
              </w:rPr>
              <w:t xml:space="preserve"> </w:t>
            </w:r>
            <w:r w:rsidRPr="00595953">
              <w:rPr>
                <w:rStyle w:val="y2iqfc"/>
                <w:rFonts w:ascii="Sylfaen" w:hAnsi="Sylfaen"/>
                <w:color w:val="202124"/>
                <w:sz w:val="24"/>
                <w:szCs w:val="24"/>
                <w:lang w:val="ru-RU"/>
              </w:rPr>
              <w:t xml:space="preserve">– </w:t>
            </w:r>
            <w:r>
              <w:rPr>
                <w:rStyle w:val="y2iqfc"/>
                <w:rFonts w:ascii="Sylfaen" w:hAnsi="Sylfaen"/>
                <w:color w:val="202124"/>
                <w:sz w:val="24"/>
                <w:szCs w:val="24"/>
                <w:lang w:val="ru-RU"/>
              </w:rPr>
              <w:t>9</w:t>
            </w:r>
            <w:r w:rsidRPr="00595953">
              <w:rPr>
                <w:rStyle w:val="y2iqfc"/>
                <w:rFonts w:ascii="Sylfaen" w:hAnsi="Sylfaen"/>
                <w:color w:val="202124"/>
                <w:sz w:val="24"/>
                <w:szCs w:val="24"/>
                <w:lang w:val="ru-RU"/>
              </w:rPr>
              <w:t>50</w:t>
            </w:r>
            <w:r>
              <w:rPr>
                <w:rStyle w:val="y2iqfc"/>
                <w:rFonts w:ascii="Sylfaen" w:hAnsi="Sylfaen"/>
                <w:color w:val="202124"/>
                <w:sz w:val="24"/>
                <w:szCs w:val="24"/>
                <w:lang w:val="hy-AM"/>
              </w:rPr>
              <w:t>квм</w:t>
            </w:r>
            <w:r w:rsidRPr="00595953">
              <w:rPr>
                <w:rStyle w:val="y2iqfc"/>
                <w:rFonts w:ascii="Sylfaen" w:hAnsi="Sylfaen"/>
                <w:color w:val="202124"/>
                <w:sz w:val="24"/>
                <w:szCs w:val="24"/>
                <w:lang w:val="ru-RU"/>
              </w:rPr>
              <w:t xml:space="preserve"> </w:t>
            </w:r>
          </w:p>
          <w:p w14:paraId="05535052" w14:textId="77777777" w:rsidR="00595953" w:rsidRPr="00DF424F" w:rsidRDefault="00595953" w:rsidP="00595953">
            <w:pPr>
              <w:pStyle w:val="aff"/>
              <w:rPr>
                <w:rFonts w:ascii="Sylfaen" w:hAnsi="Sylfaen"/>
                <w:b/>
                <w:sz w:val="22"/>
                <w:szCs w:val="22"/>
                <w:lang w:val="hy-AM"/>
              </w:rPr>
            </w:pPr>
            <w:r w:rsidRPr="00DF424F">
              <w:rPr>
                <w:rFonts w:ascii="Sylfaen" w:hAnsi="Sylfaen"/>
                <w:b/>
                <w:sz w:val="22"/>
                <w:szCs w:val="22"/>
                <w:lang w:val="hy-AM"/>
              </w:rPr>
              <w:t>Основные положения</w:t>
            </w:r>
          </w:p>
          <w:p w14:paraId="683D0180" w14:textId="77777777" w:rsidR="00595953" w:rsidRPr="000D298E" w:rsidRDefault="00595953" w:rsidP="00595953">
            <w:pPr>
              <w:pStyle w:val="aff"/>
              <w:rPr>
                <w:rFonts w:ascii="Sylfaen" w:hAnsi="Sylfaen"/>
                <w:sz w:val="20"/>
                <w:szCs w:val="20"/>
                <w:lang w:val="hy-AM"/>
              </w:rPr>
            </w:pPr>
            <w:r w:rsidRPr="000D298E">
              <w:rPr>
                <w:rFonts w:ascii="Sylfaen" w:hAnsi="Sylfaen"/>
                <w:sz w:val="20"/>
                <w:szCs w:val="20"/>
                <w:lang w:val="hy-AM"/>
              </w:rPr>
              <w:lastRenderedPageBreak/>
              <w:t xml:space="preserve">Сметная документация проекта должна быть составлена </w:t>
            </w:r>
            <w:r w:rsidRPr="000D298E">
              <w:rPr>
                <w:rFonts w:ascii="Times New Roman" w:hAnsi="Times New Roman"/>
                <w:sz w:val="20"/>
                <w:szCs w:val="20"/>
                <w:lang w:val="hy-AM"/>
              </w:rPr>
              <w:t>​​</w:t>
            </w:r>
            <w:r w:rsidRPr="000D298E">
              <w:rPr>
                <w:rFonts w:ascii="Sylfaen" w:hAnsi="Sylfaen" w:cs="Sylfaen"/>
                <w:sz w:val="20"/>
                <w:szCs w:val="20"/>
                <w:lang w:val="hy-AM"/>
              </w:rPr>
              <w:t>и</w:t>
            </w:r>
            <w:r w:rsidRPr="000D298E">
              <w:rPr>
                <w:rFonts w:ascii="Sylfaen" w:hAnsi="Sylfaen"/>
                <w:sz w:val="20"/>
                <w:szCs w:val="20"/>
                <w:lang w:val="hy-AM"/>
              </w:rPr>
              <w:t xml:space="preserve"> </w:t>
            </w:r>
            <w:r w:rsidRPr="000D298E">
              <w:rPr>
                <w:rFonts w:ascii="Sylfaen" w:hAnsi="Sylfaen" w:cs="Sylfaen"/>
                <w:sz w:val="20"/>
                <w:szCs w:val="20"/>
                <w:lang w:val="hy-AM"/>
              </w:rPr>
              <w:t>представлена</w:t>
            </w:r>
            <w:r w:rsidRPr="000D298E">
              <w:rPr>
                <w:rFonts w:ascii="Sylfaen" w:hAnsi="Sylfaen"/>
                <w:sz w:val="20"/>
                <w:szCs w:val="20"/>
                <w:lang w:val="hy-AM"/>
              </w:rPr>
              <w:t xml:space="preserve"> </w:t>
            </w:r>
            <w:r w:rsidRPr="000D298E">
              <w:rPr>
                <w:rFonts w:ascii="Times New Roman" w:hAnsi="Times New Roman"/>
                <w:sz w:val="20"/>
                <w:szCs w:val="20"/>
                <w:lang w:val="hy-AM"/>
              </w:rPr>
              <w:t>​​</w:t>
            </w:r>
            <w:r w:rsidRPr="000D298E">
              <w:rPr>
                <w:rFonts w:ascii="Sylfaen" w:hAnsi="Sylfaen" w:cs="Sylfaen"/>
                <w:sz w:val="20"/>
                <w:szCs w:val="20"/>
                <w:lang w:val="hy-AM"/>
              </w:rPr>
              <w:t>на</w:t>
            </w:r>
            <w:r w:rsidRPr="000D298E">
              <w:rPr>
                <w:rFonts w:ascii="Sylfaen" w:hAnsi="Sylfaen"/>
                <w:sz w:val="20"/>
                <w:szCs w:val="20"/>
                <w:lang w:val="hy-AM"/>
              </w:rPr>
              <w:t xml:space="preserve"> </w:t>
            </w:r>
            <w:r w:rsidRPr="000D298E">
              <w:rPr>
                <w:rFonts w:ascii="Sylfaen" w:hAnsi="Sylfaen" w:cs="Sylfaen"/>
                <w:sz w:val="20"/>
                <w:szCs w:val="20"/>
                <w:lang w:val="hy-AM"/>
              </w:rPr>
              <w:t>армянском</w:t>
            </w:r>
            <w:r w:rsidRPr="000D298E">
              <w:rPr>
                <w:rFonts w:ascii="Sylfaen" w:hAnsi="Sylfaen"/>
                <w:sz w:val="20"/>
                <w:szCs w:val="20"/>
                <w:lang w:val="hy-AM"/>
              </w:rPr>
              <w:t xml:space="preserve"> </w:t>
            </w:r>
            <w:r w:rsidRPr="000D298E">
              <w:rPr>
                <w:rFonts w:ascii="Sylfaen" w:hAnsi="Sylfaen" w:cs="Sylfaen"/>
                <w:sz w:val="20"/>
                <w:szCs w:val="20"/>
                <w:lang w:val="hy-AM"/>
              </w:rPr>
              <w:t>и</w:t>
            </w:r>
            <w:r w:rsidRPr="000D298E">
              <w:rPr>
                <w:rFonts w:ascii="Sylfaen" w:hAnsi="Sylfaen"/>
                <w:sz w:val="20"/>
                <w:szCs w:val="20"/>
                <w:lang w:val="hy-AM"/>
              </w:rPr>
              <w:t xml:space="preserve"> </w:t>
            </w:r>
            <w:r w:rsidRPr="000D298E">
              <w:rPr>
                <w:rFonts w:ascii="Sylfaen" w:hAnsi="Sylfaen" w:cs="Sylfaen"/>
                <w:sz w:val="20"/>
                <w:szCs w:val="20"/>
                <w:lang w:val="hy-AM"/>
              </w:rPr>
              <w:t>русском</w:t>
            </w:r>
            <w:r w:rsidRPr="000D298E">
              <w:rPr>
                <w:rFonts w:ascii="Sylfaen" w:hAnsi="Sylfaen"/>
                <w:sz w:val="20"/>
                <w:szCs w:val="20"/>
                <w:lang w:val="hy-AM"/>
              </w:rPr>
              <w:t xml:space="preserve"> </w:t>
            </w:r>
            <w:r w:rsidRPr="000D298E">
              <w:rPr>
                <w:rFonts w:ascii="Sylfaen" w:hAnsi="Sylfaen" w:cs="Sylfaen"/>
                <w:sz w:val="20"/>
                <w:szCs w:val="20"/>
                <w:lang w:val="hy-AM"/>
              </w:rPr>
              <w:t>языках</w:t>
            </w:r>
            <w:r w:rsidRPr="000D298E">
              <w:rPr>
                <w:rFonts w:ascii="Sylfaen" w:hAnsi="Sylfaen"/>
                <w:sz w:val="20"/>
                <w:szCs w:val="20"/>
                <w:lang w:val="hy-AM"/>
              </w:rPr>
              <w:t xml:space="preserve"> </w:t>
            </w:r>
            <w:r w:rsidRPr="000D298E">
              <w:rPr>
                <w:rFonts w:ascii="Sylfaen" w:hAnsi="Sylfaen" w:cs="Sylfaen"/>
                <w:sz w:val="20"/>
                <w:szCs w:val="20"/>
                <w:lang w:val="hy-AM"/>
              </w:rPr>
              <w:t>в</w:t>
            </w:r>
            <w:r w:rsidRPr="000D298E">
              <w:rPr>
                <w:rFonts w:ascii="Sylfaen" w:hAnsi="Sylfaen"/>
                <w:sz w:val="20"/>
                <w:szCs w:val="20"/>
                <w:lang w:val="hy-AM"/>
              </w:rPr>
              <w:t xml:space="preserve"> 4 </w:t>
            </w:r>
            <w:r w:rsidRPr="000D298E">
              <w:rPr>
                <w:rFonts w:ascii="Sylfaen" w:hAnsi="Sylfaen" w:cs="Sylfaen"/>
                <w:sz w:val="20"/>
                <w:szCs w:val="20"/>
                <w:lang w:val="hy-AM"/>
              </w:rPr>
              <w:t>бумажных</w:t>
            </w:r>
            <w:r w:rsidRPr="000D298E">
              <w:rPr>
                <w:rFonts w:ascii="Sylfaen" w:hAnsi="Sylfaen"/>
                <w:sz w:val="20"/>
                <w:szCs w:val="20"/>
                <w:lang w:val="hy-AM"/>
              </w:rPr>
              <w:t xml:space="preserve"> </w:t>
            </w:r>
            <w:r w:rsidRPr="000D298E">
              <w:rPr>
                <w:rFonts w:ascii="Sylfaen" w:hAnsi="Sylfaen" w:cs="Sylfaen"/>
                <w:sz w:val="20"/>
                <w:szCs w:val="20"/>
                <w:lang w:val="hy-AM"/>
              </w:rPr>
              <w:t>экземплярах</w:t>
            </w:r>
            <w:r w:rsidRPr="000D298E">
              <w:rPr>
                <w:rFonts w:ascii="Sylfaen" w:hAnsi="Sylfaen"/>
                <w:sz w:val="20"/>
                <w:szCs w:val="20"/>
                <w:lang w:val="hy-AM"/>
              </w:rPr>
              <w:t xml:space="preserve"> </w:t>
            </w:r>
            <w:r w:rsidRPr="000D298E">
              <w:rPr>
                <w:rFonts w:ascii="Sylfaen" w:hAnsi="Sylfaen" w:cs="Sylfaen"/>
                <w:sz w:val="20"/>
                <w:szCs w:val="20"/>
                <w:lang w:val="hy-AM"/>
              </w:rPr>
              <w:t>и</w:t>
            </w:r>
            <w:r w:rsidRPr="000D298E">
              <w:rPr>
                <w:rFonts w:ascii="Sylfaen" w:hAnsi="Sylfaen"/>
                <w:sz w:val="20"/>
                <w:szCs w:val="20"/>
                <w:lang w:val="hy-AM"/>
              </w:rPr>
              <w:t xml:space="preserve"> </w:t>
            </w:r>
            <w:r w:rsidRPr="000D298E">
              <w:rPr>
                <w:rFonts w:ascii="Sylfaen" w:hAnsi="Sylfaen" w:cs="Sylfaen"/>
                <w:sz w:val="20"/>
                <w:szCs w:val="20"/>
                <w:lang w:val="hy-AM"/>
              </w:rPr>
              <w:t>одной</w:t>
            </w:r>
            <w:r w:rsidRPr="000D298E">
              <w:rPr>
                <w:rFonts w:ascii="Sylfaen" w:hAnsi="Sylfaen"/>
                <w:sz w:val="20"/>
                <w:szCs w:val="20"/>
                <w:lang w:val="hy-AM"/>
              </w:rPr>
              <w:t xml:space="preserve"> </w:t>
            </w:r>
            <w:r w:rsidRPr="000D298E">
              <w:rPr>
                <w:rFonts w:ascii="Sylfaen" w:hAnsi="Sylfaen" w:cs="Sylfaen"/>
                <w:sz w:val="20"/>
                <w:szCs w:val="20"/>
                <w:lang w:val="hy-AM"/>
              </w:rPr>
              <w:t>электронной</w:t>
            </w:r>
            <w:r w:rsidRPr="000D298E">
              <w:rPr>
                <w:rFonts w:ascii="Sylfaen" w:hAnsi="Sylfaen"/>
                <w:sz w:val="20"/>
                <w:szCs w:val="20"/>
                <w:lang w:val="hy-AM"/>
              </w:rPr>
              <w:t xml:space="preserve"> </w:t>
            </w:r>
            <w:r w:rsidRPr="000D298E">
              <w:rPr>
                <w:rFonts w:ascii="Sylfaen" w:hAnsi="Sylfaen" w:cs="Sylfaen"/>
                <w:sz w:val="20"/>
                <w:szCs w:val="20"/>
                <w:lang w:val="hy-AM"/>
              </w:rPr>
              <w:t>версии</w:t>
            </w:r>
            <w:r w:rsidRPr="000D298E">
              <w:rPr>
                <w:rFonts w:ascii="Sylfaen" w:hAnsi="Sylfaen"/>
                <w:sz w:val="20"/>
                <w:szCs w:val="20"/>
                <w:lang w:val="hy-AM"/>
              </w:rPr>
              <w:t xml:space="preserve"> (</w:t>
            </w:r>
            <w:r w:rsidRPr="000D298E">
              <w:rPr>
                <w:rFonts w:ascii="Sylfaen" w:hAnsi="Sylfaen" w:cs="Sylfaen"/>
                <w:sz w:val="20"/>
                <w:szCs w:val="20"/>
                <w:lang w:val="hy-AM"/>
              </w:rPr>
              <w:t>в</w:t>
            </w:r>
            <w:r w:rsidRPr="000D298E">
              <w:rPr>
                <w:rFonts w:ascii="Sylfaen" w:hAnsi="Sylfaen"/>
                <w:sz w:val="20"/>
                <w:szCs w:val="20"/>
                <w:lang w:val="hy-AM"/>
              </w:rPr>
              <w:t xml:space="preserve"> </w:t>
            </w:r>
            <w:r w:rsidRPr="000D298E">
              <w:rPr>
                <w:rFonts w:ascii="Sylfaen" w:hAnsi="Sylfaen" w:cs="Sylfaen"/>
                <w:sz w:val="20"/>
                <w:szCs w:val="20"/>
                <w:lang w:val="hy-AM"/>
              </w:rPr>
              <w:t>форматах</w:t>
            </w:r>
            <w:r w:rsidRPr="000D298E">
              <w:rPr>
                <w:rFonts w:ascii="Sylfaen" w:hAnsi="Sylfaen"/>
                <w:sz w:val="20"/>
                <w:szCs w:val="20"/>
                <w:lang w:val="hy-AM"/>
              </w:rPr>
              <w:t xml:space="preserve"> ACAD PDF, </w:t>
            </w:r>
            <w:r w:rsidRPr="000D298E">
              <w:rPr>
                <w:rFonts w:ascii="Sylfaen" w:hAnsi="Sylfaen" w:cs="Sylfaen"/>
                <w:sz w:val="20"/>
                <w:szCs w:val="20"/>
                <w:lang w:val="hy-AM"/>
              </w:rPr>
              <w:t>объемные</w:t>
            </w:r>
            <w:r w:rsidRPr="000D298E">
              <w:rPr>
                <w:rFonts w:ascii="Sylfaen" w:hAnsi="Sylfaen"/>
                <w:sz w:val="20"/>
                <w:szCs w:val="20"/>
                <w:lang w:val="hy-AM"/>
              </w:rPr>
              <w:t xml:space="preserve"> </w:t>
            </w:r>
            <w:r w:rsidRPr="000D298E">
              <w:rPr>
                <w:rFonts w:ascii="Sylfaen" w:hAnsi="Sylfaen" w:cs="Sylfaen"/>
                <w:sz w:val="20"/>
                <w:szCs w:val="20"/>
                <w:lang w:val="hy-AM"/>
              </w:rPr>
              <w:t>листы</w:t>
            </w:r>
            <w:r w:rsidRPr="000D298E">
              <w:rPr>
                <w:rFonts w:ascii="Sylfaen" w:hAnsi="Sylfaen"/>
                <w:sz w:val="20"/>
                <w:szCs w:val="20"/>
                <w:lang w:val="hy-AM"/>
              </w:rPr>
              <w:t xml:space="preserve">, </w:t>
            </w:r>
            <w:r w:rsidRPr="000D298E">
              <w:rPr>
                <w:rFonts w:ascii="Sylfaen" w:hAnsi="Sylfaen" w:cs="Sylfaen"/>
                <w:sz w:val="20"/>
                <w:szCs w:val="20"/>
                <w:lang w:val="hy-AM"/>
              </w:rPr>
              <w:t>сводки</w:t>
            </w:r>
            <w:r w:rsidRPr="000D298E">
              <w:rPr>
                <w:rFonts w:ascii="Sylfaen" w:hAnsi="Sylfaen"/>
                <w:sz w:val="20"/>
                <w:szCs w:val="20"/>
                <w:lang w:val="hy-AM"/>
              </w:rPr>
              <w:t xml:space="preserve"> </w:t>
            </w:r>
            <w:r w:rsidRPr="000D298E">
              <w:rPr>
                <w:rFonts w:ascii="Sylfaen" w:hAnsi="Sylfaen" w:cs="Sylfaen"/>
                <w:sz w:val="20"/>
                <w:szCs w:val="20"/>
                <w:lang w:val="hy-AM"/>
              </w:rPr>
              <w:t>и</w:t>
            </w:r>
            <w:r w:rsidRPr="000D298E">
              <w:rPr>
                <w:rFonts w:ascii="Sylfaen" w:hAnsi="Sylfaen"/>
                <w:sz w:val="20"/>
                <w:szCs w:val="20"/>
                <w:lang w:val="hy-AM"/>
              </w:rPr>
              <w:t xml:space="preserve"> </w:t>
            </w:r>
            <w:r w:rsidRPr="000D298E">
              <w:rPr>
                <w:rFonts w:ascii="Sylfaen" w:hAnsi="Sylfaen" w:cs="Sylfaen"/>
                <w:sz w:val="20"/>
                <w:szCs w:val="20"/>
                <w:lang w:val="hy-AM"/>
              </w:rPr>
              <w:t>сметы</w:t>
            </w:r>
            <w:r w:rsidRPr="000D298E">
              <w:rPr>
                <w:rFonts w:ascii="Sylfaen" w:hAnsi="Sylfaen"/>
                <w:sz w:val="20"/>
                <w:szCs w:val="20"/>
                <w:lang w:val="hy-AM"/>
              </w:rPr>
              <w:t xml:space="preserve"> </w:t>
            </w:r>
            <w:r w:rsidRPr="000D298E">
              <w:rPr>
                <w:rFonts w:ascii="Sylfaen" w:hAnsi="Sylfaen" w:cs="Sylfaen"/>
                <w:sz w:val="20"/>
                <w:szCs w:val="20"/>
                <w:lang w:val="hy-AM"/>
              </w:rPr>
              <w:t>также</w:t>
            </w:r>
            <w:r w:rsidRPr="000D298E">
              <w:rPr>
                <w:rFonts w:ascii="Sylfaen" w:hAnsi="Sylfaen"/>
                <w:sz w:val="20"/>
                <w:szCs w:val="20"/>
                <w:lang w:val="hy-AM"/>
              </w:rPr>
              <w:t xml:space="preserve"> </w:t>
            </w:r>
            <w:r w:rsidRPr="000D298E">
              <w:rPr>
                <w:rFonts w:ascii="Sylfaen" w:hAnsi="Sylfaen" w:cs="Sylfaen"/>
                <w:sz w:val="20"/>
                <w:szCs w:val="20"/>
                <w:lang w:val="hy-AM"/>
              </w:rPr>
              <w:t>в</w:t>
            </w:r>
            <w:r w:rsidRPr="000D298E">
              <w:rPr>
                <w:rFonts w:ascii="Sylfaen" w:hAnsi="Sylfaen"/>
                <w:sz w:val="20"/>
                <w:szCs w:val="20"/>
                <w:lang w:val="hy-AM"/>
              </w:rPr>
              <w:t xml:space="preserve"> </w:t>
            </w:r>
            <w:r w:rsidRPr="000D298E">
              <w:rPr>
                <w:rFonts w:ascii="Sylfaen" w:hAnsi="Sylfaen" w:cs="Sylfaen"/>
                <w:sz w:val="20"/>
                <w:szCs w:val="20"/>
                <w:lang w:val="hy-AM"/>
              </w:rPr>
              <w:t>формате</w:t>
            </w:r>
            <w:r w:rsidRPr="000D298E">
              <w:rPr>
                <w:rFonts w:ascii="Sylfaen" w:hAnsi="Sylfaen"/>
                <w:sz w:val="20"/>
                <w:szCs w:val="20"/>
                <w:lang w:val="hy-AM"/>
              </w:rPr>
              <w:t xml:space="preserve"> Excel).</w:t>
            </w:r>
          </w:p>
          <w:p w14:paraId="076F6FAF" w14:textId="77777777" w:rsidR="00595953" w:rsidRPr="00036FD4" w:rsidRDefault="00595953" w:rsidP="00595953">
            <w:pPr>
              <w:pStyle w:val="aff"/>
              <w:rPr>
                <w:rFonts w:ascii="Sylfaen" w:hAnsi="Sylfaen"/>
                <w:sz w:val="20"/>
                <w:szCs w:val="20"/>
                <w:lang w:val="hy-AM"/>
              </w:rPr>
            </w:pPr>
            <w:r w:rsidRPr="00036FD4">
              <w:rPr>
                <w:rFonts w:ascii="Sylfaen" w:hAnsi="Sylfaen"/>
                <w:sz w:val="20"/>
                <w:szCs w:val="20"/>
                <w:lang w:val="hy-AM"/>
              </w:rPr>
              <w:t xml:space="preserve">Проектно-сметная документация должна быть составлена </w:t>
            </w:r>
            <w:r w:rsidRPr="00036FD4">
              <w:rPr>
                <w:rFonts w:ascii="Times New Roman" w:hAnsi="Times New Roman"/>
                <w:sz w:val="20"/>
                <w:szCs w:val="20"/>
                <w:lang w:val="hy-AM"/>
              </w:rPr>
              <w:t>​​</w:t>
            </w:r>
            <w:r w:rsidRPr="00036FD4">
              <w:rPr>
                <w:rFonts w:ascii="Sylfaen" w:hAnsi="Sylfaen" w:cs="Sylfaen"/>
                <w:sz w:val="20"/>
                <w:szCs w:val="20"/>
                <w:lang w:val="hy-AM"/>
              </w:rPr>
              <w:t>с</w:t>
            </w:r>
            <w:r w:rsidRPr="00036FD4">
              <w:rPr>
                <w:rFonts w:ascii="Sylfaen" w:hAnsi="Sylfaen"/>
                <w:sz w:val="20"/>
                <w:szCs w:val="20"/>
                <w:lang w:val="hy-AM"/>
              </w:rPr>
              <w:t xml:space="preserve"> </w:t>
            </w:r>
            <w:r w:rsidRPr="00036FD4">
              <w:rPr>
                <w:rFonts w:ascii="Sylfaen" w:hAnsi="Sylfaen" w:cs="Sylfaen"/>
                <w:sz w:val="20"/>
                <w:szCs w:val="20"/>
                <w:lang w:val="hy-AM"/>
              </w:rPr>
              <w:t>использованием</w:t>
            </w:r>
            <w:r w:rsidRPr="00036FD4">
              <w:rPr>
                <w:rFonts w:ascii="Sylfaen" w:hAnsi="Sylfaen"/>
                <w:sz w:val="20"/>
                <w:szCs w:val="20"/>
                <w:lang w:val="hy-AM"/>
              </w:rPr>
              <w:t xml:space="preserve"> </w:t>
            </w:r>
            <w:r w:rsidRPr="00036FD4">
              <w:rPr>
                <w:rFonts w:ascii="Sylfaen" w:hAnsi="Sylfaen" w:cs="Sylfaen"/>
                <w:sz w:val="20"/>
                <w:szCs w:val="20"/>
                <w:lang w:val="hy-AM"/>
              </w:rPr>
              <w:t>соответствующих</w:t>
            </w:r>
            <w:r w:rsidRPr="00036FD4">
              <w:rPr>
                <w:rFonts w:ascii="Sylfaen" w:hAnsi="Sylfaen"/>
                <w:sz w:val="20"/>
                <w:szCs w:val="20"/>
                <w:lang w:val="hy-AM"/>
              </w:rPr>
              <w:t xml:space="preserve"> </w:t>
            </w:r>
            <w:r w:rsidRPr="00036FD4">
              <w:rPr>
                <w:rFonts w:ascii="Sylfaen" w:hAnsi="Sylfaen" w:cs="Sylfaen"/>
                <w:sz w:val="20"/>
                <w:szCs w:val="20"/>
                <w:lang w:val="hy-AM"/>
              </w:rPr>
              <w:t>компьютерных</w:t>
            </w:r>
            <w:r w:rsidRPr="00036FD4">
              <w:rPr>
                <w:rFonts w:ascii="Sylfaen" w:hAnsi="Sylfaen"/>
                <w:sz w:val="20"/>
                <w:szCs w:val="20"/>
                <w:lang w:val="hy-AM"/>
              </w:rPr>
              <w:t xml:space="preserve"> </w:t>
            </w:r>
            <w:r w:rsidRPr="00036FD4">
              <w:rPr>
                <w:rFonts w:ascii="Sylfaen" w:hAnsi="Sylfaen" w:cs="Sylfaen"/>
                <w:sz w:val="20"/>
                <w:szCs w:val="20"/>
                <w:lang w:val="hy-AM"/>
              </w:rPr>
              <w:t>программ</w:t>
            </w:r>
            <w:r w:rsidRPr="00036FD4">
              <w:rPr>
                <w:rFonts w:ascii="Sylfaen" w:hAnsi="Sylfaen"/>
                <w:sz w:val="20"/>
                <w:szCs w:val="20"/>
                <w:lang w:val="hy-AM"/>
              </w:rPr>
              <w:t xml:space="preserve">, </w:t>
            </w:r>
            <w:r w:rsidRPr="00036FD4">
              <w:rPr>
                <w:rFonts w:ascii="Sylfaen" w:hAnsi="Sylfaen" w:cs="Sylfaen"/>
                <w:sz w:val="20"/>
                <w:szCs w:val="20"/>
                <w:lang w:val="hy-AM"/>
              </w:rPr>
              <w:t>быть</w:t>
            </w:r>
            <w:r w:rsidRPr="00036FD4">
              <w:rPr>
                <w:rFonts w:ascii="Sylfaen" w:hAnsi="Sylfaen"/>
                <w:sz w:val="20"/>
                <w:szCs w:val="20"/>
                <w:lang w:val="hy-AM"/>
              </w:rPr>
              <w:t xml:space="preserve"> </w:t>
            </w:r>
            <w:r w:rsidRPr="00036FD4">
              <w:rPr>
                <w:rFonts w:ascii="Sylfaen" w:hAnsi="Sylfaen" w:cs="Sylfaen"/>
                <w:sz w:val="20"/>
                <w:szCs w:val="20"/>
                <w:lang w:val="hy-AM"/>
              </w:rPr>
              <w:t>цветной</w:t>
            </w:r>
            <w:r w:rsidRPr="00036FD4">
              <w:rPr>
                <w:rFonts w:ascii="Sylfaen" w:hAnsi="Sylfaen"/>
                <w:sz w:val="20"/>
                <w:szCs w:val="20"/>
                <w:lang w:val="hy-AM"/>
              </w:rPr>
              <w:t xml:space="preserve"> </w:t>
            </w:r>
            <w:r w:rsidRPr="00036FD4">
              <w:rPr>
                <w:rFonts w:ascii="Sylfaen" w:hAnsi="Sylfaen" w:cs="Sylfaen"/>
                <w:sz w:val="20"/>
                <w:szCs w:val="20"/>
                <w:lang w:val="hy-AM"/>
              </w:rPr>
              <w:t>и</w:t>
            </w:r>
            <w:r w:rsidRPr="00036FD4">
              <w:rPr>
                <w:rFonts w:ascii="Sylfaen" w:hAnsi="Sylfaen"/>
                <w:sz w:val="20"/>
                <w:szCs w:val="20"/>
                <w:lang w:val="hy-AM"/>
              </w:rPr>
              <w:t xml:space="preserve"> </w:t>
            </w:r>
            <w:r w:rsidRPr="00036FD4">
              <w:rPr>
                <w:rFonts w:ascii="Sylfaen" w:hAnsi="Sylfaen" w:cs="Sylfaen"/>
                <w:sz w:val="20"/>
                <w:szCs w:val="20"/>
                <w:lang w:val="hy-AM"/>
              </w:rPr>
              <w:t>разборчивой</w:t>
            </w:r>
            <w:r w:rsidRPr="00036FD4">
              <w:rPr>
                <w:rFonts w:ascii="Sylfaen" w:hAnsi="Sylfaen"/>
                <w:sz w:val="20"/>
                <w:szCs w:val="20"/>
                <w:lang w:val="hy-AM"/>
              </w:rPr>
              <w:t>.</w:t>
            </w:r>
          </w:p>
          <w:p w14:paraId="591C3A6E" w14:textId="77777777" w:rsidR="00595953" w:rsidRPr="00DF424F" w:rsidRDefault="00595953" w:rsidP="00595953">
            <w:pPr>
              <w:pStyle w:val="aff"/>
              <w:rPr>
                <w:rFonts w:ascii="Sylfaen" w:hAnsi="Sylfaen"/>
                <w:b/>
                <w:sz w:val="22"/>
                <w:szCs w:val="22"/>
                <w:lang w:val="hy-AM"/>
              </w:rPr>
            </w:pPr>
            <w:r>
              <w:rPr>
                <w:rFonts w:ascii="Sylfaen" w:hAnsi="Sylfaen"/>
                <w:b/>
                <w:sz w:val="22"/>
                <w:szCs w:val="22"/>
                <w:lang w:val="hy-AM"/>
              </w:rPr>
              <w:t xml:space="preserve">        </w:t>
            </w:r>
            <w:r w:rsidRPr="00DF424F">
              <w:rPr>
                <w:rFonts w:ascii="Sylfaen" w:hAnsi="Sylfaen"/>
                <w:b/>
                <w:sz w:val="22"/>
                <w:szCs w:val="22"/>
                <w:lang w:val="hy-AM"/>
              </w:rPr>
              <w:t>Основные  обязанности и  требования:</w:t>
            </w:r>
          </w:p>
          <w:p w14:paraId="2AFA6E18" w14:textId="77777777" w:rsidR="00595953" w:rsidRPr="00EC4AD9" w:rsidRDefault="00595953" w:rsidP="00595953">
            <w:pPr>
              <w:pStyle w:val="aff"/>
              <w:rPr>
                <w:rFonts w:ascii="Sylfaen" w:hAnsi="Sylfaen"/>
                <w:sz w:val="20"/>
                <w:szCs w:val="20"/>
                <w:lang w:val="hy-AM"/>
              </w:rPr>
            </w:pPr>
            <w:r w:rsidRPr="00EC4AD9">
              <w:rPr>
                <w:rFonts w:ascii="Sylfaen" w:hAnsi="Sylfaen"/>
                <w:sz w:val="20"/>
                <w:szCs w:val="20"/>
                <w:lang w:val="hy-AM"/>
              </w:rPr>
              <w:t>-Выполнение инженерных изысканий,</w:t>
            </w:r>
          </w:p>
          <w:p w14:paraId="645E6A47" w14:textId="77777777" w:rsidR="00595953" w:rsidRPr="00EC4AD9" w:rsidRDefault="00595953" w:rsidP="00595953">
            <w:pPr>
              <w:pStyle w:val="aff"/>
              <w:rPr>
                <w:rFonts w:ascii="Sylfaen" w:hAnsi="Sylfaen"/>
                <w:sz w:val="20"/>
                <w:szCs w:val="20"/>
                <w:lang w:val="hy-AM"/>
              </w:rPr>
            </w:pPr>
            <w:r w:rsidRPr="00EC4AD9">
              <w:rPr>
                <w:rFonts w:ascii="Sylfaen" w:hAnsi="Sylfaen"/>
                <w:sz w:val="20"/>
                <w:szCs w:val="20"/>
                <w:lang w:val="hy-AM"/>
              </w:rPr>
              <w:t>- Разработка проектно-сметной документации,</w:t>
            </w:r>
          </w:p>
          <w:p w14:paraId="152024A6" w14:textId="77777777" w:rsidR="00595953" w:rsidRDefault="00595953" w:rsidP="00595953">
            <w:pPr>
              <w:pStyle w:val="aff"/>
              <w:rPr>
                <w:rFonts w:ascii="Sylfaen" w:hAnsi="Sylfaen"/>
                <w:b/>
                <w:sz w:val="20"/>
                <w:szCs w:val="20"/>
                <w:lang w:val="hy-AM"/>
              </w:rPr>
            </w:pPr>
            <w:r w:rsidRPr="00EC4AD9">
              <w:rPr>
                <w:rFonts w:ascii="Sylfaen" w:hAnsi="Sylfaen"/>
                <w:sz w:val="20"/>
                <w:szCs w:val="20"/>
                <w:lang w:val="hy-AM"/>
              </w:rPr>
              <w:t>- Обследование всех подземных и надземных инженерных коммуникаций в границах контура дороги, получение необходимых технических условий</w:t>
            </w:r>
            <w:r w:rsidRPr="00EC4AD9">
              <w:rPr>
                <w:rFonts w:ascii="Sylfaen" w:hAnsi="Sylfaen"/>
                <w:b/>
                <w:sz w:val="20"/>
                <w:szCs w:val="20"/>
                <w:lang w:val="hy-AM"/>
              </w:rPr>
              <w:t>.</w:t>
            </w:r>
          </w:p>
          <w:p w14:paraId="0D2ABBA4" w14:textId="77777777" w:rsidR="00595953" w:rsidRPr="00277A88" w:rsidRDefault="00595953" w:rsidP="00595953">
            <w:pPr>
              <w:pStyle w:val="aff"/>
              <w:rPr>
                <w:rFonts w:ascii="Sylfaen" w:hAnsi="Sylfaen"/>
                <w:b/>
                <w:sz w:val="22"/>
                <w:szCs w:val="22"/>
                <w:lang w:val="hy-AM"/>
              </w:rPr>
            </w:pPr>
            <w:r>
              <w:rPr>
                <w:rFonts w:ascii="Sylfaen" w:hAnsi="Sylfaen"/>
                <w:b/>
                <w:sz w:val="22"/>
                <w:szCs w:val="22"/>
                <w:lang w:val="hy-AM"/>
              </w:rPr>
              <w:t xml:space="preserve">         </w:t>
            </w:r>
            <w:r w:rsidRPr="00277A88">
              <w:rPr>
                <w:rFonts w:ascii="Sylfaen" w:hAnsi="Sylfaen"/>
                <w:b/>
                <w:sz w:val="22"/>
                <w:szCs w:val="22"/>
                <w:lang w:val="hy-AM"/>
              </w:rPr>
              <w:t>Требования к расследованию:</w:t>
            </w:r>
          </w:p>
          <w:p w14:paraId="3B6D330F" w14:textId="77777777" w:rsidR="00595953" w:rsidRPr="00277A88" w:rsidRDefault="00595953" w:rsidP="00595953">
            <w:pPr>
              <w:pStyle w:val="aff"/>
              <w:rPr>
                <w:rFonts w:ascii="Sylfaen" w:hAnsi="Sylfaen"/>
                <w:b/>
                <w:sz w:val="22"/>
                <w:szCs w:val="22"/>
                <w:lang w:val="hy-AM"/>
              </w:rPr>
            </w:pPr>
            <w:r w:rsidRPr="00E10814">
              <w:rPr>
                <w:rFonts w:ascii="Sylfaen" w:hAnsi="Sylfaen"/>
                <w:bCs/>
                <w:sz w:val="22"/>
                <w:szCs w:val="22"/>
                <w:lang w:val="hy-AM"/>
              </w:rPr>
              <w:t>Провести инженерные изыскания в объеме, необходимом для разработки проектной документации и обоснования проектных решений</w:t>
            </w:r>
            <w:r w:rsidRPr="00E10814">
              <w:rPr>
                <w:rFonts w:ascii="Sylfaen" w:hAnsi="Sylfaen"/>
                <w:b/>
                <w:sz w:val="22"/>
                <w:szCs w:val="22"/>
                <w:lang w:val="hy-AM"/>
              </w:rPr>
              <w:t>.</w:t>
            </w:r>
          </w:p>
          <w:p w14:paraId="674C8DEE" w14:textId="77777777" w:rsidR="00595953" w:rsidRPr="009155A2" w:rsidRDefault="00595953" w:rsidP="00595953">
            <w:pPr>
              <w:pStyle w:val="aff"/>
              <w:rPr>
                <w:rFonts w:ascii="Sylfaen" w:hAnsi="Sylfaen"/>
                <w:b/>
                <w:sz w:val="22"/>
                <w:szCs w:val="22"/>
                <w:lang w:val="hy-AM"/>
              </w:rPr>
            </w:pPr>
            <w:r>
              <w:rPr>
                <w:rFonts w:ascii="Sylfaen" w:hAnsi="Sylfaen"/>
                <w:b/>
                <w:sz w:val="22"/>
                <w:szCs w:val="22"/>
                <w:lang w:val="hy-AM"/>
              </w:rPr>
              <w:t xml:space="preserve">          </w:t>
            </w:r>
            <w:r w:rsidRPr="009155A2">
              <w:rPr>
                <w:rFonts w:ascii="Sylfaen" w:hAnsi="Sylfaen"/>
                <w:b/>
                <w:sz w:val="22"/>
                <w:szCs w:val="22"/>
                <w:lang w:val="hy-AM"/>
              </w:rPr>
              <w:t>Требования к проектам</w:t>
            </w:r>
          </w:p>
          <w:p w14:paraId="7EEDC83C" w14:textId="77777777" w:rsidR="00595953" w:rsidRPr="00E10814" w:rsidRDefault="00595953" w:rsidP="00595953">
            <w:pPr>
              <w:pStyle w:val="aff"/>
              <w:rPr>
                <w:rFonts w:ascii="Sylfaen" w:hAnsi="Sylfaen"/>
                <w:bCs/>
                <w:sz w:val="20"/>
                <w:szCs w:val="20"/>
                <w:lang w:val="hy-AM"/>
              </w:rPr>
            </w:pPr>
            <w:r w:rsidRPr="00E10814">
              <w:rPr>
                <w:rFonts w:ascii="Sylfaen" w:hAnsi="Sylfaen"/>
                <w:bCs/>
                <w:sz w:val="20"/>
                <w:szCs w:val="20"/>
                <w:lang w:val="hy-AM"/>
              </w:rPr>
              <w:t>Состав, содержание и конструктивные решения проектной документации должны соответствовать требованиям, установленным нормативно-техническими документами и нормативными правовыми актами, действующими в Республике Армения.</w:t>
            </w:r>
          </w:p>
          <w:p w14:paraId="0327B1C4" w14:textId="77777777" w:rsidR="00595953" w:rsidRPr="00E10814" w:rsidRDefault="00595953" w:rsidP="00595953">
            <w:pPr>
              <w:pStyle w:val="aff"/>
              <w:rPr>
                <w:rFonts w:ascii="Sylfaen" w:hAnsi="Sylfaen"/>
                <w:bCs/>
                <w:sz w:val="20"/>
                <w:szCs w:val="20"/>
                <w:lang w:val="hy-AM"/>
              </w:rPr>
            </w:pPr>
            <w:r w:rsidRPr="00E10814">
              <w:rPr>
                <w:rFonts w:ascii="Sylfaen" w:hAnsi="Sylfaen"/>
                <w:bCs/>
                <w:sz w:val="20"/>
                <w:szCs w:val="20"/>
                <w:lang w:val="hy-AM"/>
              </w:rPr>
              <w:t>Проекты должны включать как минимум следующие работы.</w:t>
            </w:r>
          </w:p>
          <w:p w14:paraId="24DB6B5F" w14:textId="77777777" w:rsidR="00595953" w:rsidRPr="00AC4E2A" w:rsidRDefault="00595953" w:rsidP="00595953">
            <w:pPr>
              <w:pStyle w:val="aff"/>
              <w:rPr>
                <w:rFonts w:ascii="Sylfaen" w:hAnsi="Sylfaen"/>
                <w:bCs/>
                <w:sz w:val="20"/>
                <w:szCs w:val="20"/>
                <w:lang w:val="hy-AM"/>
              </w:rPr>
            </w:pPr>
            <w:r>
              <w:rPr>
                <w:rFonts w:ascii="Sylfaen" w:hAnsi="Sylfaen"/>
                <w:bCs/>
                <w:sz w:val="20"/>
                <w:szCs w:val="20"/>
                <w:lang w:val="hy-AM"/>
              </w:rPr>
              <w:t>-</w:t>
            </w:r>
            <w:r w:rsidRPr="00AC4E2A">
              <w:rPr>
                <w:rFonts w:ascii="Sylfaen" w:hAnsi="Sylfaen"/>
                <w:bCs/>
                <w:sz w:val="20"/>
                <w:szCs w:val="20"/>
                <w:lang w:val="hy-AM"/>
              </w:rPr>
              <w:t>Восстановление/реконструкция/строительство земельного покрова (по мере необходимости),</w:t>
            </w:r>
          </w:p>
          <w:p w14:paraId="10B2D3B7" w14:textId="77777777" w:rsidR="00595953" w:rsidRPr="00AC4E2A" w:rsidRDefault="00595953" w:rsidP="00595953">
            <w:pPr>
              <w:pStyle w:val="aff"/>
              <w:rPr>
                <w:rFonts w:ascii="Sylfaen" w:hAnsi="Sylfaen"/>
                <w:bCs/>
                <w:sz w:val="20"/>
                <w:szCs w:val="20"/>
                <w:lang w:val="hy-AM"/>
              </w:rPr>
            </w:pPr>
            <w:r w:rsidRPr="00AC4E2A">
              <w:rPr>
                <w:rFonts w:ascii="Sylfaen" w:hAnsi="Sylfaen"/>
                <w:bCs/>
                <w:sz w:val="20"/>
                <w:szCs w:val="20"/>
                <w:lang w:val="hy-AM"/>
              </w:rPr>
              <w:t>- Восстановление/реконструкция/ремонт/строительство подпорных стенок (по мере необходимости),</w:t>
            </w:r>
          </w:p>
          <w:p w14:paraId="3770C070" w14:textId="77777777" w:rsidR="00595953" w:rsidRPr="00AC4E2A" w:rsidRDefault="00595953" w:rsidP="00595953">
            <w:pPr>
              <w:pStyle w:val="aff"/>
              <w:rPr>
                <w:rFonts w:ascii="Sylfaen" w:hAnsi="Sylfaen"/>
                <w:bCs/>
                <w:sz w:val="20"/>
                <w:szCs w:val="20"/>
                <w:lang w:val="hy-AM"/>
              </w:rPr>
            </w:pPr>
            <w:r w:rsidRPr="00AC4E2A">
              <w:rPr>
                <w:rFonts w:ascii="Sylfaen" w:hAnsi="Sylfaen"/>
                <w:bCs/>
                <w:sz w:val="20"/>
                <w:szCs w:val="20"/>
                <w:lang w:val="hy-AM"/>
              </w:rPr>
              <w:t>- Восстановление/реконструкция дорожного покрытия/ (по необходимости),</w:t>
            </w:r>
          </w:p>
          <w:p w14:paraId="7B9361EC" w14:textId="77777777" w:rsidR="00595953" w:rsidRPr="00AC4E2A" w:rsidRDefault="00595953" w:rsidP="00595953">
            <w:pPr>
              <w:pStyle w:val="aff"/>
              <w:rPr>
                <w:rFonts w:ascii="Sylfaen" w:hAnsi="Sylfaen"/>
                <w:bCs/>
                <w:sz w:val="20"/>
                <w:szCs w:val="20"/>
                <w:lang w:val="hy-AM"/>
              </w:rPr>
            </w:pPr>
            <w:r w:rsidRPr="00AC4E2A">
              <w:rPr>
                <w:rFonts w:ascii="Sylfaen" w:hAnsi="Sylfaen"/>
                <w:bCs/>
                <w:sz w:val="20"/>
                <w:szCs w:val="20"/>
                <w:lang w:val="hy-AM"/>
              </w:rPr>
              <w:t>- Реставрация/реконструкция/ремонт/строительство дорожного покрытия (по мере необходимости),</w:t>
            </w:r>
          </w:p>
          <w:p w14:paraId="6020A7BF" w14:textId="77777777" w:rsidR="00595953" w:rsidRPr="00AC4E2A" w:rsidRDefault="00595953" w:rsidP="00595953">
            <w:pPr>
              <w:pStyle w:val="aff"/>
              <w:rPr>
                <w:rFonts w:ascii="Sylfaen" w:hAnsi="Sylfaen"/>
                <w:bCs/>
                <w:sz w:val="20"/>
                <w:szCs w:val="20"/>
                <w:lang w:val="hy-AM"/>
              </w:rPr>
            </w:pPr>
            <w:r w:rsidRPr="00AC4E2A">
              <w:rPr>
                <w:rFonts w:ascii="Sylfaen" w:hAnsi="Sylfaen"/>
                <w:bCs/>
                <w:sz w:val="20"/>
                <w:szCs w:val="20"/>
                <w:lang w:val="hy-AM"/>
              </w:rPr>
              <w:t>- Восстановление/реконструкция/ремонт дренажной системы (при необходимости),</w:t>
            </w:r>
          </w:p>
          <w:p w14:paraId="5FD044E5" w14:textId="77777777" w:rsidR="00595953" w:rsidRPr="00AC4E2A" w:rsidRDefault="00595953" w:rsidP="00595953">
            <w:pPr>
              <w:pStyle w:val="aff"/>
              <w:rPr>
                <w:rFonts w:ascii="Sylfaen" w:hAnsi="Sylfaen"/>
                <w:bCs/>
                <w:sz w:val="20"/>
                <w:szCs w:val="20"/>
                <w:lang w:val="hy-AM"/>
              </w:rPr>
            </w:pPr>
            <w:r w:rsidRPr="00AC4E2A">
              <w:rPr>
                <w:rFonts w:ascii="Sylfaen" w:hAnsi="Sylfaen"/>
                <w:bCs/>
                <w:sz w:val="20"/>
                <w:szCs w:val="20"/>
                <w:lang w:val="hy-AM"/>
              </w:rPr>
              <w:t>- Реставрация/реконструкция/ремонт/строительство искусственных сооружений (по мере необходимости),</w:t>
            </w:r>
          </w:p>
          <w:p w14:paraId="53EFDE5B" w14:textId="77777777" w:rsidR="00595953" w:rsidRPr="00AC4E2A" w:rsidRDefault="00595953" w:rsidP="00595953">
            <w:pPr>
              <w:pStyle w:val="aff"/>
              <w:rPr>
                <w:rFonts w:ascii="Sylfaen" w:hAnsi="Sylfaen"/>
                <w:bCs/>
                <w:sz w:val="20"/>
                <w:szCs w:val="20"/>
                <w:lang w:val="hy-AM"/>
              </w:rPr>
            </w:pPr>
            <w:r w:rsidRPr="00AC4E2A">
              <w:rPr>
                <w:rFonts w:ascii="Sylfaen" w:hAnsi="Sylfaen"/>
                <w:bCs/>
                <w:sz w:val="20"/>
                <w:szCs w:val="20"/>
                <w:lang w:val="hy-AM"/>
              </w:rPr>
              <w:t>- благоустройство дорог,</w:t>
            </w:r>
          </w:p>
          <w:p w14:paraId="343228BE" w14:textId="77777777" w:rsidR="00595953" w:rsidRPr="00AC4E2A" w:rsidRDefault="00595953" w:rsidP="00595953">
            <w:pPr>
              <w:pStyle w:val="aff"/>
              <w:rPr>
                <w:rFonts w:ascii="Sylfaen" w:hAnsi="Sylfaen"/>
                <w:bCs/>
                <w:sz w:val="20"/>
                <w:szCs w:val="20"/>
                <w:lang w:val="hy-AM"/>
              </w:rPr>
            </w:pPr>
            <w:r w:rsidRPr="00AC4E2A">
              <w:rPr>
                <w:rFonts w:ascii="Sylfaen" w:hAnsi="Sylfaen"/>
                <w:bCs/>
                <w:sz w:val="20"/>
                <w:szCs w:val="20"/>
                <w:lang w:val="hy-AM"/>
              </w:rPr>
              <w:t>- Элементы безопасности, а также выполнение необходимых мер по исправлению черных точек</w:t>
            </w:r>
          </w:p>
          <w:p w14:paraId="0351D925" w14:textId="77777777" w:rsidR="00595953" w:rsidRDefault="00595953" w:rsidP="00595953">
            <w:pPr>
              <w:pStyle w:val="aff"/>
              <w:rPr>
                <w:rFonts w:ascii="Sylfaen" w:hAnsi="Sylfaen"/>
                <w:b/>
                <w:sz w:val="22"/>
                <w:szCs w:val="22"/>
                <w:lang w:val="hy-AM"/>
              </w:rPr>
            </w:pPr>
            <w:r>
              <w:rPr>
                <w:rFonts w:ascii="Sylfaen" w:hAnsi="Sylfaen"/>
                <w:b/>
                <w:sz w:val="22"/>
                <w:szCs w:val="22"/>
                <w:lang w:val="hy-AM"/>
              </w:rPr>
              <w:t xml:space="preserve">        </w:t>
            </w:r>
            <w:r w:rsidRPr="009155A2">
              <w:rPr>
                <w:rFonts w:ascii="Sylfaen" w:hAnsi="Sylfaen"/>
                <w:b/>
                <w:sz w:val="22"/>
                <w:szCs w:val="22"/>
                <w:lang w:val="hy-AM"/>
              </w:rPr>
              <w:t>Требования к составу проектов:</w:t>
            </w:r>
          </w:p>
          <w:p w14:paraId="760404EE" w14:textId="77777777" w:rsidR="00595953" w:rsidRPr="00A1265B" w:rsidRDefault="00595953" w:rsidP="00595953">
            <w:pPr>
              <w:pStyle w:val="aff"/>
              <w:rPr>
                <w:rFonts w:ascii="Sylfaen" w:hAnsi="Sylfaen"/>
                <w:bCs/>
                <w:sz w:val="22"/>
                <w:szCs w:val="22"/>
                <w:lang w:val="hy-AM"/>
              </w:rPr>
            </w:pPr>
            <w:r>
              <w:rPr>
                <w:rFonts w:ascii="Sylfaen" w:hAnsi="Sylfaen"/>
                <w:b/>
                <w:sz w:val="22"/>
                <w:szCs w:val="22"/>
                <w:lang w:val="hy-AM"/>
              </w:rPr>
              <w:t xml:space="preserve">  </w:t>
            </w:r>
            <w:r>
              <w:t xml:space="preserve"> </w:t>
            </w:r>
            <w:r w:rsidRPr="00A1265B">
              <w:rPr>
                <w:rFonts w:ascii="Sylfaen" w:hAnsi="Sylfaen"/>
                <w:bCs/>
                <w:sz w:val="22"/>
                <w:szCs w:val="22"/>
                <w:lang w:val="hy-AM"/>
              </w:rPr>
              <w:t xml:space="preserve">- Проектно-сметная документация должна быть составлена </w:t>
            </w:r>
            <w:r w:rsidRPr="00A1265B">
              <w:rPr>
                <w:rFonts w:ascii="Times New Roman" w:hAnsi="Times New Roman"/>
                <w:bCs/>
                <w:sz w:val="22"/>
                <w:szCs w:val="22"/>
                <w:lang w:val="hy-AM"/>
              </w:rPr>
              <w:t>​​</w:t>
            </w:r>
            <w:r w:rsidRPr="00A1265B">
              <w:rPr>
                <w:rFonts w:ascii="Sylfaen" w:hAnsi="Sylfaen" w:cs="Sylfaen"/>
                <w:bCs/>
                <w:sz w:val="22"/>
                <w:szCs w:val="22"/>
                <w:lang w:val="hy-AM"/>
              </w:rPr>
              <w:t>в</w:t>
            </w:r>
            <w:r w:rsidRPr="00A1265B">
              <w:rPr>
                <w:rFonts w:ascii="Sylfaen" w:hAnsi="Sylfaen"/>
                <w:bCs/>
                <w:sz w:val="22"/>
                <w:szCs w:val="22"/>
                <w:lang w:val="hy-AM"/>
              </w:rPr>
              <w:t xml:space="preserve"> </w:t>
            </w:r>
            <w:r w:rsidRPr="00A1265B">
              <w:rPr>
                <w:rFonts w:ascii="Sylfaen" w:hAnsi="Sylfaen" w:cs="Sylfaen"/>
                <w:bCs/>
                <w:sz w:val="22"/>
                <w:szCs w:val="22"/>
                <w:lang w:val="hy-AM"/>
              </w:rPr>
              <w:t>соответствии</w:t>
            </w:r>
            <w:r w:rsidRPr="00A1265B">
              <w:rPr>
                <w:rFonts w:ascii="Sylfaen" w:hAnsi="Sylfaen"/>
                <w:bCs/>
                <w:sz w:val="22"/>
                <w:szCs w:val="22"/>
                <w:lang w:val="hy-AM"/>
              </w:rPr>
              <w:t xml:space="preserve"> </w:t>
            </w:r>
            <w:r w:rsidRPr="00A1265B">
              <w:rPr>
                <w:rFonts w:ascii="Sylfaen" w:hAnsi="Sylfaen" w:cs="Sylfaen"/>
                <w:bCs/>
                <w:sz w:val="22"/>
                <w:szCs w:val="22"/>
                <w:lang w:val="hy-AM"/>
              </w:rPr>
              <w:t>с</w:t>
            </w:r>
            <w:r w:rsidRPr="00A1265B">
              <w:rPr>
                <w:rFonts w:ascii="Sylfaen" w:hAnsi="Sylfaen"/>
                <w:bCs/>
                <w:sz w:val="22"/>
                <w:szCs w:val="22"/>
                <w:lang w:val="hy-AM"/>
              </w:rPr>
              <w:t xml:space="preserve"> </w:t>
            </w:r>
            <w:r w:rsidRPr="00A1265B">
              <w:rPr>
                <w:rFonts w:ascii="Sylfaen" w:hAnsi="Sylfaen" w:cs="Sylfaen"/>
                <w:bCs/>
                <w:sz w:val="22"/>
                <w:szCs w:val="22"/>
                <w:lang w:val="hy-AM"/>
              </w:rPr>
              <w:t>требованиями</w:t>
            </w:r>
            <w:r w:rsidRPr="00A1265B">
              <w:rPr>
                <w:rFonts w:ascii="Sylfaen" w:hAnsi="Sylfaen"/>
                <w:bCs/>
                <w:sz w:val="22"/>
                <w:szCs w:val="22"/>
                <w:lang w:val="hy-AM"/>
              </w:rPr>
              <w:t xml:space="preserve">, </w:t>
            </w:r>
            <w:r w:rsidRPr="00A1265B">
              <w:rPr>
                <w:rFonts w:ascii="Sylfaen" w:hAnsi="Sylfaen" w:cs="Sylfaen"/>
                <w:bCs/>
                <w:sz w:val="22"/>
                <w:szCs w:val="22"/>
                <w:lang w:val="hy-AM"/>
              </w:rPr>
              <w:t>установленными</w:t>
            </w:r>
            <w:r w:rsidRPr="00A1265B">
              <w:rPr>
                <w:rFonts w:ascii="Sylfaen" w:hAnsi="Sylfaen"/>
                <w:bCs/>
                <w:sz w:val="22"/>
                <w:szCs w:val="22"/>
                <w:lang w:val="hy-AM"/>
              </w:rPr>
              <w:t xml:space="preserve"> </w:t>
            </w:r>
            <w:r w:rsidRPr="00A1265B">
              <w:rPr>
                <w:rFonts w:ascii="Sylfaen" w:hAnsi="Sylfaen" w:cs="Sylfaen"/>
                <w:bCs/>
                <w:sz w:val="22"/>
                <w:szCs w:val="22"/>
                <w:lang w:val="hy-AM"/>
              </w:rPr>
              <w:t>приказом</w:t>
            </w:r>
            <w:r w:rsidRPr="00A1265B">
              <w:rPr>
                <w:rFonts w:ascii="Sylfaen" w:hAnsi="Sylfaen"/>
                <w:bCs/>
                <w:sz w:val="22"/>
                <w:szCs w:val="22"/>
                <w:lang w:val="hy-AM"/>
              </w:rPr>
              <w:t xml:space="preserve"> </w:t>
            </w:r>
            <w:r w:rsidRPr="00A1265B">
              <w:rPr>
                <w:rFonts w:ascii="Sylfaen" w:hAnsi="Sylfaen" w:cs="Sylfaen"/>
                <w:bCs/>
                <w:sz w:val="22"/>
                <w:szCs w:val="22"/>
                <w:lang w:val="hy-AM"/>
              </w:rPr>
              <w:t>Министра</w:t>
            </w:r>
            <w:r w:rsidRPr="00A1265B">
              <w:rPr>
                <w:rFonts w:ascii="Sylfaen" w:hAnsi="Sylfaen"/>
                <w:bCs/>
                <w:sz w:val="22"/>
                <w:szCs w:val="22"/>
                <w:lang w:val="hy-AM"/>
              </w:rPr>
              <w:t xml:space="preserve"> </w:t>
            </w:r>
            <w:r w:rsidRPr="00A1265B">
              <w:rPr>
                <w:rFonts w:ascii="Sylfaen" w:hAnsi="Sylfaen" w:cs="Sylfaen"/>
                <w:bCs/>
                <w:sz w:val="22"/>
                <w:szCs w:val="22"/>
                <w:lang w:val="hy-AM"/>
              </w:rPr>
              <w:t>градостроительства</w:t>
            </w:r>
            <w:r w:rsidRPr="00A1265B">
              <w:rPr>
                <w:rFonts w:ascii="Sylfaen" w:hAnsi="Sylfaen"/>
                <w:bCs/>
                <w:sz w:val="22"/>
                <w:szCs w:val="22"/>
                <w:lang w:val="hy-AM"/>
              </w:rPr>
              <w:t xml:space="preserve"> </w:t>
            </w:r>
            <w:r w:rsidRPr="00A1265B">
              <w:rPr>
                <w:rFonts w:ascii="Sylfaen" w:hAnsi="Sylfaen" w:cs="Sylfaen"/>
                <w:bCs/>
                <w:sz w:val="22"/>
                <w:szCs w:val="22"/>
                <w:lang w:val="hy-AM"/>
              </w:rPr>
              <w:t>РА</w:t>
            </w:r>
            <w:r w:rsidRPr="00A1265B">
              <w:rPr>
                <w:rFonts w:ascii="Sylfaen" w:hAnsi="Sylfaen"/>
                <w:bCs/>
                <w:sz w:val="22"/>
                <w:szCs w:val="22"/>
                <w:lang w:val="hy-AM"/>
              </w:rPr>
              <w:t xml:space="preserve"> </w:t>
            </w:r>
            <w:r w:rsidRPr="00A1265B">
              <w:rPr>
                <w:rFonts w:ascii="Sylfaen" w:hAnsi="Sylfaen" w:cs="Sylfaen"/>
                <w:bCs/>
                <w:sz w:val="22"/>
                <w:szCs w:val="22"/>
                <w:lang w:val="hy-AM"/>
              </w:rPr>
              <w:t>№</w:t>
            </w:r>
            <w:r w:rsidRPr="00A1265B">
              <w:rPr>
                <w:rFonts w:ascii="Sylfaen" w:hAnsi="Sylfaen"/>
                <w:bCs/>
                <w:sz w:val="22"/>
                <w:szCs w:val="22"/>
                <w:lang w:val="hy-AM"/>
              </w:rPr>
              <w:t>128-</w:t>
            </w:r>
            <w:r w:rsidRPr="00A1265B">
              <w:rPr>
                <w:rFonts w:ascii="Sylfaen" w:hAnsi="Sylfaen" w:cs="Sylfaen"/>
                <w:bCs/>
                <w:sz w:val="22"/>
                <w:szCs w:val="22"/>
                <w:lang w:val="hy-AM"/>
              </w:rPr>
              <w:t>Н</w:t>
            </w:r>
            <w:r w:rsidRPr="00A1265B">
              <w:rPr>
                <w:rFonts w:ascii="Sylfaen" w:hAnsi="Sylfaen"/>
                <w:bCs/>
                <w:sz w:val="22"/>
                <w:szCs w:val="22"/>
                <w:lang w:val="hy-AM"/>
              </w:rPr>
              <w:t xml:space="preserve"> </w:t>
            </w:r>
            <w:r w:rsidRPr="00A1265B">
              <w:rPr>
                <w:rFonts w:ascii="Sylfaen" w:hAnsi="Sylfaen" w:cs="Sylfaen"/>
                <w:bCs/>
                <w:sz w:val="22"/>
                <w:szCs w:val="22"/>
                <w:lang w:val="hy-AM"/>
              </w:rPr>
              <w:t>от</w:t>
            </w:r>
            <w:r w:rsidRPr="00A1265B">
              <w:rPr>
                <w:rFonts w:ascii="Sylfaen" w:hAnsi="Sylfaen"/>
                <w:bCs/>
                <w:sz w:val="22"/>
                <w:szCs w:val="22"/>
                <w:lang w:val="hy-AM"/>
              </w:rPr>
              <w:t xml:space="preserve"> 11 </w:t>
            </w:r>
            <w:r w:rsidRPr="00A1265B">
              <w:rPr>
                <w:rFonts w:ascii="Sylfaen" w:hAnsi="Sylfaen" w:cs="Sylfaen"/>
                <w:bCs/>
                <w:sz w:val="22"/>
                <w:szCs w:val="22"/>
                <w:lang w:val="hy-AM"/>
              </w:rPr>
              <w:t>сентября</w:t>
            </w:r>
            <w:r w:rsidRPr="00A1265B">
              <w:rPr>
                <w:rFonts w:ascii="Sylfaen" w:hAnsi="Sylfaen"/>
                <w:bCs/>
                <w:sz w:val="22"/>
                <w:szCs w:val="22"/>
                <w:lang w:val="hy-AM"/>
              </w:rPr>
              <w:t xml:space="preserve"> 2017 </w:t>
            </w:r>
            <w:r w:rsidRPr="00A1265B">
              <w:rPr>
                <w:rFonts w:ascii="Sylfaen" w:hAnsi="Sylfaen" w:cs="Sylfaen"/>
                <w:bCs/>
                <w:sz w:val="22"/>
                <w:szCs w:val="22"/>
                <w:lang w:val="hy-AM"/>
              </w:rPr>
              <w:t>года</w:t>
            </w:r>
            <w:r w:rsidRPr="00A1265B">
              <w:rPr>
                <w:rFonts w:ascii="Sylfaen" w:hAnsi="Sylfaen"/>
                <w:bCs/>
                <w:sz w:val="22"/>
                <w:szCs w:val="22"/>
                <w:lang w:val="hy-AM"/>
              </w:rPr>
              <w:t xml:space="preserve">, </w:t>
            </w:r>
            <w:r w:rsidRPr="00A1265B">
              <w:rPr>
                <w:rFonts w:ascii="Sylfaen" w:hAnsi="Sylfaen" w:cs="Sylfaen"/>
                <w:bCs/>
                <w:sz w:val="22"/>
                <w:szCs w:val="22"/>
                <w:lang w:val="hy-AM"/>
              </w:rPr>
              <w:t>и</w:t>
            </w:r>
            <w:r w:rsidRPr="00A1265B">
              <w:rPr>
                <w:rFonts w:ascii="Sylfaen" w:hAnsi="Sylfaen"/>
                <w:bCs/>
                <w:sz w:val="22"/>
                <w:szCs w:val="22"/>
                <w:lang w:val="hy-AM"/>
              </w:rPr>
              <w:t xml:space="preserve"> </w:t>
            </w:r>
            <w:r w:rsidRPr="00A1265B">
              <w:rPr>
                <w:rFonts w:ascii="Sylfaen" w:hAnsi="Sylfaen" w:cs="Sylfaen"/>
                <w:bCs/>
                <w:sz w:val="22"/>
                <w:szCs w:val="22"/>
                <w:lang w:val="hy-AM"/>
              </w:rPr>
              <w:t>должна</w:t>
            </w:r>
            <w:r w:rsidRPr="00A1265B">
              <w:rPr>
                <w:rFonts w:ascii="Sylfaen" w:hAnsi="Sylfaen"/>
                <w:bCs/>
                <w:sz w:val="22"/>
                <w:szCs w:val="22"/>
                <w:lang w:val="hy-AM"/>
              </w:rPr>
              <w:t xml:space="preserve"> </w:t>
            </w:r>
            <w:r w:rsidRPr="00A1265B">
              <w:rPr>
                <w:rFonts w:ascii="Sylfaen" w:hAnsi="Sylfaen" w:cs="Sylfaen"/>
                <w:bCs/>
                <w:sz w:val="22"/>
                <w:szCs w:val="22"/>
                <w:lang w:val="hy-AM"/>
              </w:rPr>
              <w:t>включ</w:t>
            </w:r>
            <w:r w:rsidRPr="00A1265B">
              <w:rPr>
                <w:rFonts w:ascii="Sylfaen" w:hAnsi="Sylfaen"/>
                <w:bCs/>
                <w:sz w:val="22"/>
                <w:szCs w:val="22"/>
                <w:lang w:val="hy-AM"/>
              </w:rPr>
              <w:t>ать в себя: пояснительную записку, инженерно-геологическое заключение, чертежи, чертежи планируемые искусственные сооружения, типовые чертежи, сводки, сводные сводки, на основании сметного листа-сметы, составленного /с печатью и подписью проектировщика/, сметы, которая будет включать сводную, объектную и локальную</w:t>
            </w:r>
            <w:r w:rsidRPr="00A1265B">
              <w:rPr>
                <w:rFonts w:ascii="Sylfaen" w:hAnsi="Sylfaen"/>
                <w:b/>
                <w:sz w:val="22"/>
                <w:szCs w:val="22"/>
                <w:lang w:val="hy-AM"/>
              </w:rPr>
              <w:t xml:space="preserve"> </w:t>
            </w:r>
            <w:r w:rsidRPr="00A1265B">
              <w:rPr>
                <w:rFonts w:ascii="Sylfaen" w:hAnsi="Sylfaen"/>
                <w:bCs/>
                <w:sz w:val="22"/>
                <w:szCs w:val="22"/>
                <w:lang w:val="hy-AM"/>
              </w:rPr>
              <w:t>сметы.</w:t>
            </w:r>
          </w:p>
          <w:p w14:paraId="133E09EA" w14:textId="77777777" w:rsidR="00595953" w:rsidRPr="006535BE" w:rsidRDefault="00595953" w:rsidP="00595953">
            <w:pPr>
              <w:pStyle w:val="aff"/>
              <w:rPr>
                <w:rFonts w:ascii="Sylfaen" w:hAnsi="Sylfaen"/>
                <w:b/>
                <w:sz w:val="22"/>
                <w:szCs w:val="22"/>
                <w:lang w:val="hy-AM"/>
              </w:rPr>
            </w:pPr>
            <w:r>
              <w:rPr>
                <w:rFonts w:ascii="Sylfaen" w:hAnsi="Sylfaen"/>
                <w:bCs/>
                <w:sz w:val="22"/>
                <w:szCs w:val="22"/>
                <w:lang w:val="hy-AM"/>
              </w:rPr>
              <w:t xml:space="preserve">       </w:t>
            </w:r>
            <w:r w:rsidRPr="006535BE">
              <w:rPr>
                <w:rFonts w:ascii="Sylfaen" w:hAnsi="Sylfaen"/>
                <w:bCs/>
                <w:sz w:val="22"/>
                <w:szCs w:val="22"/>
                <w:lang w:val="hy-AM"/>
              </w:rPr>
              <w:t xml:space="preserve"> </w:t>
            </w:r>
            <w:r w:rsidRPr="006535BE">
              <w:rPr>
                <w:rFonts w:ascii="Sylfaen" w:hAnsi="Sylfaen"/>
                <w:b/>
                <w:sz w:val="22"/>
                <w:szCs w:val="22"/>
                <w:lang w:val="hy-AM"/>
              </w:rPr>
              <w:t>Соглашения</w:t>
            </w:r>
          </w:p>
          <w:p w14:paraId="4E0F0C55" w14:textId="77777777" w:rsidR="00595953" w:rsidRPr="002B60CB" w:rsidRDefault="00595953" w:rsidP="00595953">
            <w:pPr>
              <w:pStyle w:val="aff"/>
              <w:rPr>
                <w:rFonts w:ascii="Sylfaen" w:hAnsi="Sylfaen"/>
                <w:bCs/>
                <w:sz w:val="22"/>
                <w:szCs w:val="22"/>
                <w:lang w:val="hy-AM"/>
              </w:rPr>
            </w:pPr>
            <w:r w:rsidRPr="002B60CB">
              <w:rPr>
                <w:rFonts w:ascii="Sylfaen" w:hAnsi="Sylfaen"/>
                <w:bCs/>
                <w:sz w:val="22"/>
                <w:szCs w:val="22"/>
                <w:lang w:val="hy-AM"/>
              </w:rPr>
              <w:t>• Представить в проектной документации договоры с заинтересованными органами и организациями-поставщиками инженерной инфраструктуры (водоснабжение, газоснабжение, электроснабжение, связь).</w:t>
            </w:r>
          </w:p>
          <w:p w14:paraId="3258E6CE" w14:textId="77777777" w:rsidR="00595953" w:rsidRPr="002B60CB" w:rsidRDefault="00595953" w:rsidP="00595953">
            <w:pPr>
              <w:pStyle w:val="aff"/>
              <w:rPr>
                <w:rFonts w:ascii="Sylfaen" w:hAnsi="Sylfaen"/>
                <w:bCs/>
                <w:sz w:val="22"/>
                <w:szCs w:val="22"/>
                <w:lang w:val="hy-AM"/>
              </w:rPr>
            </w:pPr>
            <w:r w:rsidRPr="002B60CB">
              <w:rPr>
                <w:rFonts w:ascii="Sylfaen" w:hAnsi="Sylfaen"/>
                <w:bCs/>
                <w:sz w:val="22"/>
                <w:szCs w:val="22"/>
                <w:lang w:val="hy-AM"/>
              </w:rPr>
              <w:t>• Согласовать проектную документацию со службой «Дорожная полиция» Полиции РА.</w:t>
            </w:r>
          </w:p>
          <w:p w14:paraId="179B4315" w14:textId="77777777" w:rsidR="00595953" w:rsidRPr="002B60CB" w:rsidRDefault="00595953" w:rsidP="00595953">
            <w:pPr>
              <w:pStyle w:val="aff"/>
              <w:rPr>
                <w:rFonts w:ascii="Sylfaen" w:hAnsi="Sylfaen"/>
                <w:bCs/>
                <w:sz w:val="22"/>
                <w:szCs w:val="22"/>
                <w:lang w:val="hy-AM"/>
              </w:rPr>
            </w:pPr>
            <w:r w:rsidRPr="002B60CB">
              <w:rPr>
                <w:rFonts w:ascii="Sylfaen" w:hAnsi="Sylfaen"/>
                <w:bCs/>
                <w:sz w:val="22"/>
                <w:szCs w:val="22"/>
                <w:lang w:val="hy-AM"/>
              </w:rPr>
              <w:t>• Согласовать предлагаемые проектные решения с клиентом.</w:t>
            </w:r>
          </w:p>
          <w:p w14:paraId="3A6932BA" w14:textId="77777777" w:rsidR="00595953" w:rsidRDefault="00595953" w:rsidP="00595953">
            <w:pPr>
              <w:pStyle w:val="aff"/>
              <w:rPr>
                <w:rFonts w:ascii="Sylfaen" w:hAnsi="Sylfaen"/>
                <w:b/>
                <w:sz w:val="22"/>
                <w:szCs w:val="22"/>
                <w:lang w:val="hy-AM"/>
              </w:rPr>
            </w:pPr>
            <w:r w:rsidRPr="002B60CB">
              <w:rPr>
                <w:rFonts w:ascii="Sylfaen" w:hAnsi="Sylfaen"/>
                <w:bCs/>
                <w:sz w:val="22"/>
                <w:szCs w:val="22"/>
                <w:lang w:val="hy-AM"/>
              </w:rPr>
              <w:t>• Согласовать с клиентом места складирования, захоронения и строительного мусора</w:t>
            </w:r>
            <w:r w:rsidRPr="002B60CB">
              <w:rPr>
                <w:rFonts w:ascii="Sylfaen" w:hAnsi="Sylfaen"/>
                <w:b/>
                <w:sz w:val="22"/>
                <w:szCs w:val="22"/>
                <w:lang w:val="hy-AM"/>
              </w:rPr>
              <w:t>.</w:t>
            </w:r>
          </w:p>
          <w:p w14:paraId="70CBE8F4" w14:textId="77777777" w:rsidR="00595953" w:rsidRPr="00E26AE3" w:rsidRDefault="00595953" w:rsidP="00595953">
            <w:pPr>
              <w:pStyle w:val="aff"/>
              <w:rPr>
                <w:rFonts w:ascii="Sylfaen" w:hAnsi="Sylfaen"/>
                <w:bCs/>
                <w:sz w:val="20"/>
                <w:szCs w:val="20"/>
                <w:lang w:val="hy-AM"/>
              </w:rPr>
            </w:pPr>
            <w:r w:rsidRPr="00E26AE3">
              <w:rPr>
                <w:rFonts w:ascii="Sylfaen" w:hAnsi="Sylfaen"/>
                <w:bCs/>
                <w:sz w:val="20"/>
                <w:szCs w:val="20"/>
                <w:lang w:val="hy-AM"/>
              </w:rPr>
              <w:t>• Представить в проектной документации договоры с заинтересованными органами и организациями-поставщиками инженерной инфраструктуры (водоснабжение, газоснабжение, электроснабжение, связь).</w:t>
            </w:r>
          </w:p>
          <w:p w14:paraId="59B4BB3F" w14:textId="77777777" w:rsidR="00595953" w:rsidRPr="00E26AE3" w:rsidRDefault="00595953" w:rsidP="00595953">
            <w:pPr>
              <w:pStyle w:val="aff"/>
              <w:rPr>
                <w:rFonts w:ascii="Sylfaen" w:hAnsi="Sylfaen"/>
                <w:bCs/>
                <w:sz w:val="20"/>
                <w:szCs w:val="20"/>
                <w:lang w:val="hy-AM"/>
              </w:rPr>
            </w:pPr>
            <w:r w:rsidRPr="00E26AE3">
              <w:rPr>
                <w:rFonts w:ascii="Sylfaen" w:hAnsi="Sylfaen"/>
                <w:bCs/>
                <w:sz w:val="20"/>
                <w:szCs w:val="20"/>
                <w:lang w:val="hy-AM"/>
              </w:rPr>
              <w:t>• Коммуникации/водоснабжение: в случае планирования переноса газопровода, кабеля связи и т.п. согласовать проект с соответствующими органами.</w:t>
            </w:r>
          </w:p>
          <w:p w14:paraId="05803B3A" w14:textId="77777777" w:rsidR="00595953" w:rsidRPr="00E26AE3" w:rsidRDefault="00595953" w:rsidP="00595953">
            <w:pPr>
              <w:pStyle w:val="aff"/>
              <w:rPr>
                <w:rFonts w:ascii="Sylfaen" w:hAnsi="Sylfaen"/>
                <w:bCs/>
                <w:sz w:val="20"/>
                <w:szCs w:val="20"/>
                <w:lang w:val="hy-AM"/>
              </w:rPr>
            </w:pPr>
            <w:r w:rsidRPr="00E26AE3">
              <w:rPr>
                <w:rFonts w:ascii="Sylfaen" w:hAnsi="Sylfaen"/>
                <w:bCs/>
                <w:sz w:val="20"/>
                <w:szCs w:val="20"/>
                <w:lang w:val="hy-AM"/>
              </w:rPr>
              <w:lastRenderedPageBreak/>
              <w:t>• Представлять в проектной документации технические условия, предоставляемые организациями-поставщиками инженерной инфраструктуры (водоснабжение, газоснабжение, электроснабжение, связь).</w:t>
            </w:r>
          </w:p>
          <w:p w14:paraId="236CE3A8" w14:textId="77777777" w:rsidR="00595953" w:rsidRPr="00E26AE3" w:rsidRDefault="00595953" w:rsidP="00595953">
            <w:pPr>
              <w:pStyle w:val="aff"/>
              <w:rPr>
                <w:rFonts w:ascii="Sylfaen" w:hAnsi="Sylfaen"/>
                <w:bCs/>
                <w:sz w:val="20"/>
                <w:szCs w:val="20"/>
                <w:lang w:val="hy-AM"/>
              </w:rPr>
            </w:pPr>
            <w:r w:rsidRPr="00E26AE3">
              <w:rPr>
                <w:rFonts w:ascii="Sylfaen" w:hAnsi="Sylfaen"/>
                <w:bCs/>
                <w:sz w:val="20"/>
                <w:szCs w:val="20"/>
                <w:lang w:val="hy-AM"/>
              </w:rPr>
              <w:t>• Согласовать с заказчиком стоимость услуг технического контроля и контроля авторских прав.</w:t>
            </w:r>
          </w:p>
          <w:p w14:paraId="236677BA" w14:textId="77777777" w:rsidR="00595953" w:rsidRDefault="00595953" w:rsidP="00595953">
            <w:pPr>
              <w:pStyle w:val="aff"/>
              <w:rPr>
                <w:rFonts w:ascii="Sylfaen" w:hAnsi="Sylfaen"/>
                <w:bCs/>
                <w:sz w:val="20"/>
                <w:szCs w:val="20"/>
                <w:lang w:val="hy-AM"/>
              </w:rPr>
            </w:pPr>
            <w:r w:rsidRPr="00E26AE3">
              <w:rPr>
                <w:rFonts w:ascii="Sylfaen" w:hAnsi="Sylfaen"/>
                <w:bCs/>
                <w:sz w:val="20"/>
                <w:szCs w:val="20"/>
                <w:lang w:val="hy-AM"/>
              </w:rPr>
              <w:t>• Представленные объемы работ обоснованы в результате детальных исследований.</w:t>
            </w:r>
          </w:p>
          <w:p w14:paraId="3E0E18EE" w14:textId="77777777" w:rsidR="00595953" w:rsidRDefault="00595953" w:rsidP="00595953">
            <w:pPr>
              <w:pStyle w:val="aff"/>
              <w:rPr>
                <w:rFonts w:ascii="Sylfaen" w:hAnsi="Sylfaen"/>
                <w:b/>
                <w:sz w:val="22"/>
                <w:szCs w:val="22"/>
              </w:rPr>
            </w:pPr>
            <w:r>
              <w:rPr>
                <w:rFonts w:ascii="Sylfaen" w:hAnsi="Sylfaen"/>
                <w:b/>
                <w:sz w:val="22"/>
                <w:szCs w:val="22"/>
                <w:lang w:val="hy-AM"/>
              </w:rPr>
              <w:t xml:space="preserve">      </w:t>
            </w:r>
            <w:r w:rsidRPr="003855BB">
              <w:rPr>
                <w:rFonts w:ascii="Sylfaen" w:hAnsi="Sylfaen"/>
                <w:b/>
                <w:sz w:val="22"/>
                <w:szCs w:val="22"/>
                <w:lang w:val="hy-AM"/>
              </w:rPr>
              <w:t>Согласовать детали запланированных проектом работ с заказчиком.</w:t>
            </w:r>
          </w:p>
          <w:p w14:paraId="52406D01" w14:textId="5796B223" w:rsidR="00926606" w:rsidRPr="00926606" w:rsidRDefault="00926606" w:rsidP="00595953">
            <w:pPr>
              <w:pStyle w:val="aff"/>
              <w:rPr>
                <w:rFonts w:ascii="Sylfaen" w:hAnsi="Sylfaen"/>
                <w:b/>
                <w:sz w:val="22"/>
                <w:szCs w:val="22"/>
              </w:rPr>
            </w:pPr>
            <w:r w:rsidRPr="00926606">
              <w:rPr>
                <w:rFonts w:ascii="Sylfaen" w:hAnsi="Sylfaen"/>
                <w:b/>
                <w:sz w:val="22"/>
                <w:szCs w:val="22"/>
              </w:rPr>
              <w:t>Проект и экспертиза соответствуют постановлению Правительства Республики Армения 2015 года. Решение № 596-Н от 19 марта также необходимо загрузить с сайта urban.e-gov.am через электронную систему разрешений на строительство.</w:t>
            </w:r>
          </w:p>
          <w:p w14:paraId="3DDF3854" w14:textId="77777777" w:rsidR="00595953" w:rsidRPr="003855BB" w:rsidRDefault="00595953" w:rsidP="00595953">
            <w:pPr>
              <w:pStyle w:val="aff"/>
              <w:rPr>
                <w:rFonts w:ascii="Sylfaen" w:hAnsi="Sylfaen"/>
                <w:bCs/>
                <w:sz w:val="20"/>
                <w:szCs w:val="20"/>
                <w:lang w:val="hy-AM"/>
              </w:rPr>
            </w:pPr>
            <w:r w:rsidRPr="003855BB">
              <w:rPr>
                <w:rFonts w:ascii="Sylfaen" w:hAnsi="Sylfaen"/>
                <w:bCs/>
                <w:sz w:val="20"/>
                <w:szCs w:val="20"/>
                <w:lang w:val="hy-AM"/>
              </w:rPr>
              <w:t xml:space="preserve"> Представить заключение экспертизы материалов инженерно-геологических изысканий.</w:t>
            </w:r>
          </w:p>
          <w:p w14:paraId="3780CE80" w14:textId="77777777" w:rsidR="00595953" w:rsidRPr="003855BB" w:rsidRDefault="00595953" w:rsidP="00595953">
            <w:pPr>
              <w:pStyle w:val="aff"/>
              <w:rPr>
                <w:rFonts w:ascii="Sylfaen" w:hAnsi="Sylfaen"/>
                <w:bCs/>
                <w:sz w:val="20"/>
                <w:szCs w:val="20"/>
                <w:lang w:val="hy-AM"/>
              </w:rPr>
            </w:pPr>
            <w:r w:rsidRPr="003855BB">
              <w:rPr>
                <w:rFonts w:ascii="Sylfaen" w:hAnsi="Sylfaen"/>
                <w:bCs/>
                <w:sz w:val="20"/>
                <w:szCs w:val="20"/>
                <w:lang w:val="hy-AM"/>
              </w:rPr>
              <w:t xml:space="preserve"> Предоставить гарантийные условия на кабельный объект, его отдельные части (конструкции и т.п.) и использованные материалы.</w:t>
            </w:r>
          </w:p>
          <w:p w14:paraId="637ED220" w14:textId="77777777" w:rsidR="00595953" w:rsidRPr="003855BB" w:rsidRDefault="00595953" w:rsidP="00595953">
            <w:pPr>
              <w:pStyle w:val="aff"/>
              <w:rPr>
                <w:rFonts w:ascii="Sylfaen" w:hAnsi="Sylfaen"/>
                <w:bCs/>
                <w:sz w:val="20"/>
                <w:szCs w:val="20"/>
                <w:lang w:val="hy-AM"/>
              </w:rPr>
            </w:pPr>
            <w:r w:rsidRPr="003855BB">
              <w:rPr>
                <w:rFonts w:ascii="Sylfaen" w:hAnsi="Sylfaen"/>
                <w:bCs/>
                <w:sz w:val="20"/>
                <w:szCs w:val="20"/>
                <w:lang w:val="hy-AM"/>
              </w:rPr>
              <w:t xml:space="preserve"> минимальные требования;</w:t>
            </w:r>
          </w:p>
          <w:p w14:paraId="134FF65C" w14:textId="77777777" w:rsidR="00595953" w:rsidRPr="003855BB" w:rsidRDefault="00595953" w:rsidP="00595953">
            <w:pPr>
              <w:pStyle w:val="aff"/>
              <w:rPr>
                <w:rFonts w:ascii="Sylfaen" w:hAnsi="Sylfaen"/>
                <w:bCs/>
                <w:sz w:val="20"/>
                <w:szCs w:val="20"/>
                <w:lang w:val="hy-AM"/>
              </w:rPr>
            </w:pPr>
            <w:r w:rsidRPr="003855BB">
              <w:rPr>
                <w:rFonts w:ascii="Sylfaen" w:hAnsi="Sylfaen"/>
                <w:bCs/>
                <w:sz w:val="20"/>
                <w:szCs w:val="20"/>
                <w:lang w:val="hy-AM"/>
              </w:rPr>
              <w:t xml:space="preserve"> Представить машины-механизмы и инженерно-технический состав специалистов, необходимых для выполнения работ.</w:t>
            </w:r>
          </w:p>
          <w:p w14:paraId="7DAAEE00" w14:textId="77777777" w:rsidR="00595953" w:rsidRDefault="00595953" w:rsidP="00595953">
            <w:pPr>
              <w:pStyle w:val="aff"/>
              <w:rPr>
                <w:rFonts w:ascii="Sylfaen" w:hAnsi="Sylfaen"/>
                <w:bCs/>
                <w:sz w:val="20"/>
                <w:szCs w:val="20"/>
                <w:lang w:val="hy-AM"/>
              </w:rPr>
            </w:pPr>
            <w:r w:rsidRPr="003855BB">
              <w:rPr>
                <w:rFonts w:ascii="Sylfaen" w:hAnsi="Sylfaen"/>
                <w:bCs/>
                <w:sz w:val="20"/>
                <w:szCs w:val="20"/>
                <w:lang w:val="hy-AM"/>
              </w:rPr>
              <w:t xml:space="preserve"> композиции;</w:t>
            </w:r>
          </w:p>
          <w:p w14:paraId="21797A40" w14:textId="77777777" w:rsidR="00595953" w:rsidRDefault="00595953" w:rsidP="00595953">
            <w:pPr>
              <w:pStyle w:val="aff"/>
              <w:rPr>
                <w:rFonts w:ascii="Sylfaen" w:hAnsi="Sylfaen"/>
                <w:b/>
                <w:sz w:val="22"/>
                <w:szCs w:val="22"/>
                <w:lang w:val="hy-AM"/>
              </w:rPr>
            </w:pPr>
            <w:r>
              <w:rPr>
                <w:rFonts w:ascii="Sylfaen" w:hAnsi="Sylfaen"/>
                <w:b/>
                <w:sz w:val="22"/>
                <w:szCs w:val="22"/>
                <w:lang w:val="hy-AM"/>
              </w:rPr>
              <w:t xml:space="preserve">     </w:t>
            </w:r>
            <w:r w:rsidRPr="003855BB">
              <w:rPr>
                <w:rFonts w:ascii="Sylfaen" w:hAnsi="Sylfaen"/>
                <w:b/>
                <w:sz w:val="22"/>
                <w:szCs w:val="22"/>
                <w:lang w:val="hy-AM"/>
              </w:rPr>
              <w:t>Нормативные требования</w:t>
            </w:r>
          </w:p>
          <w:p w14:paraId="4C53B3A7" w14:textId="77777777" w:rsidR="00595953" w:rsidRPr="009830CC" w:rsidRDefault="00595953" w:rsidP="00595953">
            <w:pPr>
              <w:pStyle w:val="aff"/>
              <w:rPr>
                <w:rFonts w:ascii="Sylfaen" w:hAnsi="Sylfaen"/>
                <w:bCs/>
                <w:sz w:val="22"/>
                <w:szCs w:val="22"/>
                <w:lang w:val="hy-AM"/>
              </w:rPr>
            </w:pPr>
            <w:r w:rsidRPr="009830CC">
              <w:rPr>
                <w:rFonts w:ascii="Sylfaen" w:hAnsi="Sylfaen"/>
                <w:bCs/>
                <w:sz w:val="22"/>
                <w:szCs w:val="22"/>
                <w:lang w:val="hy-AM"/>
              </w:rPr>
              <w:t>Провести инженерные изыскания в соответствии с требованиями, установленными строительными нормами Гражданского Кодекса РА 1-2.01-99 и стандартами ГОСТ 32836-2014, ГОСТ 33179-2014.</w:t>
            </w:r>
          </w:p>
          <w:p w14:paraId="421FF5AB" w14:textId="77777777" w:rsidR="00595953" w:rsidRPr="009830CC" w:rsidRDefault="00595953" w:rsidP="00595953">
            <w:pPr>
              <w:pStyle w:val="aff"/>
              <w:rPr>
                <w:rFonts w:ascii="Sylfaen" w:hAnsi="Sylfaen"/>
                <w:bCs/>
                <w:sz w:val="22"/>
                <w:szCs w:val="22"/>
                <w:lang w:val="hy-AM"/>
              </w:rPr>
            </w:pPr>
            <w:r w:rsidRPr="009830CC">
              <w:rPr>
                <w:rFonts w:ascii="Sylfaen" w:hAnsi="Sylfaen"/>
                <w:bCs/>
                <w:sz w:val="22"/>
                <w:szCs w:val="22"/>
                <w:lang w:val="hy-AM"/>
              </w:rPr>
              <w:t>- Проводить инженерно-геологические изыскания в соответствии с требованиями, установленными стандартом ГОСТ 32868-2014 и другими ведомственными нормативно-правовыми документами, действующими в Республике Армения.</w:t>
            </w:r>
          </w:p>
          <w:p w14:paraId="5F207F74" w14:textId="77777777" w:rsidR="00595953" w:rsidRPr="009830CC" w:rsidRDefault="00595953" w:rsidP="00595953">
            <w:pPr>
              <w:pStyle w:val="aff"/>
              <w:rPr>
                <w:rFonts w:ascii="Sylfaen" w:hAnsi="Sylfaen"/>
                <w:bCs/>
                <w:sz w:val="22"/>
                <w:szCs w:val="22"/>
                <w:lang w:val="hy-AM"/>
              </w:rPr>
            </w:pPr>
            <w:r w:rsidRPr="009830CC">
              <w:rPr>
                <w:rFonts w:ascii="Sylfaen" w:hAnsi="Sylfaen"/>
                <w:bCs/>
                <w:sz w:val="22"/>
                <w:szCs w:val="22"/>
                <w:lang w:val="hy-AM"/>
              </w:rPr>
              <w:t>- Провести топографические изыскания в соответствии с требованиями, установленными стандартом ГОСТ 32869-2014 и другими ведомственными нормативно-правовыми документами, действующими в Республике Армения.</w:t>
            </w:r>
          </w:p>
          <w:p w14:paraId="7CC67947" w14:textId="77777777" w:rsidR="00595953" w:rsidRPr="009830CC" w:rsidRDefault="00595953" w:rsidP="00595953">
            <w:pPr>
              <w:pStyle w:val="aff"/>
              <w:rPr>
                <w:rFonts w:ascii="Sylfaen" w:hAnsi="Sylfaen"/>
                <w:bCs/>
                <w:sz w:val="22"/>
                <w:szCs w:val="22"/>
                <w:lang w:val="hy-AM"/>
              </w:rPr>
            </w:pPr>
            <w:r w:rsidRPr="009830CC">
              <w:rPr>
                <w:rFonts w:ascii="Sylfaen" w:hAnsi="Sylfaen"/>
                <w:bCs/>
                <w:sz w:val="22"/>
                <w:szCs w:val="22"/>
                <w:lang w:val="hy-AM"/>
              </w:rPr>
              <w:t>- Разработать проектную документацию в соответствии с требованиями, установленными ГК РФ ИВ-11.05.02-99, СНУК 2.05.03-84 «Мосты и трубы», СНиП «Мосты и трубы», Техническим регламентом Таможенного союза ТК 014-2011. .</w:t>
            </w:r>
          </w:p>
          <w:p w14:paraId="65278776" w14:textId="77777777" w:rsidR="00595953" w:rsidRPr="009830CC" w:rsidRDefault="00595953" w:rsidP="00595953">
            <w:pPr>
              <w:pStyle w:val="aff"/>
              <w:rPr>
                <w:rFonts w:ascii="Sylfaen" w:hAnsi="Sylfaen"/>
                <w:bCs/>
                <w:sz w:val="22"/>
                <w:szCs w:val="22"/>
                <w:lang w:val="hy-AM"/>
              </w:rPr>
            </w:pPr>
            <w:r w:rsidRPr="009830CC">
              <w:rPr>
                <w:rFonts w:ascii="Sylfaen" w:hAnsi="Sylfaen"/>
                <w:bCs/>
                <w:sz w:val="22"/>
                <w:szCs w:val="22"/>
                <w:lang w:val="hy-AM"/>
              </w:rPr>
              <w:t>- В соответствии с требованиями, установленными методическими указаниями, утвержденными приказом председателя Комитета по градостроительству РА от 29 декабря 2020 года № 105-Н.</w:t>
            </w:r>
          </w:p>
          <w:p w14:paraId="38849EA6" w14:textId="77777777" w:rsidR="00595953" w:rsidRPr="009830CC" w:rsidRDefault="00595953" w:rsidP="00595953">
            <w:pPr>
              <w:pStyle w:val="aff"/>
              <w:rPr>
                <w:rFonts w:ascii="Sylfaen" w:hAnsi="Sylfaen"/>
                <w:bCs/>
                <w:sz w:val="22"/>
                <w:szCs w:val="22"/>
                <w:lang w:val="hy-AM"/>
              </w:rPr>
            </w:pPr>
            <w:r w:rsidRPr="009830CC">
              <w:rPr>
                <w:rFonts w:ascii="Sylfaen" w:hAnsi="Sylfaen"/>
                <w:bCs/>
                <w:sz w:val="22"/>
                <w:szCs w:val="22"/>
                <w:lang w:val="hy-AM"/>
              </w:rPr>
              <w:t>- Осуществить благоустройство дороги в порядке, установленном постановлением Правительства РА от 10.01.2008 №113.</w:t>
            </w:r>
          </w:p>
          <w:p w14:paraId="52C7058B" w14:textId="77777777" w:rsidR="00595953" w:rsidRPr="009830CC" w:rsidRDefault="00595953" w:rsidP="00595953">
            <w:pPr>
              <w:pStyle w:val="aff"/>
              <w:rPr>
                <w:rFonts w:ascii="Sylfaen" w:hAnsi="Sylfaen"/>
                <w:bCs/>
                <w:sz w:val="22"/>
                <w:szCs w:val="22"/>
                <w:lang w:val="hy-AM"/>
              </w:rPr>
            </w:pPr>
            <w:r w:rsidRPr="009830CC">
              <w:rPr>
                <w:rFonts w:ascii="Sylfaen" w:hAnsi="Sylfaen"/>
                <w:bCs/>
                <w:sz w:val="22"/>
                <w:szCs w:val="22"/>
                <w:lang w:val="hy-AM"/>
              </w:rPr>
              <w:t>- Составить бюджет в порядке, установленном постановлением Правительства РА от 23.06.2021 №879.</w:t>
            </w:r>
          </w:p>
          <w:p w14:paraId="382C8B06" w14:textId="77777777" w:rsidR="00595953" w:rsidRDefault="00595953" w:rsidP="00595953">
            <w:pPr>
              <w:pStyle w:val="aff"/>
              <w:rPr>
                <w:rFonts w:ascii="Sylfaen" w:hAnsi="Sylfaen"/>
                <w:bCs/>
                <w:sz w:val="22"/>
                <w:szCs w:val="22"/>
                <w:lang w:val="hy-AM"/>
              </w:rPr>
            </w:pPr>
            <w:r w:rsidRPr="009830CC">
              <w:rPr>
                <w:rFonts w:ascii="Sylfaen" w:hAnsi="Sylfaen"/>
                <w:bCs/>
                <w:sz w:val="22"/>
                <w:szCs w:val="22"/>
                <w:lang w:val="hy-AM"/>
              </w:rPr>
              <w:t>- Разработать рабочие чертежи проектной документации в соответствии с правилами, установленными стандартами ГОСТ 21.701-2013, ГОСТ 21.101-97, ГОСТ 21.501-93 и другими нормативными документами ведомства РА.</w:t>
            </w:r>
          </w:p>
          <w:p w14:paraId="1FDE43BE" w14:textId="77777777" w:rsidR="00595953" w:rsidRPr="00944B84" w:rsidRDefault="00595953" w:rsidP="00595953">
            <w:pPr>
              <w:pStyle w:val="ListParagraph2"/>
              <w:rPr>
                <w:rFonts w:ascii="Sylfaen" w:hAnsi="Sylfaen"/>
                <w:sz w:val="20"/>
                <w:szCs w:val="20"/>
                <w:lang w:val="hy-AM" w:eastAsia="ru-RU"/>
              </w:rPr>
            </w:pPr>
            <w:r w:rsidRPr="00944B84">
              <w:rPr>
                <w:rFonts w:ascii="Sylfaen" w:hAnsi="Sylfaen"/>
                <w:sz w:val="20"/>
                <w:szCs w:val="20"/>
                <w:lang w:val="hy-AM" w:eastAsia="ru-RU"/>
              </w:rPr>
              <w:t>30-01-2014 «Градостроительство. Городской и сельский</w:t>
            </w:r>
          </w:p>
          <w:p w14:paraId="2CD98C58" w14:textId="77777777" w:rsidR="00595953" w:rsidRPr="00944B84" w:rsidRDefault="00595953" w:rsidP="00595953">
            <w:pPr>
              <w:pStyle w:val="ListParagraph2"/>
              <w:rPr>
                <w:rFonts w:ascii="Sylfaen" w:hAnsi="Sylfaen"/>
                <w:sz w:val="20"/>
                <w:szCs w:val="20"/>
                <w:lang w:val="hy-AM" w:eastAsia="ru-RU"/>
              </w:rPr>
            </w:pPr>
            <w:r w:rsidRPr="00944B84">
              <w:rPr>
                <w:rFonts w:ascii="Sylfaen" w:hAnsi="Sylfaen"/>
                <w:sz w:val="20"/>
                <w:szCs w:val="20"/>
                <w:lang w:val="hy-AM" w:eastAsia="ru-RU"/>
              </w:rPr>
              <w:t xml:space="preserve"> строительные нормы «планирование и строительство населенных пунктов»,</w:t>
            </w:r>
          </w:p>
          <w:p w14:paraId="30E9C7EA" w14:textId="77777777" w:rsidR="00595953" w:rsidRPr="00944B84" w:rsidRDefault="00595953" w:rsidP="00595953">
            <w:pPr>
              <w:pStyle w:val="ListParagraph2"/>
              <w:rPr>
                <w:rFonts w:ascii="Sylfaen" w:hAnsi="Sylfaen"/>
                <w:sz w:val="20"/>
                <w:szCs w:val="20"/>
                <w:lang w:val="hy-AM" w:eastAsia="ru-RU"/>
              </w:rPr>
            </w:pPr>
            <w:r w:rsidRPr="00944B84">
              <w:rPr>
                <w:rFonts w:ascii="Sylfaen" w:hAnsi="Sylfaen"/>
                <w:sz w:val="20"/>
                <w:szCs w:val="20"/>
                <w:lang w:val="hy-AM" w:eastAsia="ru-RU"/>
              </w:rPr>
              <w:t>- РАНМ 13-02-2022 «Техника безопасности», утвержденный приказом N21-Н от 26.08.2022.</w:t>
            </w:r>
          </w:p>
          <w:p w14:paraId="13A71B7A" w14:textId="77777777" w:rsidR="00595953" w:rsidRPr="00944B84" w:rsidRDefault="00595953" w:rsidP="00595953">
            <w:pPr>
              <w:pStyle w:val="ListParagraph2"/>
              <w:rPr>
                <w:rFonts w:ascii="Sylfaen" w:hAnsi="Sylfaen"/>
                <w:sz w:val="20"/>
                <w:szCs w:val="20"/>
                <w:lang w:val="hy-AM" w:eastAsia="ru-RU"/>
              </w:rPr>
            </w:pPr>
            <w:r w:rsidRPr="00944B84">
              <w:rPr>
                <w:rFonts w:ascii="Sylfaen" w:hAnsi="Sylfaen"/>
                <w:sz w:val="20"/>
                <w:szCs w:val="20"/>
                <w:lang w:val="hy-AM" w:eastAsia="ru-RU"/>
              </w:rPr>
              <w:t xml:space="preserve"> в строительстве" строительные нормы,</w:t>
            </w:r>
          </w:p>
          <w:p w14:paraId="0CD5C508" w14:textId="77777777" w:rsidR="00595953" w:rsidRPr="00944B84" w:rsidRDefault="00595953" w:rsidP="00595953">
            <w:pPr>
              <w:pStyle w:val="ListParagraph2"/>
              <w:rPr>
                <w:rFonts w:ascii="Sylfaen" w:hAnsi="Sylfaen"/>
                <w:sz w:val="20"/>
                <w:szCs w:val="20"/>
                <w:lang w:val="hy-AM" w:eastAsia="ru-RU"/>
              </w:rPr>
            </w:pPr>
            <w:r w:rsidRPr="00944B84">
              <w:rPr>
                <w:rFonts w:ascii="Sylfaen" w:hAnsi="Sylfaen"/>
                <w:sz w:val="20"/>
                <w:szCs w:val="20"/>
                <w:lang w:val="hy-AM" w:eastAsia="ru-RU"/>
              </w:rPr>
              <w:t>- РАНМСН 40-01.02- «Водоснабжение. Внешние сети</w:t>
            </w:r>
          </w:p>
          <w:p w14:paraId="7FF46FBC" w14:textId="77777777" w:rsidR="00595953" w:rsidRPr="00944B84" w:rsidRDefault="00595953" w:rsidP="00595953">
            <w:pPr>
              <w:pStyle w:val="ListParagraph2"/>
              <w:rPr>
                <w:rFonts w:ascii="Sylfaen" w:hAnsi="Sylfaen"/>
                <w:sz w:val="20"/>
                <w:szCs w:val="20"/>
                <w:lang w:val="hy-AM" w:eastAsia="ru-RU"/>
              </w:rPr>
            </w:pPr>
            <w:r w:rsidRPr="00944B84">
              <w:rPr>
                <w:rFonts w:ascii="Sylfaen" w:hAnsi="Sylfaen"/>
                <w:sz w:val="20"/>
                <w:szCs w:val="20"/>
                <w:lang w:val="hy-AM" w:eastAsia="ru-RU"/>
              </w:rPr>
              <w:t>и сооружений» строительные нормы,</w:t>
            </w:r>
          </w:p>
          <w:p w14:paraId="5F6F8977" w14:textId="77777777" w:rsidR="00595953" w:rsidRPr="00944B84" w:rsidRDefault="00595953" w:rsidP="00595953">
            <w:pPr>
              <w:pStyle w:val="ListParagraph2"/>
              <w:rPr>
                <w:rFonts w:ascii="Sylfaen" w:hAnsi="Sylfaen"/>
                <w:sz w:val="20"/>
                <w:szCs w:val="20"/>
                <w:lang w:val="hy-AM" w:eastAsia="ru-RU"/>
              </w:rPr>
            </w:pPr>
            <w:r w:rsidRPr="00944B84">
              <w:rPr>
                <w:rFonts w:ascii="Sylfaen" w:hAnsi="Sylfaen"/>
                <w:sz w:val="20"/>
                <w:szCs w:val="20"/>
                <w:lang w:val="hy-AM" w:eastAsia="ru-RU"/>
              </w:rPr>
              <w:t>- РАНМСН 40-01.03-2022 «Канализация. Внешние сети и</w:t>
            </w:r>
          </w:p>
          <w:p w14:paraId="54F971F8" w14:textId="77777777" w:rsidR="00595953" w:rsidRDefault="00595953" w:rsidP="00595953">
            <w:pPr>
              <w:pStyle w:val="ListParagraph2"/>
              <w:rPr>
                <w:rFonts w:ascii="Sylfaen" w:hAnsi="Sylfaen"/>
                <w:sz w:val="20"/>
                <w:szCs w:val="20"/>
                <w:lang w:val="hy-AM" w:eastAsia="ru-RU"/>
              </w:rPr>
            </w:pPr>
            <w:r w:rsidRPr="00944B84">
              <w:rPr>
                <w:rFonts w:ascii="Sylfaen" w:hAnsi="Sylfaen"/>
                <w:sz w:val="20"/>
                <w:szCs w:val="20"/>
                <w:lang w:val="hy-AM" w:eastAsia="ru-RU"/>
              </w:rPr>
              <w:t>сооружения" строительные нормы,</w:t>
            </w:r>
          </w:p>
          <w:p w14:paraId="00962BD6" w14:textId="77777777" w:rsidR="00595953" w:rsidRPr="00944B84" w:rsidRDefault="00595953" w:rsidP="00595953">
            <w:pPr>
              <w:pStyle w:val="ListParagraph2"/>
              <w:rPr>
                <w:rFonts w:ascii="Sylfaen" w:hAnsi="Sylfaen"/>
                <w:sz w:val="20"/>
                <w:szCs w:val="20"/>
                <w:lang w:val="hy-AM" w:eastAsia="ru-RU"/>
              </w:rPr>
            </w:pPr>
            <w:r w:rsidRPr="00944B84">
              <w:rPr>
                <w:rFonts w:ascii="Sylfaen" w:hAnsi="Sylfaen"/>
                <w:sz w:val="20"/>
                <w:szCs w:val="20"/>
                <w:lang w:val="hy-AM" w:eastAsia="ru-RU"/>
              </w:rPr>
              <w:t>- 19.03.2015 Постановление Правительства Республики Армения «Утвердить и</w:t>
            </w:r>
          </w:p>
          <w:p w14:paraId="1C1C6412" w14:textId="77777777" w:rsidR="00595953" w:rsidRPr="00944B84" w:rsidRDefault="00595953" w:rsidP="00595953">
            <w:pPr>
              <w:pStyle w:val="ListParagraph2"/>
              <w:rPr>
                <w:rFonts w:ascii="Sylfaen" w:hAnsi="Sylfaen"/>
                <w:sz w:val="20"/>
                <w:szCs w:val="20"/>
                <w:lang w:val="hy-AM" w:eastAsia="ru-RU"/>
              </w:rPr>
            </w:pPr>
            <w:r w:rsidRPr="00944B84">
              <w:rPr>
                <w:rFonts w:ascii="Sylfaen" w:hAnsi="Sylfaen"/>
                <w:sz w:val="20"/>
                <w:szCs w:val="20"/>
                <w:lang w:val="hy-AM" w:eastAsia="ru-RU"/>
              </w:rPr>
              <w:lastRenderedPageBreak/>
              <w:t>«Отмена ряда решений Правительства Республики Армения» Постановление N596.</w:t>
            </w:r>
          </w:p>
          <w:p w14:paraId="0837CA47" w14:textId="77777777" w:rsidR="00595953" w:rsidRPr="00944B84" w:rsidRDefault="00595953" w:rsidP="00595953">
            <w:pPr>
              <w:pStyle w:val="ListParagraph2"/>
              <w:rPr>
                <w:rFonts w:ascii="Sylfaen" w:hAnsi="Sylfaen"/>
                <w:sz w:val="20"/>
                <w:szCs w:val="20"/>
                <w:lang w:val="hy-AM" w:eastAsia="ru-RU"/>
              </w:rPr>
            </w:pPr>
            <w:r w:rsidRPr="00944B84">
              <w:rPr>
                <w:rFonts w:ascii="Sylfaen" w:hAnsi="Sylfaen"/>
                <w:sz w:val="20"/>
                <w:szCs w:val="20"/>
                <w:lang w:val="hy-AM" w:eastAsia="ru-RU"/>
              </w:rPr>
              <w:t>При разработке проектной документации необходимо воздерживаться от использования нормативных документов, не существующих на территории Республики Армения, и учитывать это.</w:t>
            </w:r>
          </w:p>
          <w:p w14:paraId="5F57CC90" w14:textId="77777777" w:rsidR="00595953" w:rsidRPr="00944B84" w:rsidRDefault="00595953" w:rsidP="00595953">
            <w:pPr>
              <w:pStyle w:val="ListParagraph2"/>
              <w:rPr>
                <w:rFonts w:ascii="Sylfaen" w:hAnsi="Sylfaen"/>
                <w:sz w:val="20"/>
                <w:szCs w:val="20"/>
                <w:lang w:val="hy-AM" w:eastAsia="ru-RU"/>
              </w:rPr>
            </w:pPr>
            <w:r w:rsidRPr="00944B84">
              <w:rPr>
                <w:rFonts w:ascii="Sylfaen" w:hAnsi="Sylfaen"/>
                <w:sz w:val="20"/>
                <w:szCs w:val="20"/>
                <w:lang w:val="hy-AM" w:eastAsia="ru-RU"/>
              </w:rPr>
              <w:t>при утверждении проектной документации.</w:t>
            </w:r>
          </w:p>
          <w:p w14:paraId="464F8C70" w14:textId="77777777" w:rsidR="00595953" w:rsidRPr="00944B84" w:rsidRDefault="00595953" w:rsidP="00595953">
            <w:pPr>
              <w:pStyle w:val="ListParagraph2"/>
              <w:rPr>
                <w:rFonts w:ascii="Sylfaen" w:hAnsi="Sylfaen"/>
                <w:sz w:val="20"/>
                <w:szCs w:val="20"/>
                <w:lang w:val="hy-AM" w:eastAsia="ru-RU"/>
              </w:rPr>
            </w:pPr>
            <w:r w:rsidRPr="00944B84">
              <w:rPr>
                <w:rFonts w:ascii="Sylfaen" w:hAnsi="Sylfaen"/>
                <w:sz w:val="20"/>
                <w:szCs w:val="20"/>
                <w:lang w:val="hy-AM" w:eastAsia="ru-RU"/>
              </w:rPr>
              <w:t>Включите в проектную документацию требования:</w:t>
            </w:r>
          </w:p>
          <w:p w14:paraId="74CB77DB" w14:textId="77777777" w:rsidR="00595953" w:rsidRPr="00944B84" w:rsidRDefault="00595953" w:rsidP="00595953">
            <w:pPr>
              <w:pStyle w:val="ListParagraph2"/>
              <w:rPr>
                <w:rFonts w:ascii="Sylfaen" w:hAnsi="Sylfaen"/>
                <w:sz w:val="20"/>
                <w:szCs w:val="20"/>
                <w:lang w:val="hy-AM" w:eastAsia="ru-RU"/>
              </w:rPr>
            </w:pPr>
            <w:r w:rsidRPr="00944B84">
              <w:rPr>
                <w:rFonts w:ascii="Sylfaen" w:hAnsi="Sylfaen"/>
                <w:sz w:val="20"/>
                <w:szCs w:val="20"/>
                <w:lang w:val="hy-AM" w:eastAsia="ru-RU"/>
              </w:rPr>
              <w:t>- Организация строительного производства, утвержденная приказом Председателя Комитета градостроительства РА от 09.02.2023 №09-А.</w:t>
            </w:r>
          </w:p>
          <w:p w14:paraId="3CC1FE3A" w14:textId="77777777" w:rsidR="00595953" w:rsidRPr="00944B84" w:rsidRDefault="00595953" w:rsidP="00595953">
            <w:pPr>
              <w:pStyle w:val="ListParagraph2"/>
              <w:rPr>
                <w:rFonts w:ascii="Sylfaen" w:hAnsi="Sylfaen"/>
                <w:sz w:val="20"/>
                <w:szCs w:val="20"/>
                <w:lang w:val="hy-AM" w:eastAsia="ru-RU"/>
              </w:rPr>
            </w:pPr>
            <w:r w:rsidRPr="00944B84">
              <w:rPr>
                <w:rFonts w:ascii="Sylfaen" w:hAnsi="Sylfaen"/>
                <w:sz w:val="20"/>
                <w:szCs w:val="20"/>
                <w:lang w:val="hy-AM" w:eastAsia="ru-RU"/>
              </w:rPr>
              <w:t>Обязательно: предусмотреть 21 меру и меру ответственности в случае их неисполнения.</w:t>
            </w:r>
          </w:p>
          <w:p w14:paraId="7942BFAC" w14:textId="77777777" w:rsidR="00595953" w:rsidRPr="00944B84" w:rsidRDefault="00595953" w:rsidP="00595953">
            <w:pPr>
              <w:pStyle w:val="ListParagraph2"/>
              <w:rPr>
                <w:rFonts w:ascii="Sylfaen" w:hAnsi="Sylfaen"/>
                <w:sz w:val="20"/>
                <w:szCs w:val="20"/>
                <w:lang w:val="hy-AM" w:eastAsia="ru-RU"/>
              </w:rPr>
            </w:pPr>
            <w:r w:rsidRPr="00944B84">
              <w:rPr>
                <w:rFonts w:ascii="Sylfaen" w:hAnsi="Sylfaen"/>
                <w:sz w:val="20"/>
                <w:szCs w:val="20"/>
                <w:lang w:val="hy-AM" w:eastAsia="ru-RU"/>
              </w:rPr>
              <w:t>по заявке,</w:t>
            </w:r>
          </w:p>
          <w:p w14:paraId="10C02A11" w14:textId="77777777" w:rsidR="00595953" w:rsidRPr="00944B84" w:rsidRDefault="00595953" w:rsidP="00595953">
            <w:pPr>
              <w:pStyle w:val="ListParagraph2"/>
              <w:rPr>
                <w:rFonts w:ascii="Sylfaen" w:hAnsi="Sylfaen"/>
                <w:sz w:val="20"/>
                <w:szCs w:val="20"/>
                <w:lang w:val="hy-AM" w:eastAsia="ru-RU"/>
              </w:rPr>
            </w:pPr>
            <w:r w:rsidRPr="00944B84">
              <w:rPr>
                <w:rFonts w:ascii="Sylfaen" w:hAnsi="Sylfaen"/>
                <w:sz w:val="20"/>
                <w:szCs w:val="20"/>
                <w:lang w:val="hy-AM" w:eastAsia="ru-RU"/>
              </w:rPr>
              <w:t>- Руководствоваться методическими инструкциями того же содержания, разработанными Министерством территориального управления и инфраструктуры РА.</w:t>
            </w:r>
          </w:p>
          <w:p w14:paraId="371A75F7" w14:textId="77777777" w:rsidR="00595953" w:rsidRPr="00944B84" w:rsidRDefault="00595953" w:rsidP="00595953">
            <w:pPr>
              <w:pStyle w:val="ListParagraph2"/>
              <w:rPr>
                <w:rFonts w:ascii="Sylfaen" w:hAnsi="Sylfaen"/>
                <w:sz w:val="20"/>
                <w:szCs w:val="20"/>
                <w:lang w:val="hy-AM" w:eastAsia="ru-RU"/>
              </w:rPr>
            </w:pPr>
            <w:r w:rsidRPr="00944B84">
              <w:rPr>
                <w:rFonts w:ascii="Sylfaen" w:hAnsi="Sylfaen"/>
                <w:sz w:val="20"/>
                <w:szCs w:val="20"/>
                <w:lang w:val="hy-AM" w:eastAsia="ru-RU"/>
              </w:rPr>
              <w:t xml:space="preserve"> Дополнить техническое задание отдельными расчетами Правительства Республики Армения от 19.03.2015. к формату, определенному решением N596, и</w:t>
            </w:r>
          </w:p>
          <w:p w14:paraId="0D2C4985" w14:textId="77777777" w:rsidR="00595953" w:rsidRPr="00952D51" w:rsidRDefault="00595953" w:rsidP="00595953">
            <w:pPr>
              <w:pStyle w:val="ListParagraph2"/>
              <w:rPr>
                <w:rFonts w:ascii="Sylfaen" w:hAnsi="Sylfaen"/>
                <w:sz w:val="20"/>
                <w:szCs w:val="20"/>
                <w:lang w:val="hy-AM" w:eastAsia="ru-RU"/>
              </w:rPr>
            </w:pPr>
            <w:r w:rsidRPr="00944B84">
              <w:rPr>
                <w:rFonts w:ascii="Sylfaen" w:hAnsi="Sylfaen"/>
                <w:sz w:val="20"/>
                <w:szCs w:val="20"/>
                <w:lang w:val="hy-AM" w:eastAsia="ru-RU"/>
              </w:rPr>
              <w:t>в соответствии с требованиями с учетом степени рискованности объекта.</w:t>
            </w:r>
          </w:p>
          <w:p w14:paraId="770D1D0C" w14:textId="77777777" w:rsidR="00595953" w:rsidRPr="00B50A40" w:rsidRDefault="00595953" w:rsidP="00595953">
            <w:pPr>
              <w:pStyle w:val="HTML"/>
              <w:shd w:val="clear" w:color="auto" w:fill="F8F9FA"/>
              <w:ind w:left="825"/>
              <w:rPr>
                <w:rFonts w:ascii="Sylfaen" w:hAnsi="Sylfaen"/>
                <w:color w:val="202124"/>
                <w:sz w:val="22"/>
                <w:szCs w:val="22"/>
                <w:lang w:val="hy-AM"/>
              </w:rPr>
            </w:pPr>
          </w:p>
          <w:p w14:paraId="4D205C3B" w14:textId="77777777" w:rsidR="00595953" w:rsidRPr="00952D51" w:rsidRDefault="00595953" w:rsidP="00595953">
            <w:pPr>
              <w:pStyle w:val="a3"/>
              <w:spacing w:line="240" w:lineRule="auto"/>
              <w:rPr>
                <w:rFonts w:ascii="Sylfaen" w:hAnsi="Sylfaen"/>
                <w:i w:val="0"/>
              </w:rPr>
            </w:pPr>
          </w:p>
        </w:tc>
      </w:tr>
    </w:tbl>
    <w:p w14:paraId="11602720" w14:textId="77777777" w:rsidR="003B2F27" w:rsidRPr="00AD29CE" w:rsidRDefault="003B2F27" w:rsidP="00427CDB">
      <w:pPr>
        <w:widowControl w:val="0"/>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3D6A6363" w14:textId="77777777" w:rsidTr="005B7138">
        <w:trPr>
          <w:jc w:val="center"/>
        </w:trPr>
        <w:tc>
          <w:tcPr>
            <w:tcW w:w="4536" w:type="dxa"/>
          </w:tcPr>
          <w:p w14:paraId="30C9C3F4" w14:textId="77777777" w:rsidR="003B2F27" w:rsidRPr="00D658AD" w:rsidRDefault="003B2F27" w:rsidP="00427CDB">
            <w:pPr>
              <w:widowControl w:val="0"/>
              <w:jc w:val="center"/>
              <w:rPr>
                <w:rFonts w:ascii="GHEA Grapalat" w:hAnsi="GHEA Grapalat" w:cs="Sylfaen"/>
                <w:b/>
                <w:bCs/>
                <w:sz w:val="20"/>
                <w:szCs w:val="20"/>
              </w:rPr>
            </w:pPr>
            <w:r w:rsidRPr="00D658AD">
              <w:rPr>
                <w:rFonts w:ascii="GHEA Grapalat" w:hAnsi="GHEA Grapalat"/>
                <w:b/>
                <w:sz w:val="20"/>
                <w:szCs w:val="20"/>
              </w:rPr>
              <w:t>ЗАКАЗЧИК</w:t>
            </w:r>
          </w:p>
          <w:p w14:paraId="2F0BA139" w14:textId="77777777" w:rsidR="008115D2" w:rsidRPr="00D658AD" w:rsidRDefault="008115D2" w:rsidP="008115D2">
            <w:pPr>
              <w:widowControl w:val="0"/>
              <w:jc w:val="center"/>
              <w:rPr>
                <w:rFonts w:ascii="Sylfaen" w:hAnsi="Sylfaen"/>
                <w:b/>
                <w:color w:val="000000" w:themeColor="text1"/>
                <w:sz w:val="20"/>
                <w:szCs w:val="20"/>
              </w:rPr>
            </w:pPr>
            <w:r w:rsidRPr="00D658AD">
              <w:rPr>
                <w:rFonts w:ascii="Sylfaen" w:hAnsi="Sylfaen"/>
                <w:b/>
                <w:color w:val="000000" w:themeColor="text1"/>
                <w:sz w:val="20"/>
                <w:szCs w:val="20"/>
              </w:rPr>
              <w:t>Муниципалитет  Аракс Армавирской области РА</w:t>
            </w:r>
          </w:p>
          <w:p w14:paraId="6C34E148" w14:textId="77777777" w:rsidR="008115D2" w:rsidRPr="00D658AD" w:rsidRDefault="008115D2" w:rsidP="008115D2">
            <w:pPr>
              <w:widowControl w:val="0"/>
              <w:jc w:val="center"/>
              <w:rPr>
                <w:rFonts w:ascii="Sylfaen" w:hAnsi="Sylfaen"/>
                <w:b/>
                <w:color w:val="000000" w:themeColor="text1"/>
                <w:sz w:val="20"/>
                <w:szCs w:val="20"/>
              </w:rPr>
            </w:pPr>
            <w:r w:rsidRPr="00D658AD">
              <w:rPr>
                <w:rFonts w:ascii="Sylfaen" w:hAnsi="Sylfaen"/>
                <w:b/>
                <w:color w:val="000000" w:themeColor="text1"/>
                <w:sz w:val="20"/>
                <w:szCs w:val="20"/>
              </w:rPr>
              <w:t>Адрес Армавирская область, община Аракс, село Гай, ул. А. Хачатряна. 1:</w:t>
            </w:r>
          </w:p>
          <w:p w14:paraId="7732DF8D" w14:textId="77777777" w:rsidR="004D6743" w:rsidRDefault="008115D2" w:rsidP="008115D2">
            <w:pPr>
              <w:widowControl w:val="0"/>
              <w:jc w:val="center"/>
              <w:rPr>
                <w:rFonts w:ascii="Sylfaen" w:hAnsi="Sylfaen"/>
                <w:sz w:val="20"/>
                <w:szCs w:val="20"/>
              </w:rPr>
            </w:pPr>
            <w:r w:rsidRPr="00D658AD">
              <w:rPr>
                <w:rFonts w:ascii="Sylfaen" w:hAnsi="Sylfaen"/>
                <w:b/>
                <w:color w:val="000000" w:themeColor="text1"/>
                <w:sz w:val="20"/>
                <w:szCs w:val="20"/>
              </w:rPr>
              <w:t xml:space="preserve">Н/Д </w:t>
            </w:r>
            <w:r w:rsidRPr="00D658AD">
              <w:rPr>
                <w:rFonts w:ascii="Sylfaen" w:hAnsi="Sylfaen"/>
                <w:b/>
                <w:sz w:val="20"/>
                <w:szCs w:val="20"/>
                <w:lang w:val="hy-AM"/>
              </w:rPr>
              <w:t xml:space="preserve"> </w:t>
            </w:r>
            <w:r w:rsidR="004D6743">
              <w:rPr>
                <w:rFonts w:ascii="Sylfaen" w:hAnsi="Sylfaen"/>
                <w:sz w:val="20"/>
                <w:szCs w:val="20"/>
                <w:lang w:val="hy-AM"/>
              </w:rPr>
              <w:t>900322001190</w:t>
            </w:r>
          </w:p>
          <w:p w14:paraId="5457BFE7" w14:textId="4930FBA6" w:rsidR="008115D2" w:rsidRPr="00D658AD" w:rsidRDefault="008115D2" w:rsidP="008115D2">
            <w:pPr>
              <w:widowControl w:val="0"/>
              <w:jc w:val="center"/>
              <w:rPr>
                <w:rFonts w:ascii="Sylfaen" w:hAnsi="Sylfaen"/>
                <w:b/>
                <w:color w:val="000000" w:themeColor="text1"/>
                <w:sz w:val="20"/>
                <w:szCs w:val="20"/>
              </w:rPr>
            </w:pPr>
            <w:r w:rsidRPr="00D658AD">
              <w:rPr>
                <w:rFonts w:ascii="Sylfaen" w:hAnsi="Sylfaen"/>
                <w:b/>
                <w:color w:val="000000" w:themeColor="text1"/>
                <w:sz w:val="20"/>
                <w:szCs w:val="20"/>
              </w:rPr>
              <w:t>ИНН 04440435:</w:t>
            </w:r>
          </w:p>
          <w:p w14:paraId="4569DAFB" w14:textId="77777777" w:rsidR="008115D2" w:rsidRPr="00D658AD" w:rsidRDefault="008115D2" w:rsidP="008115D2">
            <w:pPr>
              <w:widowControl w:val="0"/>
              <w:jc w:val="center"/>
              <w:rPr>
                <w:rFonts w:ascii="Sylfaen" w:hAnsi="Sylfaen"/>
                <w:b/>
                <w:color w:val="000000" w:themeColor="text1"/>
                <w:sz w:val="20"/>
                <w:szCs w:val="20"/>
              </w:rPr>
            </w:pPr>
            <w:r w:rsidRPr="00D658AD">
              <w:rPr>
                <w:rFonts w:ascii="Sylfaen" w:hAnsi="Sylfaen"/>
                <w:b/>
                <w:color w:val="000000" w:themeColor="text1"/>
                <w:sz w:val="20"/>
                <w:szCs w:val="20"/>
              </w:rPr>
              <w:t>Банк Министерство финансов РА</w:t>
            </w:r>
          </w:p>
          <w:p w14:paraId="0902B5C4" w14:textId="77777777" w:rsidR="008115D2" w:rsidRPr="00D658AD" w:rsidRDefault="008115D2" w:rsidP="008115D2">
            <w:pPr>
              <w:widowControl w:val="0"/>
              <w:jc w:val="center"/>
              <w:rPr>
                <w:rFonts w:ascii="Sylfaen" w:hAnsi="Sylfaen"/>
                <w:b/>
                <w:color w:val="000000" w:themeColor="text1"/>
                <w:sz w:val="20"/>
                <w:szCs w:val="20"/>
              </w:rPr>
            </w:pPr>
          </w:p>
          <w:p w14:paraId="4803C6DE" w14:textId="77777777" w:rsidR="008115D2" w:rsidRPr="00D658AD" w:rsidRDefault="008115D2" w:rsidP="008115D2">
            <w:pPr>
              <w:widowControl w:val="0"/>
              <w:jc w:val="center"/>
              <w:rPr>
                <w:rFonts w:ascii="Sylfaen" w:hAnsi="Sylfaen"/>
                <w:b/>
                <w:color w:val="000000" w:themeColor="text1"/>
                <w:sz w:val="20"/>
                <w:szCs w:val="20"/>
              </w:rPr>
            </w:pPr>
            <w:r w:rsidRPr="00D658AD">
              <w:rPr>
                <w:rFonts w:ascii="Sylfaen" w:hAnsi="Sylfaen"/>
                <w:b/>
                <w:color w:val="000000" w:themeColor="text1"/>
                <w:sz w:val="20"/>
                <w:szCs w:val="20"/>
              </w:rPr>
              <w:t xml:space="preserve">-------------------- </w:t>
            </w:r>
            <w:proofErr w:type="spellStart"/>
            <w:r w:rsidRPr="00D658AD">
              <w:rPr>
                <w:rFonts w:ascii="Sylfaen" w:hAnsi="Sylfaen"/>
                <w:b/>
                <w:color w:val="000000" w:themeColor="text1"/>
                <w:sz w:val="20"/>
                <w:szCs w:val="20"/>
              </w:rPr>
              <w:t>КазарКазарян</w:t>
            </w:r>
            <w:proofErr w:type="spellEnd"/>
          </w:p>
          <w:p w14:paraId="3447F410" w14:textId="53F101FF" w:rsidR="003B2F27" w:rsidRPr="00D658AD" w:rsidRDefault="008115D2" w:rsidP="008115D2">
            <w:pPr>
              <w:widowControl w:val="0"/>
              <w:jc w:val="center"/>
              <w:rPr>
                <w:rFonts w:ascii="GHEA Grapalat" w:hAnsi="GHEA Grapalat"/>
                <w:sz w:val="20"/>
                <w:szCs w:val="20"/>
              </w:rPr>
            </w:pPr>
            <w:r w:rsidRPr="00D658AD">
              <w:rPr>
                <w:rFonts w:ascii="Sylfaen" w:hAnsi="Sylfaen"/>
                <w:color w:val="000000" w:themeColor="text1"/>
                <w:sz w:val="20"/>
                <w:szCs w:val="20"/>
              </w:rPr>
              <w:t>/подпись</w:t>
            </w:r>
            <w:r w:rsidRPr="00D658AD">
              <w:rPr>
                <w:rFonts w:ascii="Sylfaen" w:hAnsi="Sylfaen"/>
                <w:sz w:val="20"/>
                <w:szCs w:val="20"/>
              </w:rPr>
              <w:t>/М. П.</w:t>
            </w:r>
            <w:r w:rsidR="003B2F27" w:rsidRPr="00D658AD">
              <w:rPr>
                <w:rFonts w:ascii="GHEA Grapalat" w:hAnsi="GHEA Grapalat"/>
                <w:sz w:val="20"/>
                <w:szCs w:val="20"/>
              </w:rPr>
              <w:t>.</w:t>
            </w:r>
          </w:p>
        </w:tc>
        <w:tc>
          <w:tcPr>
            <w:tcW w:w="760" w:type="dxa"/>
          </w:tcPr>
          <w:p w14:paraId="476AE23A" w14:textId="77777777" w:rsidR="003B2F27" w:rsidRPr="00AD29CE" w:rsidRDefault="003B2F27" w:rsidP="00427CDB">
            <w:pPr>
              <w:widowControl w:val="0"/>
              <w:jc w:val="center"/>
              <w:rPr>
                <w:rFonts w:ascii="GHEA Grapalat" w:hAnsi="GHEA Grapalat"/>
              </w:rPr>
            </w:pPr>
          </w:p>
        </w:tc>
        <w:tc>
          <w:tcPr>
            <w:tcW w:w="4343" w:type="dxa"/>
          </w:tcPr>
          <w:p w14:paraId="6A75B1CB" w14:textId="77777777" w:rsidR="003B2F27" w:rsidRPr="00AD29CE" w:rsidRDefault="003B2F27" w:rsidP="00427CDB">
            <w:pPr>
              <w:widowControl w:val="0"/>
              <w:jc w:val="center"/>
              <w:rPr>
                <w:rFonts w:ascii="GHEA Grapalat" w:hAnsi="GHEA Grapalat" w:cs="Sylfaen"/>
                <w:b/>
                <w:bCs/>
              </w:rPr>
            </w:pPr>
            <w:r w:rsidRPr="00AD29CE">
              <w:rPr>
                <w:rFonts w:ascii="GHEA Grapalat" w:hAnsi="GHEA Grapalat"/>
                <w:b/>
              </w:rPr>
              <w:t>ИСПОЛНИТЕЛЬ</w:t>
            </w:r>
          </w:p>
          <w:p w14:paraId="4032BA13" w14:textId="77777777" w:rsidR="003B2F27" w:rsidRPr="00E40AC8" w:rsidRDefault="003B2F27" w:rsidP="00427CDB">
            <w:pPr>
              <w:widowControl w:val="0"/>
              <w:jc w:val="center"/>
              <w:rPr>
                <w:rFonts w:ascii="GHEA Grapalat" w:hAnsi="GHEA Grapalat"/>
                <w:lang w:val="en-US"/>
              </w:rPr>
            </w:pPr>
            <w:r>
              <w:rPr>
                <w:rFonts w:ascii="GHEA Grapalat" w:hAnsi="GHEA Grapalat"/>
                <w:lang w:val="en-US"/>
              </w:rPr>
              <w:t>__________________________</w:t>
            </w:r>
          </w:p>
          <w:p w14:paraId="75193202" w14:textId="77777777" w:rsidR="003B2F27" w:rsidRPr="00E40AC8" w:rsidRDefault="003B2F27" w:rsidP="00427CDB">
            <w:pPr>
              <w:widowControl w:val="0"/>
              <w:jc w:val="center"/>
              <w:rPr>
                <w:rFonts w:ascii="GHEA Grapalat" w:hAnsi="GHEA Grapalat"/>
                <w:vertAlign w:val="superscript"/>
              </w:rPr>
            </w:pPr>
            <w:r w:rsidRPr="00E40AC8">
              <w:rPr>
                <w:rFonts w:ascii="GHEA Grapalat" w:hAnsi="GHEA Grapalat"/>
                <w:vertAlign w:val="superscript"/>
              </w:rPr>
              <w:t>/подпись/</w:t>
            </w:r>
          </w:p>
          <w:p w14:paraId="62A05F06" w14:textId="77777777" w:rsidR="003B2F27" w:rsidRPr="00AD29CE" w:rsidRDefault="003B2F27" w:rsidP="00427CDB">
            <w:pPr>
              <w:widowControl w:val="0"/>
              <w:jc w:val="center"/>
              <w:rPr>
                <w:rFonts w:ascii="GHEA Grapalat" w:hAnsi="GHEA Grapalat"/>
              </w:rPr>
            </w:pPr>
            <w:r w:rsidRPr="00AD29CE">
              <w:rPr>
                <w:rFonts w:ascii="GHEA Grapalat" w:hAnsi="GHEA Grapalat"/>
              </w:rPr>
              <w:t>М. П.</w:t>
            </w:r>
          </w:p>
        </w:tc>
      </w:tr>
    </w:tbl>
    <w:p w14:paraId="3573B09F" w14:textId="3C24C6BA" w:rsidR="003B2F27" w:rsidRDefault="003B2F27" w:rsidP="00427CDB">
      <w:pPr>
        <w:widowControl w:val="0"/>
        <w:jc w:val="center"/>
        <w:rPr>
          <w:rFonts w:ascii="GHEA Grapalat" w:hAnsi="GHEA Grapalat"/>
        </w:rPr>
      </w:pPr>
    </w:p>
    <w:p w14:paraId="615B41F0" w14:textId="77777777" w:rsidR="00595953" w:rsidRDefault="00595953" w:rsidP="00427CDB">
      <w:pPr>
        <w:widowControl w:val="0"/>
        <w:jc w:val="center"/>
        <w:rPr>
          <w:rFonts w:ascii="GHEA Grapalat" w:hAnsi="GHEA Grapalat"/>
        </w:rPr>
      </w:pPr>
    </w:p>
    <w:p w14:paraId="0CE26CA5" w14:textId="77777777" w:rsidR="00595953" w:rsidRDefault="00595953" w:rsidP="00427CDB">
      <w:pPr>
        <w:widowControl w:val="0"/>
        <w:jc w:val="center"/>
        <w:rPr>
          <w:rFonts w:ascii="GHEA Grapalat" w:hAnsi="GHEA Grapalat"/>
        </w:rPr>
      </w:pPr>
    </w:p>
    <w:p w14:paraId="6212B7C8" w14:textId="77777777" w:rsidR="00595953" w:rsidRDefault="00595953" w:rsidP="00427CDB">
      <w:pPr>
        <w:widowControl w:val="0"/>
        <w:jc w:val="center"/>
        <w:rPr>
          <w:rFonts w:ascii="GHEA Grapalat" w:hAnsi="GHEA Grapalat"/>
        </w:rPr>
      </w:pPr>
    </w:p>
    <w:p w14:paraId="32C5EEDB" w14:textId="77777777" w:rsidR="00595953" w:rsidRDefault="00595953" w:rsidP="00427CDB">
      <w:pPr>
        <w:widowControl w:val="0"/>
        <w:jc w:val="center"/>
        <w:rPr>
          <w:rFonts w:ascii="GHEA Grapalat" w:hAnsi="GHEA Grapalat"/>
        </w:rPr>
      </w:pPr>
    </w:p>
    <w:p w14:paraId="52EB2674" w14:textId="77777777" w:rsidR="00595953" w:rsidRDefault="00595953" w:rsidP="00427CDB">
      <w:pPr>
        <w:widowControl w:val="0"/>
        <w:jc w:val="center"/>
        <w:rPr>
          <w:rFonts w:ascii="GHEA Grapalat" w:hAnsi="GHEA Grapalat"/>
        </w:rPr>
      </w:pPr>
    </w:p>
    <w:p w14:paraId="00EC7BE1" w14:textId="77777777" w:rsidR="00595953" w:rsidRDefault="00595953" w:rsidP="00427CDB">
      <w:pPr>
        <w:widowControl w:val="0"/>
        <w:jc w:val="center"/>
        <w:rPr>
          <w:rFonts w:ascii="GHEA Grapalat" w:hAnsi="GHEA Grapalat"/>
        </w:rPr>
      </w:pPr>
    </w:p>
    <w:p w14:paraId="724A18EE" w14:textId="77777777" w:rsidR="00595953" w:rsidRDefault="00595953" w:rsidP="00427CDB">
      <w:pPr>
        <w:widowControl w:val="0"/>
        <w:jc w:val="center"/>
        <w:rPr>
          <w:rFonts w:ascii="GHEA Grapalat" w:hAnsi="GHEA Grapalat"/>
        </w:rPr>
      </w:pPr>
    </w:p>
    <w:p w14:paraId="0ACB8E71" w14:textId="77777777" w:rsidR="00595953" w:rsidRDefault="00595953" w:rsidP="00427CDB">
      <w:pPr>
        <w:widowControl w:val="0"/>
        <w:jc w:val="center"/>
        <w:rPr>
          <w:rFonts w:ascii="GHEA Grapalat" w:hAnsi="GHEA Grapalat"/>
        </w:rPr>
      </w:pPr>
    </w:p>
    <w:p w14:paraId="0E4048BA" w14:textId="77777777" w:rsidR="00595953" w:rsidRDefault="00595953" w:rsidP="00427CDB">
      <w:pPr>
        <w:widowControl w:val="0"/>
        <w:jc w:val="center"/>
        <w:rPr>
          <w:rFonts w:ascii="GHEA Grapalat" w:hAnsi="GHEA Grapalat"/>
        </w:rPr>
      </w:pPr>
    </w:p>
    <w:p w14:paraId="5E1317F3" w14:textId="77777777" w:rsidR="00595953" w:rsidRDefault="00595953" w:rsidP="00427CDB">
      <w:pPr>
        <w:widowControl w:val="0"/>
        <w:jc w:val="center"/>
        <w:rPr>
          <w:rFonts w:ascii="GHEA Grapalat" w:hAnsi="GHEA Grapalat"/>
        </w:rPr>
      </w:pPr>
    </w:p>
    <w:p w14:paraId="6CC753E2" w14:textId="77777777" w:rsidR="00595953" w:rsidRPr="00AD29CE" w:rsidRDefault="00595953" w:rsidP="00427CDB">
      <w:pPr>
        <w:widowControl w:val="0"/>
        <w:jc w:val="center"/>
        <w:rPr>
          <w:rFonts w:ascii="GHEA Grapalat" w:hAnsi="GHEA Grapalat"/>
        </w:rPr>
      </w:pPr>
    </w:p>
    <w:p w14:paraId="324B8D91" w14:textId="77777777" w:rsidR="003B2F27" w:rsidRPr="00066F7B" w:rsidRDefault="003B2F27" w:rsidP="00427CDB">
      <w:pPr>
        <w:widowControl w:val="0"/>
        <w:jc w:val="right"/>
        <w:rPr>
          <w:rFonts w:ascii="GHEA Grapalat" w:hAnsi="GHEA Grapalat"/>
          <w:i/>
          <w:sz w:val="18"/>
          <w:szCs w:val="18"/>
        </w:rPr>
      </w:pPr>
      <w:r w:rsidRPr="00066F7B">
        <w:rPr>
          <w:rFonts w:ascii="GHEA Grapalat" w:hAnsi="GHEA Grapalat"/>
          <w:i/>
          <w:sz w:val="18"/>
          <w:szCs w:val="18"/>
        </w:rPr>
        <w:t>Приложение № 2</w:t>
      </w:r>
    </w:p>
    <w:p w14:paraId="1782CA4C" w14:textId="6C45359F" w:rsidR="003B2F27" w:rsidRPr="00066F7B" w:rsidRDefault="003B2F27" w:rsidP="00427CDB">
      <w:pPr>
        <w:widowControl w:val="0"/>
        <w:jc w:val="right"/>
        <w:rPr>
          <w:rFonts w:ascii="GHEA Grapalat" w:hAnsi="GHEA Grapalat"/>
          <w:i/>
          <w:sz w:val="18"/>
          <w:szCs w:val="18"/>
        </w:rPr>
      </w:pPr>
      <w:r w:rsidRPr="00066F7B">
        <w:rPr>
          <w:rFonts w:ascii="GHEA Grapalat" w:hAnsi="GHEA Grapalat"/>
          <w:i/>
          <w:sz w:val="18"/>
          <w:szCs w:val="18"/>
        </w:rPr>
        <w:t xml:space="preserve">Договору под кодом </w:t>
      </w:r>
      <w:r w:rsidRPr="00066F7B">
        <w:rPr>
          <w:rFonts w:ascii="GHEA Grapalat" w:hAnsi="GHEA Grapalat"/>
          <w:i/>
          <w:sz w:val="18"/>
          <w:szCs w:val="18"/>
        </w:rPr>
        <w:br/>
      </w:r>
      <w:r w:rsidR="00640E26">
        <w:rPr>
          <w:rFonts w:ascii="GHEA Grapalat" w:hAnsi="GHEA Grapalat"/>
          <w:i/>
          <w:sz w:val="18"/>
          <w:szCs w:val="18"/>
          <w:lang w:val="hy-AM"/>
        </w:rPr>
        <w:t>ԱՄԱՀ-ԳԱՍՖ-ԳՀԾՁԲ-25/18</w:t>
      </w:r>
      <w:r w:rsidR="00D658AD" w:rsidRPr="00066F7B">
        <w:rPr>
          <w:rFonts w:ascii="GHEA Grapalat" w:hAnsi="GHEA Grapalat"/>
          <w:i/>
          <w:sz w:val="18"/>
          <w:szCs w:val="18"/>
          <w:lang w:val="hy-AM"/>
        </w:rPr>
        <w:t xml:space="preserve">  </w:t>
      </w:r>
      <w:r w:rsidR="00D658AD" w:rsidRPr="00066F7B">
        <w:rPr>
          <w:rFonts w:ascii="GHEA Grapalat" w:hAnsi="GHEA Grapalat"/>
          <w:i/>
          <w:sz w:val="18"/>
          <w:szCs w:val="18"/>
        </w:rPr>
        <w:t>к</w:t>
      </w:r>
      <w:r w:rsidRPr="00066F7B">
        <w:rPr>
          <w:rFonts w:ascii="GHEA Grapalat" w:hAnsi="GHEA Grapalat"/>
          <w:i/>
          <w:sz w:val="18"/>
          <w:szCs w:val="18"/>
        </w:rPr>
        <w:t xml:space="preserve"> заключенному "</w:t>
      </w:r>
      <w:r w:rsidRPr="00066F7B">
        <w:rPr>
          <w:rFonts w:ascii="GHEA Grapalat" w:hAnsi="GHEA Grapalat"/>
          <w:i/>
          <w:sz w:val="18"/>
          <w:szCs w:val="18"/>
        </w:rPr>
        <w:tab/>
        <w:t>"</w:t>
      </w:r>
      <w:r w:rsidRPr="00066F7B">
        <w:rPr>
          <w:rFonts w:ascii="GHEA Grapalat" w:hAnsi="GHEA Grapalat"/>
          <w:i/>
          <w:sz w:val="18"/>
          <w:szCs w:val="18"/>
        </w:rPr>
        <w:tab/>
        <w:t>20.</w:t>
      </w:r>
      <w:r w:rsidRPr="00066F7B">
        <w:rPr>
          <w:rFonts w:ascii="GHEA Grapalat" w:hAnsi="GHEA Grapalat"/>
          <w:i/>
          <w:sz w:val="18"/>
          <w:szCs w:val="18"/>
        </w:rPr>
        <w:tab/>
        <w:t>г.</w:t>
      </w:r>
    </w:p>
    <w:p w14:paraId="40EA9437" w14:textId="77777777" w:rsidR="003B2F27" w:rsidRPr="00CA2754" w:rsidRDefault="003B2F27" w:rsidP="00427CDB">
      <w:pPr>
        <w:widowControl w:val="0"/>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30"/>
        <w:t>*</w:t>
      </w:r>
    </w:p>
    <w:p w14:paraId="0244E677" w14:textId="77777777" w:rsidR="003B2F27" w:rsidRPr="00AD29CE" w:rsidRDefault="003B2F27" w:rsidP="00427CDB">
      <w:pPr>
        <w:widowControl w:val="0"/>
        <w:jc w:val="right"/>
        <w:rPr>
          <w:rFonts w:ascii="GHEA Grapalat" w:hAnsi="GHEA Grapalat"/>
        </w:rPr>
      </w:pPr>
      <w:r w:rsidRPr="00AD29CE">
        <w:rPr>
          <w:rFonts w:ascii="GHEA Grapalat" w:hAnsi="GHEA Grapalat"/>
        </w:rPr>
        <w:t>драмов РА</w:t>
      </w:r>
    </w:p>
    <w:tbl>
      <w:tblPr>
        <w:tblW w:w="133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559"/>
        <w:gridCol w:w="2367"/>
        <w:gridCol w:w="682"/>
        <w:gridCol w:w="813"/>
        <w:gridCol w:w="563"/>
        <w:gridCol w:w="681"/>
        <w:gridCol w:w="582"/>
        <w:gridCol w:w="566"/>
        <w:gridCol w:w="601"/>
        <w:gridCol w:w="611"/>
        <w:gridCol w:w="871"/>
        <w:gridCol w:w="676"/>
        <w:gridCol w:w="643"/>
        <w:gridCol w:w="611"/>
        <w:gridCol w:w="666"/>
      </w:tblGrid>
      <w:tr w:rsidR="003B2F27" w:rsidRPr="00F412AC" w14:paraId="3AEBEB3C" w14:textId="77777777" w:rsidTr="00D658AD">
        <w:trPr>
          <w:trHeight w:val="363"/>
          <w:jc w:val="center"/>
        </w:trPr>
        <w:tc>
          <w:tcPr>
            <w:tcW w:w="13338" w:type="dxa"/>
            <w:gridSpan w:val="16"/>
          </w:tcPr>
          <w:p w14:paraId="284A0699" w14:textId="77777777" w:rsidR="003B2F27" w:rsidRPr="00F412AC" w:rsidRDefault="003B2F27" w:rsidP="00427CDB">
            <w:pPr>
              <w:widowControl w:val="0"/>
              <w:jc w:val="center"/>
              <w:rPr>
                <w:rFonts w:ascii="GHEA Grapalat" w:hAnsi="GHEA Grapalat"/>
                <w:sz w:val="16"/>
              </w:rPr>
            </w:pPr>
            <w:r w:rsidRPr="00F412AC">
              <w:rPr>
                <w:rFonts w:ascii="GHEA Grapalat" w:hAnsi="GHEA Grapalat"/>
                <w:sz w:val="16"/>
              </w:rPr>
              <w:t>Услуги</w:t>
            </w:r>
          </w:p>
        </w:tc>
      </w:tr>
      <w:tr w:rsidR="003B2F27" w:rsidRPr="00F412AC" w14:paraId="6A0314DD" w14:textId="77777777" w:rsidTr="00066F7B">
        <w:trPr>
          <w:trHeight w:val="1781"/>
          <w:jc w:val="center"/>
        </w:trPr>
        <w:tc>
          <w:tcPr>
            <w:tcW w:w="846" w:type="dxa"/>
            <w:vAlign w:val="center"/>
          </w:tcPr>
          <w:p w14:paraId="07AC2A80" w14:textId="77777777" w:rsidR="003B2F27" w:rsidRPr="00F412AC" w:rsidRDefault="003B2F27" w:rsidP="00427CDB">
            <w:pPr>
              <w:widowControl w:val="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559" w:type="dxa"/>
            <w:vAlign w:val="center"/>
          </w:tcPr>
          <w:p w14:paraId="72E731D6" w14:textId="77777777" w:rsidR="003B2F27" w:rsidRPr="00F412AC" w:rsidRDefault="003B2F27" w:rsidP="00427CDB">
            <w:pPr>
              <w:widowControl w:val="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2367" w:type="dxa"/>
            <w:vAlign w:val="center"/>
          </w:tcPr>
          <w:p w14:paraId="2A6FC792" w14:textId="77777777" w:rsidR="003B2F27" w:rsidRPr="00F412AC" w:rsidRDefault="003B2F27" w:rsidP="00427CDB">
            <w:pPr>
              <w:widowControl w:val="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14:paraId="1D47E403" w14:textId="202C7829" w:rsidR="003B2F27" w:rsidRPr="00CA2754" w:rsidRDefault="003B2F27" w:rsidP="00427CDB">
            <w:pPr>
              <w:widowControl w:val="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00D658AD">
              <w:rPr>
                <w:rFonts w:ascii="GHEA Grapalat" w:hAnsi="GHEA Grapalat"/>
                <w:sz w:val="16"/>
                <w:lang w:val="hy-AM"/>
              </w:rPr>
              <w:t>25</w:t>
            </w:r>
            <w:r>
              <w:rPr>
                <w:rFonts w:ascii="GHEA Grapalat" w:hAnsi="GHEA Grapalat"/>
                <w:sz w:val="16"/>
              </w:rPr>
              <w:t>г., по месяцам, в том числе</w:t>
            </w:r>
            <w:r>
              <w:rPr>
                <w:rStyle w:val="af6"/>
                <w:rFonts w:ascii="GHEA Grapalat" w:hAnsi="GHEA Grapalat"/>
                <w:sz w:val="16"/>
              </w:rPr>
              <w:footnoteReference w:customMarkFollows="1" w:id="31"/>
              <w:t>**</w:t>
            </w:r>
          </w:p>
        </w:tc>
      </w:tr>
      <w:tr w:rsidR="003B2F27" w:rsidRPr="00F412AC" w14:paraId="2B8DD705" w14:textId="77777777" w:rsidTr="00066F7B">
        <w:trPr>
          <w:trHeight w:val="742"/>
          <w:jc w:val="center"/>
        </w:trPr>
        <w:tc>
          <w:tcPr>
            <w:tcW w:w="846" w:type="dxa"/>
          </w:tcPr>
          <w:p w14:paraId="134450F5" w14:textId="77777777" w:rsidR="003B2F27" w:rsidRPr="00F412AC" w:rsidRDefault="003B2F27" w:rsidP="00427CDB">
            <w:pPr>
              <w:widowControl w:val="0"/>
              <w:jc w:val="center"/>
              <w:rPr>
                <w:rFonts w:ascii="GHEA Grapalat" w:hAnsi="GHEA Grapalat"/>
                <w:sz w:val="16"/>
              </w:rPr>
            </w:pPr>
          </w:p>
        </w:tc>
        <w:tc>
          <w:tcPr>
            <w:tcW w:w="1559" w:type="dxa"/>
          </w:tcPr>
          <w:p w14:paraId="3EE28558" w14:textId="77777777" w:rsidR="003B2F27" w:rsidRPr="00F412AC" w:rsidRDefault="003B2F27" w:rsidP="00427CDB">
            <w:pPr>
              <w:widowControl w:val="0"/>
              <w:jc w:val="center"/>
              <w:rPr>
                <w:rFonts w:ascii="GHEA Grapalat" w:hAnsi="GHEA Grapalat"/>
                <w:sz w:val="16"/>
              </w:rPr>
            </w:pPr>
          </w:p>
        </w:tc>
        <w:tc>
          <w:tcPr>
            <w:tcW w:w="2367" w:type="dxa"/>
          </w:tcPr>
          <w:p w14:paraId="13225F9B" w14:textId="77777777" w:rsidR="003B2F27" w:rsidRPr="00F412AC" w:rsidRDefault="003B2F27" w:rsidP="00427CDB">
            <w:pPr>
              <w:widowControl w:val="0"/>
              <w:jc w:val="center"/>
              <w:rPr>
                <w:rFonts w:ascii="GHEA Grapalat" w:hAnsi="GHEA Grapalat"/>
                <w:sz w:val="16"/>
              </w:rPr>
            </w:pPr>
          </w:p>
        </w:tc>
        <w:tc>
          <w:tcPr>
            <w:tcW w:w="682" w:type="dxa"/>
            <w:vAlign w:val="center"/>
          </w:tcPr>
          <w:p w14:paraId="28BA8099" w14:textId="77777777" w:rsidR="003B2F27" w:rsidRPr="00F412AC" w:rsidRDefault="003B2F27" w:rsidP="00427CDB">
            <w:pPr>
              <w:widowControl w:val="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14:paraId="15E42568" w14:textId="77777777" w:rsidR="003B2F27" w:rsidRPr="00F412AC" w:rsidRDefault="003B2F27" w:rsidP="00427CDB">
            <w:pPr>
              <w:widowControl w:val="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6C7BC69E" w14:textId="77777777" w:rsidR="003B2F27" w:rsidRPr="00F412AC" w:rsidRDefault="003B2F27" w:rsidP="00427CDB">
            <w:pPr>
              <w:widowControl w:val="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14:paraId="637F924F" w14:textId="77777777" w:rsidR="003B2F27" w:rsidRPr="00F412AC" w:rsidRDefault="003B2F27" w:rsidP="00427CDB">
            <w:pPr>
              <w:widowControl w:val="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14:paraId="301CC4BB" w14:textId="77777777" w:rsidR="003B2F27" w:rsidRPr="00F412AC" w:rsidRDefault="003B2F27" w:rsidP="00427CDB">
            <w:pPr>
              <w:widowControl w:val="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14:paraId="5AB40037" w14:textId="77777777" w:rsidR="003B2F27" w:rsidRPr="00F412AC" w:rsidRDefault="003B2F27" w:rsidP="00427CDB">
            <w:pPr>
              <w:widowControl w:val="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4679265B" w14:textId="77777777" w:rsidR="003B2F27" w:rsidRPr="00F412AC" w:rsidRDefault="003B2F27" w:rsidP="00427CDB">
            <w:pPr>
              <w:widowControl w:val="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14:paraId="30C14BDF" w14:textId="77777777" w:rsidR="003B2F27" w:rsidRPr="00F412AC" w:rsidRDefault="003B2F27" w:rsidP="00427CDB">
            <w:pPr>
              <w:widowControl w:val="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14:paraId="0288898D" w14:textId="77777777" w:rsidR="003B2F27" w:rsidRPr="00F412AC" w:rsidRDefault="003B2F27" w:rsidP="00427CDB">
            <w:pPr>
              <w:widowControl w:val="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14:paraId="4B118A0A" w14:textId="77777777" w:rsidR="003B2F27" w:rsidRPr="00F412AC" w:rsidRDefault="003B2F27" w:rsidP="00427CDB">
            <w:pPr>
              <w:widowControl w:val="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14:paraId="7AE974BA" w14:textId="77777777" w:rsidR="003B2F27" w:rsidRPr="00F412AC" w:rsidRDefault="003B2F27" w:rsidP="00427CDB">
            <w:pPr>
              <w:widowControl w:val="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14:paraId="69300545" w14:textId="77777777" w:rsidR="003B2F27" w:rsidRPr="00F412AC" w:rsidRDefault="003B2F27" w:rsidP="00427CDB">
            <w:pPr>
              <w:widowControl w:val="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14:paraId="72471216" w14:textId="77777777" w:rsidR="003B2F27" w:rsidRPr="00CA2754" w:rsidRDefault="003B2F27" w:rsidP="00427CDB">
            <w:pPr>
              <w:widowControl w:val="0"/>
              <w:ind w:right="-1"/>
              <w:jc w:val="center"/>
              <w:rPr>
                <w:rFonts w:ascii="GHEA Grapalat" w:hAnsi="GHEA Grapalat"/>
                <w:sz w:val="16"/>
                <w:lang w:val="en-US"/>
              </w:rPr>
            </w:pPr>
            <w:r w:rsidRPr="00F412AC">
              <w:rPr>
                <w:rFonts w:ascii="GHEA Grapalat" w:hAnsi="GHEA Grapalat"/>
                <w:sz w:val="16"/>
              </w:rPr>
              <w:t>Всего</w:t>
            </w:r>
          </w:p>
        </w:tc>
      </w:tr>
      <w:tr w:rsidR="00D658AD" w:rsidRPr="00F412AC" w14:paraId="5FD4C919" w14:textId="77777777" w:rsidTr="00066F7B">
        <w:trPr>
          <w:trHeight w:val="363"/>
          <w:jc w:val="center"/>
        </w:trPr>
        <w:tc>
          <w:tcPr>
            <w:tcW w:w="846" w:type="dxa"/>
          </w:tcPr>
          <w:p w14:paraId="7B7EAC8F" w14:textId="76793E66" w:rsidR="00D658AD" w:rsidRPr="00D658AD" w:rsidRDefault="00D658AD" w:rsidP="00D658AD">
            <w:pPr>
              <w:widowControl w:val="0"/>
              <w:jc w:val="center"/>
              <w:rPr>
                <w:rFonts w:ascii="GHEA Grapalat" w:hAnsi="GHEA Grapalat"/>
                <w:sz w:val="16"/>
                <w:lang w:val="hy-AM"/>
              </w:rPr>
            </w:pPr>
            <w:r>
              <w:rPr>
                <w:rFonts w:ascii="GHEA Grapalat" w:hAnsi="GHEA Grapalat"/>
                <w:sz w:val="16"/>
                <w:lang w:val="hy-AM"/>
              </w:rPr>
              <w:t>1</w:t>
            </w:r>
          </w:p>
        </w:tc>
        <w:tc>
          <w:tcPr>
            <w:tcW w:w="1559" w:type="dxa"/>
          </w:tcPr>
          <w:p w14:paraId="45AEF0AC" w14:textId="756489A0" w:rsidR="00D658AD" w:rsidRPr="00F412AC" w:rsidRDefault="00595953" w:rsidP="00D658AD">
            <w:pPr>
              <w:widowControl w:val="0"/>
              <w:jc w:val="center"/>
              <w:rPr>
                <w:rFonts w:ascii="GHEA Grapalat" w:hAnsi="GHEA Grapalat"/>
                <w:sz w:val="16"/>
              </w:rPr>
            </w:pPr>
            <w:r w:rsidRPr="00466CD1">
              <w:rPr>
                <w:rFonts w:ascii="Sylfaen" w:hAnsi="Sylfaen"/>
                <w:b/>
                <w:bCs/>
                <w:i/>
                <w:iCs/>
                <w:sz w:val="16"/>
                <w:szCs w:val="16"/>
              </w:rPr>
              <w:t>71241200</w:t>
            </w:r>
          </w:p>
        </w:tc>
        <w:tc>
          <w:tcPr>
            <w:tcW w:w="2367" w:type="dxa"/>
          </w:tcPr>
          <w:p w14:paraId="6353C0BD" w14:textId="6E5A27C9" w:rsidR="00D658AD" w:rsidRPr="00F412AC" w:rsidRDefault="00595953" w:rsidP="00D658AD">
            <w:pPr>
              <w:widowControl w:val="0"/>
              <w:jc w:val="center"/>
              <w:rPr>
                <w:rFonts w:ascii="GHEA Grapalat" w:hAnsi="GHEA Grapalat"/>
                <w:sz w:val="16"/>
              </w:rPr>
            </w:pPr>
            <w:r w:rsidRPr="00E04A80">
              <w:rPr>
                <w:rStyle w:val="y2iqfc"/>
                <w:rFonts w:ascii="Sylfaen" w:hAnsi="Sylfaen"/>
                <w:color w:val="202124"/>
              </w:rPr>
              <w:t xml:space="preserve">Услуга </w:t>
            </w:r>
            <w:r w:rsidRPr="00E04A80">
              <w:rPr>
                <w:rFonts w:ascii="Sylfaen" w:hAnsi="Sylfaen"/>
                <w:spacing w:val="6"/>
              </w:rPr>
              <w:t xml:space="preserve">на </w:t>
            </w:r>
            <w:r w:rsidRPr="00E04A80">
              <w:rPr>
                <w:rFonts w:ascii="Sylfaen" w:hAnsi="Sylfaen"/>
                <w:color w:val="202124"/>
              </w:rPr>
              <w:t xml:space="preserve">разработку проектно-сметной документации и оказание сметных услуг </w:t>
            </w:r>
            <w:r w:rsidRPr="00E04A80">
              <w:rPr>
                <w:rFonts w:ascii="Sylfaen" w:hAnsi="Sylfaen"/>
                <w:color w:val="202124"/>
                <w:lang w:val="hy-AM"/>
              </w:rPr>
              <w:t xml:space="preserve"> по</w:t>
            </w:r>
            <w:r w:rsidRPr="00E04A80">
              <w:rPr>
                <w:rStyle w:val="y2iqfc"/>
                <w:rFonts w:ascii="Sylfaen" w:hAnsi="Sylfaen"/>
                <w:color w:val="202124"/>
              </w:rPr>
              <w:t xml:space="preserve"> строительств</w:t>
            </w:r>
            <w:r w:rsidRPr="00E04A80">
              <w:rPr>
                <w:rStyle w:val="y2iqfc"/>
                <w:rFonts w:ascii="Sylfaen" w:hAnsi="Sylfaen"/>
                <w:color w:val="202124"/>
                <w:lang w:val="hy-AM"/>
              </w:rPr>
              <w:t xml:space="preserve">у </w:t>
            </w:r>
            <w:r w:rsidRPr="0008277B">
              <w:rPr>
                <w:rFonts w:ascii="Sylfaen" w:hAnsi="Sylfaen"/>
              </w:rPr>
              <w:t>асфальтировани</w:t>
            </w:r>
            <w:r>
              <w:rPr>
                <w:rFonts w:ascii="Sylfaen" w:hAnsi="Sylfaen"/>
              </w:rPr>
              <w:t>и</w:t>
            </w:r>
            <w:r w:rsidRPr="0008277B">
              <w:rPr>
                <w:rFonts w:ascii="Sylfaen" w:hAnsi="Sylfaen"/>
              </w:rPr>
              <w:t xml:space="preserve"> участка дороги села </w:t>
            </w:r>
            <w:r w:rsidRPr="0008277B">
              <w:rPr>
                <w:rFonts w:ascii="Sylfaen" w:hAnsi="Sylfaen"/>
              </w:rPr>
              <w:lastRenderedPageBreak/>
              <w:t xml:space="preserve">Гай от улицы Исаакян до села </w:t>
            </w:r>
            <w:proofErr w:type="spellStart"/>
            <w:r w:rsidRPr="0008277B">
              <w:rPr>
                <w:rFonts w:ascii="Sylfaen" w:hAnsi="Sylfaen"/>
              </w:rPr>
              <w:t>Мецамор</w:t>
            </w:r>
            <w:proofErr w:type="spellEnd"/>
            <w:r w:rsidRPr="00E04A80">
              <w:rPr>
                <w:rStyle w:val="y2iqfc"/>
                <w:rFonts w:ascii="Sylfaen" w:hAnsi="Sylfaen"/>
                <w:color w:val="202124"/>
              </w:rPr>
              <w:t xml:space="preserve"> </w:t>
            </w:r>
            <w:r w:rsidRPr="00E04A80">
              <w:rPr>
                <w:rFonts w:ascii="Sylfaen" w:hAnsi="Sylfaen"/>
              </w:rPr>
              <w:t>общины Аракс Армавирской  области РА</w:t>
            </w:r>
          </w:p>
        </w:tc>
        <w:tc>
          <w:tcPr>
            <w:tcW w:w="682" w:type="dxa"/>
            <w:vAlign w:val="center"/>
          </w:tcPr>
          <w:p w14:paraId="1F15ECBA" w14:textId="77777777" w:rsidR="00D658AD" w:rsidRPr="00F412AC" w:rsidRDefault="00D658AD" w:rsidP="00D658AD">
            <w:pPr>
              <w:widowControl w:val="0"/>
              <w:jc w:val="center"/>
              <w:rPr>
                <w:rFonts w:ascii="GHEA Grapalat" w:hAnsi="GHEA Grapalat"/>
                <w:sz w:val="16"/>
              </w:rPr>
            </w:pPr>
            <w:r w:rsidRPr="00F412AC">
              <w:rPr>
                <w:rFonts w:ascii="GHEA Grapalat" w:hAnsi="GHEA Grapalat"/>
                <w:sz w:val="16"/>
              </w:rPr>
              <w:lastRenderedPageBreak/>
              <w:t>... %</w:t>
            </w:r>
          </w:p>
        </w:tc>
        <w:tc>
          <w:tcPr>
            <w:tcW w:w="813" w:type="dxa"/>
            <w:vAlign w:val="center"/>
          </w:tcPr>
          <w:p w14:paraId="27275BC9" w14:textId="77777777" w:rsidR="00D658AD" w:rsidRPr="00F412AC" w:rsidRDefault="00D658AD" w:rsidP="00D658AD">
            <w:pPr>
              <w:widowControl w:val="0"/>
              <w:jc w:val="center"/>
              <w:rPr>
                <w:rFonts w:ascii="GHEA Grapalat" w:hAnsi="GHEA Grapalat"/>
                <w:sz w:val="16"/>
              </w:rPr>
            </w:pPr>
            <w:r w:rsidRPr="00F412AC">
              <w:rPr>
                <w:rFonts w:ascii="GHEA Grapalat" w:hAnsi="GHEA Grapalat"/>
                <w:sz w:val="16"/>
              </w:rPr>
              <w:t>... %</w:t>
            </w:r>
          </w:p>
        </w:tc>
        <w:tc>
          <w:tcPr>
            <w:tcW w:w="563" w:type="dxa"/>
            <w:vAlign w:val="center"/>
          </w:tcPr>
          <w:p w14:paraId="2BF8FB0C" w14:textId="77777777" w:rsidR="00D658AD" w:rsidRPr="00F412AC" w:rsidRDefault="00D658AD" w:rsidP="00D658AD">
            <w:pPr>
              <w:widowControl w:val="0"/>
              <w:jc w:val="center"/>
              <w:rPr>
                <w:rFonts w:ascii="GHEA Grapalat" w:hAnsi="GHEA Grapalat" w:cs="Arial"/>
                <w:sz w:val="16"/>
              </w:rPr>
            </w:pPr>
            <w:r w:rsidRPr="00F412AC">
              <w:rPr>
                <w:rFonts w:ascii="GHEA Grapalat" w:hAnsi="GHEA Grapalat"/>
                <w:sz w:val="16"/>
              </w:rPr>
              <w:t>... %</w:t>
            </w:r>
          </w:p>
        </w:tc>
        <w:tc>
          <w:tcPr>
            <w:tcW w:w="681" w:type="dxa"/>
            <w:vAlign w:val="center"/>
          </w:tcPr>
          <w:p w14:paraId="09C3CAB6" w14:textId="22AA1256" w:rsidR="00D658AD" w:rsidRPr="00F412AC" w:rsidRDefault="00D658AD" w:rsidP="00D658AD">
            <w:pPr>
              <w:widowControl w:val="0"/>
              <w:jc w:val="center"/>
              <w:rPr>
                <w:rFonts w:ascii="GHEA Grapalat" w:hAnsi="GHEA Grapalat" w:cs="Arial"/>
                <w:sz w:val="16"/>
              </w:rPr>
            </w:pPr>
            <w:r>
              <w:rPr>
                <w:rFonts w:ascii="GHEA Grapalat" w:hAnsi="GHEA Grapalat"/>
                <w:sz w:val="16"/>
                <w:lang w:val="hy-AM"/>
              </w:rPr>
              <w:t>100</w:t>
            </w:r>
            <w:r w:rsidRPr="00F412AC">
              <w:rPr>
                <w:rFonts w:ascii="GHEA Grapalat" w:hAnsi="GHEA Grapalat"/>
                <w:sz w:val="16"/>
              </w:rPr>
              <w:t xml:space="preserve"> %</w:t>
            </w:r>
          </w:p>
        </w:tc>
        <w:tc>
          <w:tcPr>
            <w:tcW w:w="582" w:type="dxa"/>
          </w:tcPr>
          <w:p w14:paraId="3744694E" w14:textId="58D8170F" w:rsidR="00D658AD" w:rsidRPr="00F412AC" w:rsidRDefault="00D658AD" w:rsidP="00D658AD">
            <w:pPr>
              <w:widowControl w:val="0"/>
              <w:jc w:val="center"/>
              <w:rPr>
                <w:rFonts w:ascii="GHEA Grapalat" w:hAnsi="GHEA Grapalat" w:cs="Arial"/>
                <w:sz w:val="16"/>
              </w:rPr>
            </w:pPr>
            <w:r w:rsidRPr="00E378E2">
              <w:rPr>
                <w:rFonts w:ascii="GHEA Grapalat" w:hAnsi="GHEA Grapalat"/>
                <w:sz w:val="16"/>
                <w:lang w:val="hy-AM"/>
              </w:rPr>
              <w:t>100</w:t>
            </w:r>
            <w:r w:rsidRPr="00E378E2">
              <w:rPr>
                <w:rFonts w:ascii="GHEA Grapalat" w:hAnsi="GHEA Grapalat"/>
                <w:sz w:val="16"/>
              </w:rPr>
              <w:t xml:space="preserve"> %</w:t>
            </w:r>
          </w:p>
        </w:tc>
        <w:tc>
          <w:tcPr>
            <w:tcW w:w="566" w:type="dxa"/>
          </w:tcPr>
          <w:p w14:paraId="5688B039" w14:textId="22A9B8A4" w:rsidR="00D658AD" w:rsidRPr="00F412AC" w:rsidRDefault="00D658AD" w:rsidP="00D658AD">
            <w:pPr>
              <w:widowControl w:val="0"/>
              <w:jc w:val="center"/>
              <w:rPr>
                <w:rFonts w:ascii="GHEA Grapalat" w:hAnsi="GHEA Grapalat" w:cs="Arial"/>
                <w:sz w:val="16"/>
              </w:rPr>
            </w:pPr>
            <w:r w:rsidRPr="00E378E2">
              <w:rPr>
                <w:rFonts w:ascii="GHEA Grapalat" w:hAnsi="GHEA Grapalat"/>
                <w:sz w:val="16"/>
                <w:lang w:val="hy-AM"/>
              </w:rPr>
              <w:t>100</w:t>
            </w:r>
            <w:r w:rsidRPr="00E378E2">
              <w:rPr>
                <w:rFonts w:ascii="GHEA Grapalat" w:hAnsi="GHEA Grapalat"/>
                <w:sz w:val="16"/>
              </w:rPr>
              <w:t xml:space="preserve"> %</w:t>
            </w:r>
          </w:p>
        </w:tc>
        <w:tc>
          <w:tcPr>
            <w:tcW w:w="601" w:type="dxa"/>
          </w:tcPr>
          <w:p w14:paraId="54DD6135" w14:textId="4ECC9045" w:rsidR="00D658AD" w:rsidRPr="00F412AC" w:rsidRDefault="00D658AD" w:rsidP="00D658AD">
            <w:pPr>
              <w:widowControl w:val="0"/>
              <w:jc w:val="center"/>
              <w:rPr>
                <w:rFonts w:ascii="GHEA Grapalat" w:hAnsi="GHEA Grapalat" w:cs="Arial"/>
                <w:sz w:val="16"/>
              </w:rPr>
            </w:pPr>
            <w:r w:rsidRPr="00E378E2">
              <w:rPr>
                <w:rFonts w:ascii="GHEA Grapalat" w:hAnsi="GHEA Grapalat"/>
                <w:sz w:val="16"/>
                <w:lang w:val="hy-AM"/>
              </w:rPr>
              <w:t>100</w:t>
            </w:r>
            <w:r w:rsidRPr="00E378E2">
              <w:rPr>
                <w:rFonts w:ascii="GHEA Grapalat" w:hAnsi="GHEA Grapalat"/>
                <w:sz w:val="16"/>
              </w:rPr>
              <w:t xml:space="preserve"> %</w:t>
            </w:r>
          </w:p>
        </w:tc>
        <w:tc>
          <w:tcPr>
            <w:tcW w:w="611" w:type="dxa"/>
          </w:tcPr>
          <w:p w14:paraId="4BE71AAD" w14:textId="3B83351B" w:rsidR="00D658AD" w:rsidRPr="00F412AC" w:rsidRDefault="00D658AD" w:rsidP="00D658AD">
            <w:pPr>
              <w:widowControl w:val="0"/>
              <w:jc w:val="center"/>
              <w:rPr>
                <w:rFonts w:ascii="GHEA Grapalat" w:hAnsi="GHEA Grapalat" w:cs="Arial"/>
                <w:sz w:val="16"/>
              </w:rPr>
            </w:pPr>
            <w:r w:rsidRPr="00E378E2">
              <w:rPr>
                <w:rFonts w:ascii="GHEA Grapalat" w:hAnsi="GHEA Grapalat"/>
                <w:sz w:val="16"/>
                <w:lang w:val="hy-AM"/>
              </w:rPr>
              <w:t>100</w:t>
            </w:r>
            <w:r w:rsidRPr="00E378E2">
              <w:rPr>
                <w:rFonts w:ascii="GHEA Grapalat" w:hAnsi="GHEA Grapalat"/>
                <w:sz w:val="16"/>
              </w:rPr>
              <w:t xml:space="preserve"> %</w:t>
            </w:r>
          </w:p>
        </w:tc>
        <w:tc>
          <w:tcPr>
            <w:tcW w:w="871" w:type="dxa"/>
          </w:tcPr>
          <w:p w14:paraId="7BF73250" w14:textId="13B793A3" w:rsidR="00D658AD" w:rsidRPr="00F412AC" w:rsidRDefault="00D658AD" w:rsidP="00D658AD">
            <w:pPr>
              <w:widowControl w:val="0"/>
              <w:jc w:val="center"/>
              <w:rPr>
                <w:rFonts w:ascii="GHEA Grapalat" w:hAnsi="GHEA Grapalat" w:cs="Arial"/>
                <w:sz w:val="16"/>
              </w:rPr>
            </w:pPr>
            <w:r w:rsidRPr="00E378E2">
              <w:rPr>
                <w:rFonts w:ascii="GHEA Grapalat" w:hAnsi="GHEA Grapalat"/>
                <w:sz w:val="16"/>
                <w:lang w:val="hy-AM"/>
              </w:rPr>
              <w:t>100</w:t>
            </w:r>
            <w:r w:rsidRPr="00E378E2">
              <w:rPr>
                <w:rFonts w:ascii="GHEA Grapalat" w:hAnsi="GHEA Grapalat"/>
                <w:sz w:val="16"/>
              </w:rPr>
              <w:t xml:space="preserve"> %</w:t>
            </w:r>
          </w:p>
        </w:tc>
        <w:tc>
          <w:tcPr>
            <w:tcW w:w="676" w:type="dxa"/>
          </w:tcPr>
          <w:p w14:paraId="5552349A" w14:textId="2BDF0E06" w:rsidR="00D658AD" w:rsidRPr="00F412AC" w:rsidRDefault="00D658AD" w:rsidP="00D658AD">
            <w:pPr>
              <w:widowControl w:val="0"/>
              <w:jc w:val="center"/>
              <w:rPr>
                <w:rFonts w:ascii="GHEA Grapalat" w:hAnsi="GHEA Grapalat" w:cs="Arial"/>
                <w:sz w:val="16"/>
              </w:rPr>
            </w:pPr>
            <w:r w:rsidRPr="00E378E2">
              <w:rPr>
                <w:rFonts w:ascii="GHEA Grapalat" w:hAnsi="GHEA Grapalat"/>
                <w:sz w:val="16"/>
                <w:lang w:val="hy-AM"/>
              </w:rPr>
              <w:t>100</w:t>
            </w:r>
            <w:r w:rsidRPr="00E378E2">
              <w:rPr>
                <w:rFonts w:ascii="GHEA Grapalat" w:hAnsi="GHEA Grapalat"/>
                <w:sz w:val="16"/>
              </w:rPr>
              <w:t xml:space="preserve"> %</w:t>
            </w:r>
          </w:p>
        </w:tc>
        <w:tc>
          <w:tcPr>
            <w:tcW w:w="643" w:type="dxa"/>
          </w:tcPr>
          <w:p w14:paraId="4DB8D66E" w14:textId="08A2EAE9" w:rsidR="00D658AD" w:rsidRPr="00F412AC" w:rsidRDefault="00D658AD" w:rsidP="00D658AD">
            <w:pPr>
              <w:widowControl w:val="0"/>
              <w:jc w:val="center"/>
              <w:rPr>
                <w:rFonts w:ascii="GHEA Grapalat" w:hAnsi="GHEA Grapalat" w:cs="Arial"/>
                <w:sz w:val="16"/>
              </w:rPr>
            </w:pPr>
            <w:r w:rsidRPr="00E378E2">
              <w:rPr>
                <w:rFonts w:ascii="GHEA Grapalat" w:hAnsi="GHEA Grapalat"/>
                <w:sz w:val="16"/>
                <w:lang w:val="hy-AM"/>
              </w:rPr>
              <w:t>100</w:t>
            </w:r>
            <w:r w:rsidRPr="00E378E2">
              <w:rPr>
                <w:rFonts w:ascii="GHEA Grapalat" w:hAnsi="GHEA Grapalat"/>
                <w:sz w:val="16"/>
              </w:rPr>
              <w:t xml:space="preserve"> %</w:t>
            </w:r>
          </w:p>
        </w:tc>
        <w:tc>
          <w:tcPr>
            <w:tcW w:w="611" w:type="dxa"/>
          </w:tcPr>
          <w:p w14:paraId="470715AC" w14:textId="301EE6B6" w:rsidR="00D658AD" w:rsidRPr="00F412AC" w:rsidRDefault="00D658AD" w:rsidP="00D658AD">
            <w:pPr>
              <w:widowControl w:val="0"/>
              <w:jc w:val="center"/>
              <w:rPr>
                <w:rFonts w:ascii="GHEA Grapalat" w:hAnsi="GHEA Grapalat" w:cs="Arial"/>
                <w:sz w:val="16"/>
              </w:rPr>
            </w:pPr>
            <w:r w:rsidRPr="00E378E2">
              <w:rPr>
                <w:rFonts w:ascii="GHEA Grapalat" w:hAnsi="GHEA Grapalat"/>
                <w:sz w:val="16"/>
                <w:lang w:val="hy-AM"/>
              </w:rPr>
              <w:t>100</w:t>
            </w:r>
            <w:r w:rsidRPr="00E378E2">
              <w:rPr>
                <w:rFonts w:ascii="GHEA Grapalat" w:hAnsi="GHEA Grapalat"/>
                <w:sz w:val="16"/>
              </w:rPr>
              <w:t xml:space="preserve"> %</w:t>
            </w:r>
          </w:p>
        </w:tc>
        <w:tc>
          <w:tcPr>
            <w:tcW w:w="666" w:type="dxa"/>
          </w:tcPr>
          <w:p w14:paraId="75D74DE9" w14:textId="1FF95B78" w:rsidR="00D658AD" w:rsidRPr="00F412AC" w:rsidRDefault="00D658AD" w:rsidP="00D658AD">
            <w:pPr>
              <w:widowControl w:val="0"/>
              <w:jc w:val="center"/>
              <w:rPr>
                <w:rFonts w:ascii="GHEA Grapalat" w:hAnsi="GHEA Grapalat"/>
                <w:b/>
                <w:sz w:val="16"/>
              </w:rPr>
            </w:pPr>
            <w:r w:rsidRPr="00E378E2">
              <w:rPr>
                <w:rFonts w:ascii="GHEA Grapalat" w:hAnsi="GHEA Grapalat"/>
                <w:sz w:val="16"/>
                <w:lang w:val="hy-AM"/>
              </w:rPr>
              <w:t>100</w:t>
            </w:r>
            <w:r w:rsidRPr="00E378E2">
              <w:rPr>
                <w:rFonts w:ascii="GHEA Grapalat" w:hAnsi="GHEA Grapalat"/>
                <w:sz w:val="16"/>
              </w:rPr>
              <w:t xml:space="preserve"> %</w:t>
            </w:r>
          </w:p>
        </w:tc>
      </w:tr>
    </w:tbl>
    <w:p w14:paraId="01339BD4" w14:textId="77777777" w:rsidR="003B2F27" w:rsidRPr="00AD29CE" w:rsidRDefault="003B2F27" w:rsidP="00427CDB">
      <w:pPr>
        <w:widowControl w:val="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1334FF74" w14:textId="77777777" w:rsidTr="005B7138">
        <w:trPr>
          <w:jc w:val="center"/>
        </w:trPr>
        <w:tc>
          <w:tcPr>
            <w:tcW w:w="4536" w:type="dxa"/>
          </w:tcPr>
          <w:p w14:paraId="33EDBC07" w14:textId="77777777" w:rsidR="003B2F27" w:rsidRPr="00066F7B" w:rsidRDefault="003B2F27" w:rsidP="00427CDB">
            <w:pPr>
              <w:widowControl w:val="0"/>
              <w:jc w:val="center"/>
              <w:rPr>
                <w:rFonts w:ascii="GHEA Grapalat" w:hAnsi="GHEA Grapalat" w:cs="Sylfaen"/>
                <w:b/>
                <w:bCs/>
                <w:sz w:val="18"/>
                <w:szCs w:val="18"/>
              </w:rPr>
            </w:pPr>
            <w:r w:rsidRPr="00066F7B">
              <w:rPr>
                <w:rFonts w:ascii="GHEA Grapalat" w:hAnsi="GHEA Grapalat"/>
                <w:b/>
                <w:sz w:val="18"/>
                <w:szCs w:val="18"/>
              </w:rPr>
              <w:t>ЗАКАЗЧИК</w:t>
            </w:r>
          </w:p>
          <w:p w14:paraId="6F174B2A" w14:textId="77777777" w:rsidR="008115D2" w:rsidRPr="00066F7B" w:rsidRDefault="008115D2" w:rsidP="008115D2">
            <w:pPr>
              <w:widowControl w:val="0"/>
              <w:jc w:val="center"/>
              <w:rPr>
                <w:rFonts w:ascii="Sylfaen" w:hAnsi="Sylfaen"/>
                <w:b/>
                <w:color w:val="000000" w:themeColor="text1"/>
                <w:sz w:val="18"/>
                <w:szCs w:val="18"/>
              </w:rPr>
            </w:pPr>
            <w:r w:rsidRPr="00066F7B">
              <w:rPr>
                <w:rFonts w:ascii="Sylfaen" w:hAnsi="Sylfaen"/>
                <w:b/>
                <w:color w:val="000000" w:themeColor="text1"/>
                <w:sz w:val="18"/>
                <w:szCs w:val="18"/>
              </w:rPr>
              <w:t>Муниципалитет  Аракс Армавирской области РА</w:t>
            </w:r>
          </w:p>
          <w:p w14:paraId="6BAB8969" w14:textId="77777777" w:rsidR="008115D2" w:rsidRPr="00066F7B" w:rsidRDefault="008115D2" w:rsidP="008115D2">
            <w:pPr>
              <w:widowControl w:val="0"/>
              <w:jc w:val="center"/>
              <w:rPr>
                <w:rFonts w:ascii="Sylfaen" w:hAnsi="Sylfaen"/>
                <w:b/>
                <w:color w:val="000000" w:themeColor="text1"/>
                <w:sz w:val="18"/>
                <w:szCs w:val="18"/>
              </w:rPr>
            </w:pPr>
            <w:r w:rsidRPr="00066F7B">
              <w:rPr>
                <w:rFonts w:ascii="Sylfaen" w:hAnsi="Sylfaen"/>
                <w:b/>
                <w:color w:val="000000" w:themeColor="text1"/>
                <w:sz w:val="18"/>
                <w:szCs w:val="18"/>
              </w:rPr>
              <w:t>Адрес Армавирская область, община Аракс, село Гай, ул. А. Хачатряна. 1:</w:t>
            </w:r>
          </w:p>
          <w:p w14:paraId="739E90EB" w14:textId="1B707D3F" w:rsidR="00595953" w:rsidRDefault="008115D2" w:rsidP="00595953">
            <w:pPr>
              <w:widowControl w:val="0"/>
              <w:jc w:val="center"/>
              <w:rPr>
                <w:rFonts w:ascii="Sylfaen" w:hAnsi="Sylfaen"/>
                <w:sz w:val="20"/>
                <w:szCs w:val="20"/>
              </w:rPr>
            </w:pPr>
            <w:r w:rsidRPr="00066F7B">
              <w:rPr>
                <w:rFonts w:ascii="Sylfaen" w:hAnsi="Sylfaen"/>
                <w:b/>
                <w:color w:val="000000" w:themeColor="text1"/>
                <w:sz w:val="18"/>
                <w:szCs w:val="18"/>
              </w:rPr>
              <w:t xml:space="preserve">Н/Д </w:t>
            </w:r>
            <w:r w:rsidRPr="00066F7B">
              <w:rPr>
                <w:rFonts w:ascii="Sylfaen" w:hAnsi="Sylfaen"/>
                <w:b/>
                <w:sz w:val="18"/>
                <w:szCs w:val="18"/>
                <w:lang w:val="hy-AM"/>
              </w:rPr>
              <w:t xml:space="preserve"> </w:t>
            </w:r>
            <w:r w:rsidR="00595953" w:rsidRPr="00D658AD">
              <w:rPr>
                <w:rFonts w:ascii="Sylfaen" w:hAnsi="Sylfaen"/>
                <w:b/>
                <w:sz w:val="20"/>
                <w:szCs w:val="20"/>
                <w:lang w:val="hy-AM"/>
              </w:rPr>
              <w:t xml:space="preserve"> </w:t>
            </w:r>
            <w:r w:rsidR="00595953">
              <w:rPr>
                <w:rFonts w:ascii="Sylfaen" w:hAnsi="Sylfaen"/>
                <w:sz w:val="20"/>
                <w:szCs w:val="20"/>
                <w:lang w:val="hy-AM"/>
              </w:rPr>
              <w:t>900322001190</w:t>
            </w:r>
          </w:p>
          <w:p w14:paraId="2EC3646D" w14:textId="252A8ED8" w:rsidR="008115D2" w:rsidRPr="00066F7B" w:rsidRDefault="008115D2" w:rsidP="008115D2">
            <w:pPr>
              <w:jc w:val="center"/>
              <w:rPr>
                <w:rFonts w:ascii="Sylfaen" w:hAnsi="Sylfaen"/>
                <w:b/>
                <w:sz w:val="18"/>
                <w:szCs w:val="18"/>
                <w:lang w:val="hy-AM"/>
              </w:rPr>
            </w:pPr>
          </w:p>
          <w:p w14:paraId="18F07700" w14:textId="77777777" w:rsidR="008115D2" w:rsidRPr="00066F7B" w:rsidRDefault="008115D2" w:rsidP="008115D2">
            <w:pPr>
              <w:widowControl w:val="0"/>
              <w:jc w:val="center"/>
              <w:rPr>
                <w:rFonts w:ascii="Sylfaen" w:hAnsi="Sylfaen"/>
                <w:b/>
                <w:color w:val="000000" w:themeColor="text1"/>
                <w:sz w:val="18"/>
                <w:szCs w:val="18"/>
              </w:rPr>
            </w:pPr>
            <w:r w:rsidRPr="00066F7B">
              <w:rPr>
                <w:rFonts w:ascii="Sylfaen" w:hAnsi="Sylfaen"/>
                <w:b/>
                <w:color w:val="000000" w:themeColor="text1"/>
                <w:sz w:val="18"/>
                <w:szCs w:val="18"/>
              </w:rPr>
              <w:t>ИНН 04440435:</w:t>
            </w:r>
          </w:p>
          <w:p w14:paraId="5C1206D3" w14:textId="77777777" w:rsidR="008115D2" w:rsidRPr="00066F7B" w:rsidRDefault="008115D2" w:rsidP="008115D2">
            <w:pPr>
              <w:widowControl w:val="0"/>
              <w:jc w:val="center"/>
              <w:rPr>
                <w:rFonts w:ascii="Sylfaen" w:hAnsi="Sylfaen"/>
                <w:b/>
                <w:color w:val="000000" w:themeColor="text1"/>
                <w:sz w:val="18"/>
                <w:szCs w:val="18"/>
              </w:rPr>
            </w:pPr>
            <w:r w:rsidRPr="00066F7B">
              <w:rPr>
                <w:rFonts w:ascii="Sylfaen" w:hAnsi="Sylfaen"/>
                <w:b/>
                <w:color w:val="000000" w:themeColor="text1"/>
                <w:sz w:val="18"/>
                <w:szCs w:val="18"/>
              </w:rPr>
              <w:t>Банк Министерство финансов РА</w:t>
            </w:r>
          </w:p>
          <w:p w14:paraId="3A9CC5F6" w14:textId="77777777" w:rsidR="008115D2" w:rsidRPr="00066F7B" w:rsidRDefault="008115D2" w:rsidP="008115D2">
            <w:pPr>
              <w:widowControl w:val="0"/>
              <w:jc w:val="center"/>
              <w:rPr>
                <w:rFonts w:ascii="Sylfaen" w:hAnsi="Sylfaen"/>
                <w:b/>
                <w:color w:val="000000" w:themeColor="text1"/>
                <w:sz w:val="18"/>
                <w:szCs w:val="18"/>
              </w:rPr>
            </w:pPr>
          </w:p>
          <w:p w14:paraId="2B634B21" w14:textId="77777777" w:rsidR="008115D2" w:rsidRPr="00066F7B" w:rsidRDefault="008115D2" w:rsidP="008115D2">
            <w:pPr>
              <w:widowControl w:val="0"/>
              <w:jc w:val="center"/>
              <w:rPr>
                <w:rFonts w:ascii="Sylfaen" w:hAnsi="Sylfaen"/>
                <w:b/>
                <w:color w:val="000000" w:themeColor="text1"/>
                <w:sz w:val="18"/>
                <w:szCs w:val="18"/>
              </w:rPr>
            </w:pPr>
            <w:r w:rsidRPr="00066F7B">
              <w:rPr>
                <w:rFonts w:ascii="Sylfaen" w:hAnsi="Sylfaen"/>
                <w:b/>
                <w:color w:val="000000" w:themeColor="text1"/>
                <w:sz w:val="18"/>
                <w:szCs w:val="18"/>
              </w:rPr>
              <w:t xml:space="preserve">-------------------- </w:t>
            </w:r>
            <w:proofErr w:type="spellStart"/>
            <w:r w:rsidRPr="00066F7B">
              <w:rPr>
                <w:rFonts w:ascii="Sylfaen" w:hAnsi="Sylfaen"/>
                <w:b/>
                <w:color w:val="000000" w:themeColor="text1"/>
                <w:sz w:val="18"/>
                <w:szCs w:val="18"/>
              </w:rPr>
              <w:t>КазарКазарян</w:t>
            </w:r>
            <w:proofErr w:type="spellEnd"/>
          </w:p>
          <w:p w14:paraId="7BA3DE25" w14:textId="1B4605E2" w:rsidR="003B2F27" w:rsidRPr="00066F7B" w:rsidRDefault="008115D2" w:rsidP="008115D2">
            <w:pPr>
              <w:widowControl w:val="0"/>
              <w:jc w:val="center"/>
              <w:rPr>
                <w:rFonts w:ascii="GHEA Grapalat" w:hAnsi="GHEA Grapalat"/>
                <w:sz w:val="18"/>
                <w:szCs w:val="18"/>
              </w:rPr>
            </w:pPr>
            <w:r w:rsidRPr="00066F7B">
              <w:rPr>
                <w:rFonts w:ascii="Sylfaen" w:hAnsi="Sylfaen"/>
                <w:color w:val="000000" w:themeColor="text1"/>
                <w:sz w:val="18"/>
                <w:szCs w:val="18"/>
              </w:rPr>
              <w:t>/подпись</w:t>
            </w:r>
            <w:r w:rsidRPr="00066F7B">
              <w:rPr>
                <w:rFonts w:ascii="Sylfaen" w:hAnsi="Sylfaen"/>
                <w:sz w:val="18"/>
                <w:szCs w:val="18"/>
              </w:rPr>
              <w:t>/М. П.</w:t>
            </w:r>
            <w:r w:rsidR="003B2F27" w:rsidRPr="00066F7B">
              <w:rPr>
                <w:rFonts w:ascii="GHEA Grapalat" w:hAnsi="GHEA Grapalat"/>
                <w:sz w:val="18"/>
                <w:szCs w:val="18"/>
              </w:rPr>
              <w:t>.</w:t>
            </w:r>
          </w:p>
        </w:tc>
        <w:tc>
          <w:tcPr>
            <w:tcW w:w="760" w:type="dxa"/>
          </w:tcPr>
          <w:p w14:paraId="588E3564" w14:textId="77777777" w:rsidR="003B2F27" w:rsidRPr="00AD29CE" w:rsidRDefault="003B2F27" w:rsidP="00427CDB">
            <w:pPr>
              <w:widowControl w:val="0"/>
              <w:jc w:val="center"/>
              <w:rPr>
                <w:rFonts w:ascii="GHEA Grapalat" w:hAnsi="GHEA Grapalat"/>
              </w:rPr>
            </w:pPr>
          </w:p>
        </w:tc>
        <w:tc>
          <w:tcPr>
            <w:tcW w:w="4343" w:type="dxa"/>
          </w:tcPr>
          <w:p w14:paraId="62A31238" w14:textId="77777777" w:rsidR="003B2F27" w:rsidRPr="00AD29CE" w:rsidRDefault="003B2F27" w:rsidP="00427CDB">
            <w:pPr>
              <w:widowControl w:val="0"/>
              <w:jc w:val="center"/>
              <w:rPr>
                <w:rFonts w:ascii="GHEA Grapalat" w:hAnsi="GHEA Grapalat" w:cs="Sylfaen"/>
                <w:b/>
                <w:bCs/>
              </w:rPr>
            </w:pPr>
            <w:r w:rsidRPr="00AD29CE">
              <w:rPr>
                <w:rFonts w:ascii="GHEA Grapalat" w:hAnsi="GHEA Grapalat"/>
                <w:b/>
              </w:rPr>
              <w:t>ИСПОЛНИТЕЛЬ</w:t>
            </w:r>
          </w:p>
          <w:p w14:paraId="24FEE6D5" w14:textId="77777777" w:rsidR="003B2F27" w:rsidRPr="00CA2754" w:rsidRDefault="003B2F27" w:rsidP="00427CDB">
            <w:pPr>
              <w:widowControl w:val="0"/>
              <w:jc w:val="center"/>
              <w:rPr>
                <w:rFonts w:ascii="GHEA Grapalat" w:hAnsi="GHEA Grapalat"/>
                <w:lang w:val="en-US"/>
              </w:rPr>
            </w:pPr>
            <w:r>
              <w:rPr>
                <w:rFonts w:ascii="GHEA Grapalat" w:hAnsi="GHEA Grapalat"/>
                <w:lang w:val="en-US"/>
              </w:rPr>
              <w:t>_________________________</w:t>
            </w:r>
          </w:p>
          <w:p w14:paraId="61EA2FDA" w14:textId="77777777" w:rsidR="003B2F27" w:rsidRPr="00CA2754" w:rsidRDefault="003B2F27" w:rsidP="00427CDB">
            <w:pPr>
              <w:widowControl w:val="0"/>
              <w:jc w:val="center"/>
              <w:rPr>
                <w:rFonts w:ascii="GHEA Grapalat" w:hAnsi="GHEA Grapalat"/>
                <w:vertAlign w:val="superscript"/>
              </w:rPr>
            </w:pPr>
            <w:r w:rsidRPr="00CA2754">
              <w:rPr>
                <w:rFonts w:ascii="GHEA Grapalat" w:hAnsi="GHEA Grapalat"/>
                <w:vertAlign w:val="superscript"/>
              </w:rPr>
              <w:t>/подпись/</w:t>
            </w:r>
          </w:p>
          <w:p w14:paraId="703A9A0E" w14:textId="77777777" w:rsidR="003B2F27" w:rsidRPr="00AD29CE" w:rsidRDefault="003B2F27" w:rsidP="00427CDB">
            <w:pPr>
              <w:widowControl w:val="0"/>
              <w:jc w:val="center"/>
              <w:rPr>
                <w:rFonts w:ascii="GHEA Grapalat" w:hAnsi="GHEA Grapalat"/>
              </w:rPr>
            </w:pPr>
            <w:r w:rsidRPr="00AD29CE">
              <w:rPr>
                <w:rFonts w:ascii="GHEA Grapalat" w:hAnsi="GHEA Grapalat"/>
              </w:rPr>
              <w:t>М. П.</w:t>
            </w:r>
          </w:p>
        </w:tc>
      </w:tr>
    </w:tbl>
    <w:p w14:paraId="7338BC0F" w14:textId="77777777" w:rsidR="003B2F27" w:rsidRPr="00AD29CE" w:rsidRDefault="003B2F27" w:rsidP="00427CDB">
      <w:pPr>
        <w:widowControl w:val="0"/>
        <w:rPr>
          <w:rFonts w:ascii="GHEA Grapalat" w:hAnsi="GHEA Grapalat"/>
        </w:rPr>
        <w:sectPr w:rsidR="003B2F27" w:rsidRPr="00AD29CE" w:rsidSect="00D658AD">
          <w:footnotePr>
            <w:pos w:val="beneathText"/>
          </w:footnotePr>
          <w:pgSz w:w="16840" w:h="11907" w:orient="landscape" w:code="9"/>
          <w:pgMar w:top="426" w:right="1134" w:bottom="1418" w:left="1560" w:header="561" w:footer="561" w:gutter="0"/>
          <w:cols w:space="720"/>
          <w:titlePg/>
          <w:docGrid w:linePitch="326"/>
        </w:sectPr>
      </w:pPr>
    </w:p>
    <w:p w14:paraId="6293911F" w14:textId="77777777" w:rsidR="003B2F27" w:rsidRPr="00AD29CE" w:rsidRDefault="003B2F27" w:rsidP="00427CDB">
      <w:pPr>
        <w:widowControl w:val="0"/>
        <w:autoSpaceDE w:val="0"/>
        <w:autoSpaceDN w:val="0"/>
        <w:adjustRightInd w:val="0"/>
        <w:jc w:val="right"/>
        <w:rPr>
          <w:rFonts w:ascii="GHEA Grapalat" w:hAnsi="GHEA Grapalat" w:cs="TimesArmenianPSMT"/>
          <w:i/>
        </w:rPr>
      </w:pPr>
      <w:r w:rsidRPr="00AD29CE">
        <w:rPr>
          <w:rFonts w:ascii="GHEA Grapalat" w:hAnsi="GHEA Grapalat"/>
          <w:i/>
        </w:rPr>
        <w:lastRenderedPageBreak/>
        <w:t>Приложение № 3</w:t>
      </w:r>
    </w:p>
    <w:p w14:paraId="52332DE6" w14:textId="77777777" w:rsidR="003B2F27" w:rsidRPr="00AD29CE" w:rsidRDefault="003B2F27" w:rsidP="00427CDB">
      <w:pPr>
        <w:widowControl w:val="0"/>
        <w:autoSpaceDE w:val="0"/>
        <w:autoSpaceDN w:val="0"/>
        <w:adjustRightInd w:val="0"/>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1074B004" w14:textId="77777777" w:rsidR="003B2F27" w:rsidRPr="00AD29CE" w:rsidRDefault="003B2F27" w:rsidP="00427CDB">
      <w:pPr>
        <w:widowControl w:val="0"/>
        <w:autoSpaceDE w:val="0"/>
        <w:autoSpaceDN w:val="0"/>
        <w:adjustRightInd w:val="0"/>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38"/>
        <w:gridCol w:w="14"/>
        <w:gridCol w:w="4898"/>
      </w:tblGrid>
      <w:tr w:rsidR="003B2F27" w:rsidRPr="00AD29CE" w:rsidDel="004B29A5" w14:paraId="722DF6C7" w14:textId="77777777" w:rsidTr="005B7138">
        <w:trPr>
          <w:tblCellSpacing w:w="7" w:type="dxa"/>
          <w:jc w:val="center"/>
        </w:trPr>
        <w:tc>
          <w:tcPr>
            <w:tcW w:w="0" w:type="auto"/>
            <w:gridSpan w:val="2"/>
            <w:vAlign w:val="center"/>
          </w:tcPr>
          <w:p w14:paraId="67914CA9" w14:textId="77777777" w:rsidR="003B2F27" w:rsidRPr="00AD29CE" w:rsidDel="004B29A5" w:rsidRDefault="003B2F27" w:rsidP="00427CDB">
            <w:pPr>
              <w:widowControl w:val="0"/>
              <w:rPr>
                <w:rFonts w:ascii="GHEA Grapalat" w:hAnsi="GHEA Grapalat"/>
                <w:iCs/>
                <w:color w:val="000000"/>
              </w:rPr>
            </w:pPr>
          </w:p>
        </w:tc>
        <w:tc>
          <w:tcPr>
            <w:tcW w:w="0" w:type="auto"/>
            <w:vAlign w:val="center"/>
          </w:tcPr>
          <w:p w14:paraId="4C36ECF9" w14:textId="77777777" w:rsidR="003B2F27" w:rsidRPr="00AD29CE" w:rsidDel="004B29A5" w:rsidRDefault="003B2F27" w:rsidP="00427CDB">
            <w:pPr>
              <w:widowControl w:val="0"/>
              <w:rPr>
                <w:rFonts w:ascii="GHEA Grapalat" w:hAnsi="GHEA Grapalat" w:cs="Arial"/>
                <w:iCs/>
                <w:color w:val="000000"/>
              </w:rPr>
            </w:pPr>
          </w:p>
        </w:tc>
      </w:tr>
      <w:tr w:rsidR="003B2F27" w:rsidRPr="00AD29CE" w14:paraId="51F7CB75" w14:textId="77777777" w:rsidTr="005B7138">
        <w:trPr>
          <w:tblCellSpacing w:w="7" w:type="dxa"/>
          <w:jc w:val="center"/>
        </w:trPr>
        <w:tc>
          <w:tcPr>
            <w:tcW w:w="0" w:type="auto"/>
            <w:vAlign w:val="center"/>
          </w:tcPr>
          <w:p w14:paraId="686126D4" w14:textId="77777777" w:rsidR="003B2F27" w:rsidRPr="00AD29CE" w:rsidRDefault="003B2F27" w:rsidP="00427CDB">
            <w:pPr>
              <w:widowControl w:val="0"/>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721B7AA4" w14:textId="77777777" w:rsidR="003B2F27" w:rsidRPr="00CA2754" w:rsidRDefault="003B2F27" w:rsidP="00427CDB">
            <w:pPr>
              <w:widowControl w:val="0"/>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233CC770" w14:textId="77777777" w:rsidR="003B2F27" w:rsidRPr="00AD29CE" w:rsidRDefault="003B2F27" w:rsidP="00427CDB">
            <w:pPr>
              <w:widowControl w:val="0"/>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6DBBCFDA" w14:textId="77777777" w:rsidR="003B2F27" w:rsidRPr="00AD29CE" w:rsidRDefault="003B2F27" w:rsidP="00427CDB">
            <w:pPr>
              <w:widowControl w:val="0"/>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5921D8ED" w14:textId="77777777" w:rsidR="003B2F27" w:rsidRPr="00CA2754" w:rsidRDefault="003B2F27" w:rsidP="00427CDB">
            <w:pPr>
              <w:widowControl w:val="0"/>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028BEA52" w14:textId="77777777" w:rsidR="003B2F27" w:rsidRPr="00CA2754" w:rsidRDefault="003B2F27" w:rsidP="00427CDB">
            <w:pPr>
              <w:widowControl w:val="0"/>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4CA906AF" w14:textId="77777777" w:rsidR="003B2F27" w:rsidRPr="00CA2754" w:rsidRDefault="003B2F27" w:rsidP="00427CDB">
            <w:pPr>
              <w:widowControl w:val="0"/>
              <w:jc w:val="center"/>
              <w:rPr>
                <w:rFonts w:ascii="GHEA Grapalat" w:hAnsi="GHEA Grapalat"/>
                <w:iCs/>
                <w:color w:val="000000"/>
              </w:rPr>
            </w:pPr>
            <w:r>
              <w:rPr>
                <w:rFonts w:ascii="GHEA Grapalat" w:hAnsi="GHEA Grapalat"/>
                <w:color w:val="000000"/>
              </w:rPr>
              <w:t>Заказчик</w:t>
            </w:r>
          </w:p>
          <w:p w14:paraId="0B723894" w14:textId="77777777" w:rsidR="003B2F27" w:rsidRPr="00CA2754" w:rsidRDefault="003B2F27" w:rsidP="00427CDB">
            <w:pPr>
              <w:widowControl w:val="0"/>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37F13772" w14:textId="77777777" w:rsidR="003B2F27" w:rsidRPr="00CA2754" w:rsidRDefault="003B2F27" w:rsidP="00427CDB">
            <w:pPr>
              <w:widowControl w:val="0"/>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3BE8D44D" w14:textId="77777777" w:rsidR="003B2F27" w:rsidRPr="00CA2754" w:rsidRDefault="003B2F27" w:rsidP="00427CDB">
            <w:pPr>
              <w:widowControl w:val="0"/>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6E25572D" w14:textId="77777777" w:rsidR="003B2F27" w:rsidRPr="00AD29CE" w:rsidRDefault="003B2F27" w:rsidP="00427CDB">
            <w:pPr>
              <w:widowControl w:val="0"/>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298E44F2" w14:textId="77777777" w:rsidR="003B2F27" w:rsidRPr="00AD29CE" w:rsidRDefault="003B2F27" w:rsidP="00427CDB">
            <w:pPr>
              <w:widowControl w:val="0"/>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2A4535A6" w14:textId="77777777" w:rsidR="003B2F27" w:rsidRPr="00AD29CE" w:rsidRDefault="003B2F27" w:rsidP="00427CDB">
      <w:pPr>
        <w:widowControl w:val="0"/>
        <w:ind w:firstLine="375"/>
        <w:rPr>
          <w:rFonts w:ascii="GHEA Grapalat" w:hAnsi="GHEA Grapalat"/>
          <w:iCs/>
          <w:color w:val="000000"/>
        </w:rPr>
      </w:pPr>
    </w:p>
    <w:p w14:paraId="3C27FB98" w14:textId="77777777" w:rsidR="003B2F27" w:rsidRPr="00AD29CE" w:rsidRDefault="003B2F27" w:rsidP="00427CDB">
      <w:pPr>
        <w:widowControl w:val="0"/>
        <w:ind w:left="567" w:right="566"/>
        <w:jc w:val="center"/>
        <w:rPr>
          <w:rFonts w:ascii="GHEA Grapalat" w:hAnsi="GHEA Grapalat"/>
          <w:iCs/>
          <w:color w:val="000000"/>
        </w:rPr>
      </w:pPr>
      <w:r w:rsidRPr="00AD29CE">
        <w:rPr>
          <w:rFonts w:ascii="GHEA Grapalat" w:hAnsi="GHEA Grapalat"/>
          <w:b/>
          <w:color w:val="000000"/>
        </w:rPr>
        <w:t>АКТ №</w:t>
      </w:r>
    </w:p>
    <w:p w14:paraId="64EBCB56" w14:textId="77777777" w:rsidR="003B2F27" w:rsidRPr="00CA2754" w:rsidRDefault="003B2F27" w:rsidP="00427CDB">
      <w:pPr>
        <w:widowControl w:val="0"/>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44E48945" w14:textId="77777777" w:rsidR="003B2F27" w:rsidRPr="00AD29CE" w:rsidRDefault="003B2F27" w:rsidP="00427CDB">
      <w:pPr>
        <w:pStyle w:val="a3"/>
        <w:widowControl w:val="0"/>
        <w:spacing w:line="240" w:lineRule="auto"/>
        <w:ind w:firstLine="0"/>
        <w:jc w:val="center"/>
        <w:rPr>
          <w:rFonts w:ascii="GHEA Grapalat" w:hAnsi="GHEA Grapalat"/>
          <w:b/>
          <w:bCs/>
          <w:iCs/>
          <w:sz w:val="24"/>
          <w:szCs w:val="24"/>
        </w:rPr>
      </w:pPr>
    </w:p>
    <w:p w14:paraId="0E72EC8B" w14:textId="77777777" w:rsidR="003B2F27" w:rsidRPr="00AD29CE" w:rsidRDefault="003B2F27" w:rsidP="00427CDB">
      <w:pPr>
        <w:pStyle w:val="a3"/>
        <w:widowControl w:val="0"/>
        <w:tabs>
          <w:tab w:val="left" w:pos="1134"/>
          <w:tab w:val="left" w:pos="1985"/>
        </w:tabs>
        <w:spacing w:line="240" w:lineRule="auto"/>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69E9471E" w14:textId="77777777" w:rsidR="003B2F27" w:rsidRPr="00AD29CE" w:rsidRDefault="003B2F27" w:rsidP="00427CDB">
      <w:pPr>
        <w:pStyle w:val="af4"/>
        <w:widowControl w:val="0"/>
        <w:spacing w:before="0" w:beforeAutospacing="0" w:after="0" w:afterAutospacing="0"/>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355A33B3" w14:textId="77777777" w:rsidR="003B2F27" w:rsidRPr="00AD29CE" w:rsidRDefault="003B2F27" w:rsidP="00427CDB">
      <w:pPr>
        <w:pStyle w:val="af4"/>
        <w:widowControl w:val="0"/>
        <w:tabs>
          <w:tab w:val="left" w:pos="8789"/>
        </w:tabs>
        <w:spacing w:before="0" w:beforeAutospacing="0" w:after="0" w:afterAutospacing="0"/>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607E1FC9" w14:textId="77777777" w:rsidR="003B2F27" w:rsidRPr="00AD29CE" w:rsidRDefault="003B2F27" w:rsidP="00427CDB">
      <w:pPr>
        <w:pStyle w:val="af4"/>
        <w:widowControl w:val="0"/>
        <w:spacing w:before="0" w:beforeAutospacing="0" w:after="0" w:afterAutospacing="0"/>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61963FFA" w14:textId="77777777" w:rsidR="003B2F27" w:rsidRPr="00AD29CE" w:rsidRDefault="003B2F27" w:rsidP="00427CDB">
      <w:pPr>
        <w:widowControl w:val="0"/>
        <w:tabs>
          <w:tab w:val="left" w:pos="5387"/>
          <w:tab w:val="left" w:pos="6237"/>
        </w:tabs>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5C21517B" w14:textId="77777777" w:rsidR="003B2F27" w:rsidRPr="00AD29CE" w:rsidRDefault="003B2F27" w:rsidP="00427CDB">
      <w:pPr>
        <w:widowControl w:val="0"/>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14:paraId="341EF69A" w14:textId="77777777" w:rsidTr="005B7138">
        <w:trPr>
          <w:jc w:val="center"/>
        </w:trPr>
        <w:tc>
          <w:tcPr>
            <w:tcW w:w="357" w:type="dxa"/>
            <w:vMerge w:val="restart"/>
            <w:shd w:val="clear" w:color="auto" w:fill="auto"/>
            <w:vAlign w:val="center"/>
          </w:tcPr>
          <w:p w14:paraId="053FB899" w14:textId="77777777" w:rsidR="003B2F27" w:rsidRPr="00CA2754" w:rsidRDefault="003B2F27" w:rsidP="00427CDB">
            <w:pPr>
              <w:pStyle w:val="af4"/>
              <w:widowControl w:val="0"/>
              <w:spacing w:before="0" w:beforeAutospacing="0" w:after="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14:paraId="7899820C" w14:textId="77777777" w:rsidR="003B2F27" w:rsidRPr="00CA2754" w:rsidRDefault="003B2F27" w:rsidP="00427CDB">
            <w:pPr>
              <w:pStyle w:val="af4"/>
              <w:widowControl w:val="0"/>
              <w:spacing w:before="0" w:beforeAutospacing="0" w:after="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14:paraId="6BFB8BE5" w14:textId="77777777" w:rsidTr="005B7138">
        <w:trPr>
          <w:jc w:val="center"/>
        </w:trPr>
        <w:tc>
          <w:tcPr>
            <w:tcW w:w="357" w:type="dxa"/>
            <w:vMerge/>
            <w:shd w:val="clear" w:color="auto" w:fill="auto"/>
          </w:tcPr>
          <w:p w14:paraId="22E74FAF" w14:textId="77777777" w:rsidR="003B2F27" w:rsidRPr="00CA2754" w:rsidRDefault="003B2F27" w:rsidP="00427CDB">
            <w:pPr>
              <w:pStyle w:val="af4"/>
              <w:widowControl w:val="0"/>
              <w:spacing w:before="0" w:beforeAutospacing="0" w:after="0" w:afterAutospacing="0"/>
              <w:jc w:val="center"/>
              <w:rPr>
                <w:rFonts w:ascii="GHEA Grapalat" w:hAnsi="GHEA Grapalat"/>
                <w:sz w:val="20"/>
              </w:rPr>
            </w:pPr>
          </w:p>
        </w:tc>
        <w:tc>
          <w:tcPr>
            <w:tcW w:w="1173" w:type="dxa"/>
            <w:vMerge w:val="restart"/>
            <w:shd w:val="clear" w:color="auto" w:fill="auto"/>
            <w:vAlign w:val="center"/>
          </w:tcPr>
          <w:p w14:paraId="1EE8A8F8" w14:textId="77777777" w:rsidR="003B2F27" w:rsidRPr="00CA2754" w:rsidRDefault="003B2F27" w:rsidP="00427CDB">
            <w:pPr>
              <w:pStyle w:val="af4"/>
              <w:widowControl w:val="0"/>
              <w:spacing w:before="0" w:beforeAutospacing="0" w:after="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14:paraId="5EA6F501" w14:textId="77777777" w:rsidR="003B2F27" w:rsidRPr="00CA2754" w:rsidRDefault="003B2F27" w:rsidP="00427CDB">
            <w:pPr>
              <w:pStyle w:val="af4"/>
              <w:widowControl w:val="0"/>
              <w:spacing w:before="0" w:beforeAutospacing="0" w:after="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14:paraId="46120912" w14:textId="77777777" w:rsidR="003B2F27" w:rsidRPr="00CA2754" w:rsidRDefault="003B2F27" w:rsidP="00427CDB">
            <w:pPr>
              <w:pStyle w:val="af4"/>
              <w:widowControl w:val="0"/>
              <w:spacing w:before="0" w:beforeAutospacing="0" w:after="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14:paraId="3CF2CBFC" w14:textId="77777777" w:rsidR="003B2F27" w:rsidRPr="00CA2754" w:rsidRDefault="003B2F27" w:rsidP="00427CDB">
            <w:pPr>
              <w:pStyle w:val="af4"/>
              <w:widowControl w:val="0"/>
              <w:spacing w:before="0" w:beforeAutospacing="0" w:after="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14:paraId="49885139" w14:textId="77777777" w:rsidR="003B2F27" w:rsidRPr="00CA2754" w:rsidRDefault="003B2F27" w:rsidP="00427CDB">
            <w:pPr>
              <w:pStyle w:val="af4"/>
              <w:widowControl w:val="0"/>
              <w:spacing w:before="0" w:beforeAutospacing="0" w:after="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14:paraId="0DA0C6E9" w14:textId="77777777" w:rsidR="003B2F27" w:rsidRPr="00CA2754" w:rsidRDefault="003B2F27" w:rsidP="00427CDB">
            <w:pPr>
              <w:pStyle w:val="af4"/>
              <w:widowControl w:val="0"/>
              <w:spacing w:before="0" w:beforeAutospacing="0" w:after="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14:paraId="6AFC0B54" w14:textId="77777777" w:rsidTr="005B7138">
        <w:trPr>
          <w:trHeight w:val="1105"/>
          <w:jc w:val="center"/>
        </w:trPr>
        <w:tc>
          <w:tcPr>
            <w:tcW w:w="357" w:type="dxa"/>
            <w:vMerge/>
            <w:tcBorders>
              <w:bottom w:val="single" w:sz="4" w:space="0" w:color="auto"/>
            </w:tcBorders>
            <w:shd w:val="clear" w:color="auto" w:fill="auto"/>
          </w:tcPr>
          <w:p w14:paraId="2C32B353" w14:textId="77777777" w:rsidR="003B2F27" w:rsidRPr="00CA2754" w:rsidRDefault="003B2F27" w:rsidP="00427CDB">
            <w:pPr>
              <w:pStyle w:val="af4"/>
              <w:widowControl w:val="0"/>
              <w:spacing w:before="0" w:beforeAutospacing="0" w:after="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14:paraId="3016369E" w14:textId="77777777" w:rsidR="003B2F27" w:rsidRPr="00CA2754" w:rsidRDefault="003B2F27" w:rsidP="00427CDB">
            <w:pPr>
              <w:pStyle w:val="af4"/>
              <w:widowControl w:val="0"/>
              <w:spacing w:before="0" w:beforeAutospacing="0" w:after="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14:paraId="5F3A1F77" w14:textId="77777777" w:rsidR="003B2F27" w:rsidRPr="00CA2754" w:rsidRDefault="003B2F27" w:rsidP="00427CDB">
            <w:pPr>
              <w:pStyle w:val="af4"/>
              <w:widowControl w:val="0"/>
              <w:spacing w:before="0" w:beforeAutospacing="0" w:after="0" w:afterAutospacing="0"/>
              <w:jc w:val="center"/>
              <w:rPr>
                <w:rFonts w:ascii="GHEA Grapalat" w:hAnsi="GHEA Grapalat"/>
                <w:sz w:val="20"/>
              </w:rPr>
            </w:pPr>
          </w:p>
        </w:tc>
        <w:tc>
          <w:tcPr>
            <w:tcW w:w="1800" w:type="dxa"/>
            <w:tcBorders>
              <w:bottom w:val="single" w:sz="4" w:space="0" w:color="auto"/>
            </w:tcBorders>
            <w:shd w:val="clear" w:color="auto" w:fill="auto"/>
            <w:vAlign w:val="center"/>
          </w:tcPr>
          <w:p w14:paraId="53D610CA" w14:textId="77777777" w:rsidR="003B2F27" w:rsidRPr="00CA2754" w:rsidRDefault="003B2F27" w:rsidP="00427CDB">
            <w:pPr>
              <w:pStyle w:val="af4"/>
              <w:widowControl w:val="0"/>
              <w:spacing w:before="0" w:beforeAutospacing="0" w:after="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564EF930" w14:textId="77777777" w:rsidR="003B2F27" w:rsidRPr="00CA2754" w:rsidRDefault="003B2F27" w:rsidP="00427CDB">
            <w:pPr>
              <w:pStyle w:val="af4"/>
              <w:widowControl w:val="0"/>
              <w:spacing w:before="0" w:beforeAutospacing="0" w:after="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14:paraId="2EBA7E2E" w14:textId="77777777" w:rsidR="003B2F27" w:rsidRPr="00CA2754" w:rsidRDefault="003B2F27" w:rsidP="00427CDB">
            <w:pPr>
              <w:pStyle w:val="af4"/>
              <w:widowControl w:val="0"/>
              <w:spacing w:before="0" w:beforeAutospacing="0" w:after="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43877916" w14:textId="77777777" w:rsidR="003B2F27" w:rsidRPr="00CA2754" w:rsidRDefault="003B2F27" w:rsidP="00427CDB">
            <w:pPr>
              <w:pStyle w:val="af4"/>
              <w:widowControl w:val="0"/>
              <w:spacing w:before="0" w:beforeAutospacing="0" w:after="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14:paraId="3F3D1AAF" w14:textId="77777777" w:rsidR="003B2F27" w:rsidRPr="00CA2754" w:rsidRDefault="003B2F27" w:rsidP="00427CDB">
            <w:pPr>
              <w:pStyle w:val="af4"/>
              <w:widowControl w:val="0"/>
              <w:spacing w:before="0" w:beforeAutospacing="0" w:after="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14:paraId="26356F50" w14:textId="77777777" w:rsidR="003B2F27" w:rsidRPr="00CA2754" w:rsidRDefault="003B2F27" w:rsidP="00427CDB">
            <w:pPr>
              <w:pStyle w:val="af4"/>
              <w:widowControl w:val="0"/>
              <w:spacing w:before="0" w:beforeAutospacing="0" w:after="0" w:afterAutospacing="0"/>
              <w:jc w:val="center"/>
              <w:rPr>
                <w:rFonts w:ascii="GHEA Grapalat" w:hAnsi="GHEA Grapalat"/>
                <w:sz w:val="20"/>
              </w:rPr>
            </w:pPr>
          </w:p>
        </w:tc>
      </w:tr>
      <w:tr w:rsidR="003B2F27" w:rsidRPr="00CA2754" w14:paraId="52E2B0AC" w14:textId="77777777" w:rsidTr="005B7138">
        <w:trPr>
          <w:jc w:val="center"/>
        </w:trPr>
        <w:tc>
          <w:tcPr>
            <w:tcW w:w="357" w:type="dxa"/>
            <w:shd w:val="clear" w:color="auto" w:fill="auto"/>
            <w:vAlign w:val="center"/>
          </w:tcPr>
          <w:p w14:paraId="624B895A" w14:textId="77777777" w:rsidR="003B2F27" w:rsidRPr="00CA2754" w:rsidRDefault="003B2F27" w:rsidP="00427CDB">
            <w:pPr>
              <w:pStyle w:val="af4"/>
              <w:widowControl w:val="0"/>
              <w:spacing w:before="0" w:beforeAutospacing="0" w:after="0" w:afterAutospacing="0"/>
              <w:jc w:val="center"/>
              <w:rPr>
                <w:rFonts w:ascii="GHEA Grapalat" w:hAnsi="GHEA Grapalat"/>
                <w:sz w:val="20"/>
              </w:rPr>
            </w:pPr>
          </w:p>
        </w:tc>
        <w:tc>
          <w:tcPr>
            <w:tcW w:w="1173" w:type="dxa"/>
            <w:shd w:val="clear" w:color="auto" w:fill="auto"/>
            <w:vAlign w:val="center"/>
          </w:tcPr>
          <w:p w14:paraId="06E13B02" w14:textId="77777777" w:rsidR="003B2F27" w:rsidRPr="00CA2754" w:rsidRDefault="003B2F27" w:rsidP="00427CDB">
            <w:pPr>
              <w:pStyle w:val="af4"/>
              <w:widowControl w:val="0"/>
              <w:spacing w:before="0" w:beforeAutospacing="0" w:after="0" w:afterAutospacing="0"/>
              <w:jc w:val="center"/>
              <w:rPr>
                <w:rFonts w:ascii="GHEA Grapalat" w:hAnsi="GHEA Grapalat"/>
                <w:sz w:val="20"/>
              </w:rPr>
            </w:pPr>
          </w:p>
        </w:tc>
        <w:tc>
          <w:tcPr>
            <w:tcW w:w="1440" w:type="dxa"/>
            <w:shd w:val="clear" w:color="auto" w:fill="auto"/>
            <w:vAlign w:val="center"/>
          </w:tcPr>
          <w:p w14:paraId="09A17221" w14:textId="77777777" w:rsidR="003B2F27" w:rsidRPr="00CA2754" w:rsidRDefault="003B2F27" w:rsidP="00427CDB">
            <w:pPr>
              <w:pStyle w:val="af4"/>
              <w:widowControl w:val="0"/>
              <w:spacing w:before="0" w:beforeAutospacing="0" w:after="0" w:afterAutospacing="0"/>
              <w:jc w:val="center"/>
              <w:rPr>
                <w:rFonts w:ascii="GHEA Grapalat" w:hAnsi="GHEA Grapalat"/>
                <w:sz w:val="20"/>
              </w:rPr>
            </w:pPr>
          </w:p>
        </w:tc>
        <w:tc>
          <w:tcPr>
            <w:tcW w:w="1800" w:type="dxa"/>
            <w:shd w:val="clear" w:color="auto" w:fill="auto"/>
            <w:vAlign w:val="center"/>
          </w:tcPr>
          <w:p w14:paraId="11A40A86" w14:textId="77777777" w:rsidR="003B2F27" w:rsidRPr="00CA2754" w:rsidRDefault="003B2F27" w:rsidP="00427CDB">
            <w:pPr>
              <w:pStyle w:val="af4"/>
              <w:widowControl w:val="0"/>
              <w:spacing w:before="0" w:beforeAutospacing="0" w:after="0" w:afterAutospacing="0"/>
              <w:jc w:val="center"/>
              <w:rPr>
                <w:rFonts w:ascii="GHEA Grapalat" w:hAnsi="GHEA Grapalat"/>
                <w:sz w:val="20"/>
              </w:rPr>
            </w:pPr>
          </w:p>
        </w:tc>
        <w:tc>
          <w:tcPr>
            <w:tcW w:w="1116" w:type="dxa"/>
            <w:shd w:val="clear" w:color="auto" w:fill="auto"/>
            <w:vAlign w:val="center"/>
          </w:tcPr>
          <w:p w14:paraId="5D346270" w14:textId="77777777" w:rsidR="003B2F27" w:rsidRPr="00CA2754" w:rsidRDefault="003B2F27" w:rsidP="00427CDB">
            <w:pPr>
              <w:pStyle w:val="af4"/>
              <w:widowControl w:val="0"/>
              <w:spacing w:before="0" w:beforeAutospacing="0" w:after="0" w:afterAutospacing="0"/>
              <w:jc w:val="center"/>
              <w:rPr>
                <w:rFonts w:ascii="GHEA Grapalat" w:hAnsi="GHEA Grapalat"/>
                <w:sz w:val="20"/>
              </w:rPr>
            </w:pPr>
          </w:p>
        </w:tc>
        <w:tc>
          <w:tcPr>
            <w:tcW w:w="1842" w:type="dxa"/>
            <w:shd w:val="clear" w:color="auto" w:fill="auto"/>
            <w:vAlign w:val="center"/>
          </w:tcPr>
          <w:p w14:paraId="3DB13F86" w14:textId="77777777" w:rsidR="003B2F27" w:rsidRPr="00CA2754" w:rsidRDefault="003B2F27" w:rsidP="00427CDB">
            <w:pPr>
              <w:pStyle w:val="af4"/>
              <w:widowControl w:val="0"/>
              <w:spacing w:before="0" w:beforeAutospacing="0" w:after="0" w:afterAutospacing="0"/>
              <w:jc w:val="center"/>
              <w:rPr>
                <w:rFonts w:ascii="GHEA Grapalat" w:hAnsi="GHEA Grapalat"/>
                <w:sz w:val="20"/>
              </w:rPr>
            </w:pPr>
          </w:p>
        </w:tc>
        <w:tc>
          <w:tcPr>
            <w:tcW w:w="1134" w:type="dxa"/>
            <w:shd w:val="clear" w:color="auto" w:fill="auto"/>
            <w:vAlign w:val="center"/>
          </w:tcPr>
          <w:p w14:paraId="53DED38A" w14:textId="77777777" w:rsidR="003B2F27" w:rsidRPr="00CA2754" w:rsidRDefault="003B2F27" w:rsidP="00427CDB">
            <w:pPr>
              <w:pStyle w:val="af4"/>
              <w:widowControl w:val="0"/>
              <w:spacing w:before="0" w:beforeAutospacing="0" w:after="0" w:afterAutospacing="0"/>
              <w:jc w:val="center"/>
              <w:rPr>
                <w:rFonts w:ascii="GHEA Grapalat" w:hAnsi="GHEA Grapalat"/>
                <w:sz w:val="20"/>
              </w:rPr>
            </w:pPr>
          </w:p>
        </w:tc>
        <w:tc>
          <w:tcPr>
            <w:tcW w:w="1168" w:type="dxa"/>
            <w:shd w:val="clear" w:color="auto" w:fill="auto"/>
            <w:vAlign w:val="center"/>
          </w:tcPr>
          <w:p w14:paraId="26664980" w14:textId="77777777" w:rsidR="003B2F27" w:rsidRPr="00CA2754" w:rsidRDefault="003B2F27" w:rsidP="00427CDB">
            <w:pPr>
              <w:pStyle w:val="af4"/>
              <w:widowControl w:val="0"/>
              <w:spacing w:before="0" w:beforeAutospacing="0" w:after="0" w:afterAutospacing="0"/>
              <w:jc w:val="center"/>
              <w:rPr>
                <w:rFonts w:ascii="GHEA Grapalat" w:hAnsi="GHEA Grapalat"/>
                <w:sz w:val="20"/>
              </w:rPr>
            </w:pPr>
          </w:p>
        </w:tc>
        <w:tc>
          <w:tcPr>
            <w:tcW w:w="675" w:type="dxa"/>
            <w:shd w:val="clear" w:color="auto" w:fill="auto"/>
            <w:vAlign w:val="center"/>
          </w:tcPr>
          <w:p w14:paraId="3D1E6A59" w14:textId="77777777" w:rsidR="003B2F27" w:rsidRPr="00CA2754" w:rsidRDefault="003B2F27" w:rsidP="00427CDB">
            <w:pPr>
              <w:pStyle w:val="af4"/>
              <w:widowControl w:val="0"/>
              <w:spacing w:before="0" w:beforeAutospacing="0" w:after="0" w:afterAutospacing="0"/>
              <w:jc w:val="center"/>
              <w:rPr>
                <w:rFonts w:ascii="GHEA Grapalat" w:hAnsi="GHEA Grapalat"/>
                <w:sz w:val="20"/>
              </w:rPr>
            </w:pPr>
          </w:p>
        </w:tc>
      </w:tr>
      <w:tr w:rsidR="003B2F27" w:rsidRPr="00CA2754" w14:paraId="22A9B148" w14:textId="77777777" w:rsidTr="005B7138">
        <w:trPr>
          <w:jc w:val="center"/>
        </w:trPr>
        <w:tc>
          <w:tcPr>
            <w:tcW w:w="357" w:type="dxa"/>
            <w:shd w:val="clear" w:color="auto" w:fill="auto"/>
          </w:tcPr>
          <w:p w14:paraId="5DA0963E" w14:textId="77777777" w:rsidR="003B2F27" w:rsidRPr="00CA2754" w:rsidRDefault="003B2F27" w:rsidP="00427CDB">
            <w:pPr>
              <w:pStyle w:val="af4"/>
              <w:widowControl w:val="0"/>
              <w:spacing w:before="0" w:beforeAutospacing="0" w:after="0" w:afterAutospacing="0"/>
              <w:jc w:val="center"/>
              <w:rPr>
                <w:rFonts w:ascii="GHEA Grapalat" w:hAnsi="GHEA Grapalat"/>
                <w:sz w:val="20"/>
              </w:rPr>
            </w:pPr>
          </w:p>
        </w:tc>
        <w:tc>
          <w:tcPr>
            <w:tcW w:w="1173" w:type="dxa"/>
            <w:shd w:val="clear" w:color="auto" w:fill="auto"/>
          </w:tcPr>
          <w:p w14:paraId="74B0A79B" w14:textId="77777777" w:rsidR="003B2F27" w:rsidRPr="00CA2754" w:rsidRDefault="003B2F27" w:rsidP="00427CDB">
            <w:pPr>
              <w:pStyle w:val="af4"/>
              <w:widowControl w:val="0"/>
              <w:spacing w:before="0" w:beforeAutospacing="0" w:after="0" w:afterAutospacing="0"/>
              <w:jc w:val="center"/>
              <w:rPr>
                <w:rFonts w:ascii="GHEA Grapalat" w:hAnsi="GHEA Grapalat"/>
                <w:sz w:val="20"/>
              </w:rPr>
            </w:pPr>
          </w:p>
        </w:tc>
        <w:tc>
          <w:tcPr>
            <w:tcW w:w="1440" w:type="dxa"/>
            <w:shd w:val="clear" w:color="auto" w:fill="auto"/>
          </w:tcPr>
          <w:p w14:paraId="381AD268" w14:textId="77777777" w:rsidR="003B2F27" w:rsidRPr="00CA2754" w:rsidRDefault="003B2F27" w:rsidP="00427CDB">
            <w:pPr>
              <w:pStyle w:val="af4"/>
              <w:widowControl w:val="0"/>
              <w:spacing w:before="0" w:beforeAutospacing="0" w:after="0" w:afterAutospacing="0"/>
              <w:jc w:val="center"/>
              <w:rPr>
                <w:rFonts w:ascii="GHEA Grapalat" w:hAnsi="GHEA Grapalat"/>
                <w:sz w:val="20"/>
              </w:rPr>
            </w:pPr>
          </w:p>
        </w:tc>
        <w:tc>
          <w:tcPr>
            <w:tcW w:w="1800" w:type="dxa"/>
            <w:shd w:val="clear" w:color="auto" w:fill="auto"/>
          </w:tcPr>
          <w:p w14:paraId="7806A53D" w14:textId="77777777" w:rsidR="003B2F27" w:rsidRPr="00CA2754" w:rsidRDefault="003B2F27" w:rsidP="00427CDB">
            <w:pPr>
              <w:pStyle w:val="af4"/>
              <w:widowControl w:val="0"/>
              <w:spacing w:before="0" w:beforeAutospacing="0" w:after="0" w:afterAutospacing="0"/>
              <w:jc w:val="center"/>
              <w:rPr>
                <w:rFonts w:ascii="GHEA Grapalat" w:hAnsi="GHEA Grapalat"/>
                <w:sz w:val="20"/>
              </w:rPr>
            </w:pPr>
          </w:p>
        </w:tc>
        <w:tc>
          <w:tcPr>
            <w:tcW w:w="1116" w:type="dxa"/>
            <w:shd w:val="clear" w:color="auto" w:fill="auto"/>
          </w:tcPr>
          <w:p w14:paraId="31FDFD9D" w14:textId="77777777" w:rsidR="003B2F27" w:rsidRPr="00CA2754" w:rsidRDefault="003B2F27" w:rsidP="00427CDB">
            <w:pPr>
              <w:pStyle w:val="af4"/>
              <w:widowControl w:val="0"/>
              <w:spacing w:before="0" w:beforeAutospacing="0" w:after="0" w:afterAutospacing="0"/>
              <w:jc w:val="center"/>
              <w:rPr>
                <w:rFonts w:ascii="GHEA Grapalat" w:hAnsi="GHEA Grapalat"/>
                <w:sz w:val="20"/>
              </w:rPr>
            </w:pPr>
          </w:p>
        </w:tc>
        <w:tc>
          <w:tcPr>
            <w:tcW w:w="1842" w:type="dxa"/>
            <w:shd w:val="clear" w:color="auto" w:fill="auto"/>
          </w:tcPr>
          <w:p w14:paraId="77F72B9A" w14:textId="77777777" w:rsidR="003B2F27" w:rsidRPr="00CA2754" w:rsidRDefault="003B2F27" w:rsidP="00427CDB">
            <w:pPr>
              <w:pStyle w:val="af4"/>
              <w:widowControl w:val="0"/>
              <w:spacing w:before="0" w:beforeAutospacing="0" w:after="0" w:afterAutospacing="0"/>
              <w:jc w:val="center"/>
              <w:rPr>
                <w:rFonts w:ascii="GHEA Grapalat" w:hAnsi="GHEA Grapalat"/>
                <w:sz w:val="20"/>
              </w:rPr>
            </w:pPr>
          </w:p>
        </w:tc>
        <w:tc>
          <w:tcPr>
            <w:tcW w:w="1134" w:type="dxa"/>
            <w:shd w:val="clear" w:color="auto" w:fill="auto"/>
          </w:tcPr>
          <w:p w14:paraId="60509C4B" w14:textId="77777777" w:rsidR="003B2F27" w:rsidRPr="00CA2754" w:rsidRDefault="003B2F27" w:rsidP="00427CDB">
            <w:pPr>
              <w:pStyle w:val="af4"/>
              <w:widowControl w:val="0"/>
              <w:spacing w:before="0" w:beforeAutospacing="0" w:after="0" w:afterAutospacing="0"/>
              <w:jc w:val="center"/>
              <w:rPr>
                <w:rFonts w:ascii="GHEA Grapalat" w:hAnsi="GHEA Grapalat"/>
                <w:sz w:val="20"/>
              </w:rPr>
            </w:pPr>
          </w:p>
        </w:tc>
        <w:tc>
          <w:tcPr>
            <w:tcW w:w="1168" w:type="dxa"/>
            <w:shd w:val="clear" w:color="auto" w:fill="auto"/>
          </w:tcPr>
          <w:p w14:paraId="0F88D213" w14:textId="77777777" w:rsidR="003B2F27" w:rsidRPr="00CA2754" w:rsidRDefault="003B2F27" w:rsidP="00427CDB">
            <w:pPr>
              <w:pStyle w:val="af4"/>
              <w:widowControl w:val="0"/>
              <w:spacing w:before="0" w:beforeAutospacing="0" w:after="0" w:afterAutospacing="0"/>
              <w:jc w:val="center"/>
              <w:rPr>
                <w:rFonts w:ascii="GHEA Grapalat" w:hAnsi="GHEA Grapalat"/>
                <w:sz w:val="20"/>
              </w:rPr>
            </w:pPr>
          </w:p>
        </w:tc>
        <w:tc>
          <w:tcPr>
            <w:tcW w:w="675" w:type="dxa"/>
            <w:shd w:val="clear" w:color="auto" w:fill="auto"/>
          </w:tcPr>
          <w:p w14:paraId="0EEFDACD" w14:textId="77777777" w:rsidR="003B2F27" w:rsidRPr="00CA2754" w:rsidRDefault="003B2F27" w:rsidP="00427CDB">
            <w:pPr>
              <w:pStyle w:val="af4"/>
              <w:widowControl w:val="0"/>
              <w:spacing w:before="0" w:beforeAutospacing="0" w:after="0" w:afterAutospacing="0"/>
              <w:jc w:val="center"/>
              <w:rPr>
                <w:rFonts w:ascii="GHEA Grapalat" w:hAnsi="GHEA Grapalat"/>
                <w:sz w:val="20"/>
              </w:rPr>
            </w:pPr>
          </w:p>
        </w:tc>
      </w:tr>
    </w:tbl>
    <w:p w14:paraId="6302E395" w14:textId="77777777" w:rsidR="003B2F27" w:rsidRPr="00CA2754" w:rsidRDefault="003B2F27" w:rsidP="00427CDB">
      <w:pPr>
        <w:widowControl w:val="0"/>
        <w:ind w:firstLine="375"/>
        <w:jc w:val="both"/>
        <w:rPr>
          <w:rFonts w:ascii="GHEA Grapalat" w:hAnsi="GHEA Grapalat" w:cs="Arial"/>
          <w:iCs/>
          <w:color w:val="000000"/>
          <w:lang w:val="en-US"/>
        </w:rPr>
      </w:pPr>
    </w:p>
    <w:p w14:paraId="00E1AF76" w14:textId="77777777" w:rsidR="003B2F27" w:rsidRPr="00AD29CE" w:rsidRDefault="003B2F27" w:rsidP="00427CDB">
      <w:pPr>
        <w:widowControl w:val="0"/>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14:paraId="099B1C73" w14:textId="77777777" w:rsidTr="005B7138">
        <w:trPr>
          <w:trHeight w:val="266"/>
          <w:tblCellSpacing w:w="7" w:type="dxa"/>
          <w:jc w:val="center"/>
        </w:trPr>
        <w:tc>
          <w:tcPr>
            <w:tcW w:w="0" w:type="auto"/>
            <w:vAlign w:val="center"/>
          </w:tcPr>
          <w:p w14:paraId="6D14FDA8" w14:textId="77777777" w:rsidR="003B2F27" w:rsidRPr="00AD29CE" w:rsidRDefault="003B2F27" w:rsidP="00427CDB">
            <w:pPr>
              <w:widowControl w:val="0"/>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59541449" w14:textId="77777777" w:rsidR="003B2F27" w:rsidRPr="00AD29CE" w:rsidRDefault="003B2F27" w:rsidP="00427CDB">
            <w:pPr>
              <w:widowControl w:val="0"/>
              <w:jc w:val="center"/>
              <w:rPr>
                <w:rFonts w:ascii="GHEA Grapalat" w:hAnsi="GHEA Grapalat"/>
                <w:iCs/>
                <w:color w:val="000000"/>
              </w:rPr>
            </w:pPr>
            <w:r w:rsidRPr="00AD29CE">
              <w:rPr>
                <w:rFonts w:ascii="GHEA Grapalat" w:hAnsi="GHEA Grapalat"/>
                <w:color w:val="000000"/>
              </w:rPr>
              <w:t>Услугу принял</w:t>
            </w:r>
          </w:p>
        </w:tc>
      </w:tr>
      <w:tr w:rsidR="003B2F27" w:rsidRPr="00AD29CE" w14:paraId="6A14F296" w14:textId="77777777" w:rsidTr="005B7138">
        <w:trPr>
          <w:trHeight w:val="473"/>
          <w:tblCellSpacing w:w="7" w:type="dxa"/>
          <w:jc w:val="center"/>
        </w:trPr>
        <w:tc>
          <w:tcPr>
            <w:tcW w:w="0" w:type="auto"/>
            <w:vAlign w:val="center"/>
          </w:tcPr>
          <w:p w14:paraId="1E9F18C8" w14:textId="77777777" w:rsidR="003B2F27" w:rsidRPr="00AD29CE" w:rsidRDefault="003B2F27" w:rsidP="00427CDB">
            <w:pPr>
              <w:widowControl w:val="0"/>
              <w:jc w:val="center"/>
              <w:rPr>
                <w:rFonts w:ascii="GHEA Grapalat" w:hAnsi="GHEA Grapalat"/>
                <w:iCs/>
              </w:rPr>
            </w:pPr>
            <w:r w:rsidRPr="00AD29CE">
              <w:rPr>
                <w:rFonts w:ascii="GHEA Grapalat" w:hAnsi="GHEA Grapalat"/>
              </w:rPr>
              <w:t xml:space="preserve">___________________________ </w:t>
            </w:r>
          </w:p>
          <w:p w14:paraId="5886828D" w14:textId="77777777" w:rsidR="003B2F27" w:rsidRPr="00CA2754" w:rsidRDefault="003B2F27" w:rsidP="00427CDB">
            <w:pPr>
              <w:widowControl w:val="0"/>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3B4B4985" w14:textId="77777777" w:rsidR="003B2F27" w:rsidRPr="00AD29CE" w:rsidRDefault="003B2F27" w:rsidP="00427CDB">
            <w:pPr>
              <w:widowControl w:val="0"/>
              <w:jc w:val="center"/>
              <w:rPr>
                <w:rFonts w:ascii="GHEA Grapalat" w:hAnsi="GHEA Grapalat"/>
                <w:iCs/>
              </w:rPr>
            </w:pPr>
            <w:r w:rsidRPr="00AD29CE">
              <w:rPr>
                <w:rFonts w:ascii="GHEA Grapalat" w:hAnsi="GHEA Grapalat"/>
              </w:rPr>
              <w:t>___________________________</w:t>
            </w:r>
          </w:p>
          <w:p w14:paraId="5250352D" w14:textId="77777777" w:rsidR="003B2F27" w:rsidRPr="00CA2754" w:rsidRDefault="003B2F27" w:rsidP="00427CDB">
            <w:pPr>
              <w:widowControl w:val="0"/>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14:paraId="1032DFBB" w14:textId="77777777" w:rsidTr="005B7138">
        <w:trPr>
          <w:trHeight w:val="503"/>
          <w:tblCellSpacing w:w="7" w:type="dxa"/>
          <w:jc w:val="center"/>
        </w:trPr>
        <w:tc>
          <w:tcPr>
            <w:tcW w:w="0" w:type="auto"/>
            <w:vAlign w:val="center"/>
          </w:tcPr>
          <w:p w14:paraId="40AB4C45" w14:textId="77777777" w:rsidR="003B2F27" w:rsidRPr="00AD29CE" w:rsidRDefault="003B2F27" w:rsidP="00427CDB">
            <w:pPr>
              <w:widowControl w:val="0"/>
              <w:jc w:val="center"/>
              <w:rPr>
                <w:rFonts w:ascii="GHEA Grapalat" w:hAnsi="GHEA Grapalat"/>
                <w:iCs/>
              </w:rPr>
            </w:pPr>
            <w:r w:rsidRPr="00AD29CE">
              <w:rPr>
                <w:rFonts w:ascii="GHEA Grapalat" w:hAnsi="GHEA Grapalat"/>
              </w:rPr>
              <w:t xml:space="preserve">___________________________ </w:t>
            </w:r>
          </w:p>
          <w:p w14:paraId="0699BC80" w14:textId="77777777" w:rsidR="003B2F27" w:rsidRPr="00CA2754" w:rsidRDefault="003B2F27" w:rsidP="00427CDB">
            <w:pPr>
              <w:widowControl w:val="0"/>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52E12E46" w14:textId="77777777" w:rsidR="003B2F27" w:rsidRPr="00AD29CE" w:rsidRDefault="003B2F27" w:rsidP="00427CDB">
            <w:pPr>
              <w:widowControl w:val="0"/>
              <w:jc w:val="center"/>
              <w:rPr>
                <w:rFonts w:ascii="GHEA Grapalat" w:hAnsi="GHEA Grapalat"/>
                <w:iCs/>
              </w:rPr>
            </w:pPr>
            <w:r w:rsidRPr="00AD29CE">
              <w:rPr>
                <w:rFonts w:ascii="GHEA Grapalat" w:hAnsi="GHEA Grapalat"/>
              </w:rPr>
              <w:t>___________________________</w:t>
            </w:r>
          </w:p>
          <w:p w14:paraId="23B920FA" w14:textId="77777777" w:rsidR="003B2F27" w:rsidRPr="00CA2754" w:rsidRDefault="003B2F27" w:rsidP="00427CDB">
            <w:pPr>
              <w:widowControl w:val="0"/>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14:paraId="511C2913" w14:textId="77777777" w:rsidTr="005B7138">
        <w:trPr>
          <w:trHeight w:val="281"/>
          <w:tblCellSpacing w:w="7" w:type="dxa"/>
          <w:jc w:val="center"/>
        </w:trPr>
        <w:tc>
          <w:tcPr>
            <w:tcW w:w="0" w:type="auto"/>
            <w:vAlign w:val="center"/>
          </w:tcPr>
          <w:p w14:paraId="0ABDB24C" w14:textId="77777777" w:rsidR="003B2F27" w:rsidRPr="00AD29CE" w:rsidRDefault="003B2F27" w:rsidP="00427CDB">
            <w:pPr>
              <w:widowControl w:val="0"/>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2A6DCB47" w14:textId="77777777" w:rsidR="003B2F27" w:rsidRPr="00AD29CE" w:rsidRDefault="003B2F27" w:rsidP="00427CDB">
            <w:pPr>
              <w:widowControl w:val="0"/>
              <w:jc w:val="center"/>
              <w:rPr>
                <w:rFonts w:ascii="GHEA Grapalat" w:hAnsi="GHEA Grapalat"/>
                <w:iCs/>
                <w:color w:val="000000"/>
              </w:rPr>
            </w:pPr>
            <w:r w:rsidRPr="00AD29CE">
              <w:rPr>
                <w:rFonts w:ascii="GHEA Grapalat" w:hAnsi="GHEA Grapalat"/>
                <w:color w:val="000000"/>
              </w:rPr>
              <w:t>М. П.</w:t>
            </w:r>
          </w:p>
        </w:tc>
      </w:tr>
    </w:tbl>
    <w:p w14:paraId="4060A647" w14:textId="77777777" w:rsidR="003B2F27" w:rsidRPr="00AD29CE" w:rsidRDefault="003B2F27" w:rsidP="00427CDB">
      <w:pPr>
        <w:widowControl w:val="0"/>
        <w:autoSpaceDE w:val="0"/>
        <w:autoSpaceDN w:val="0"/>
        <w:adjustRightInd w:val="0"/>
        <w:jc w:val="right"/>
        <w:rPr>
          <w:rFonts w:ascii="GHEA Grapalat" w:hAnsi="GHEA Grapalat" w:cs="TimesArmenianPSMT"/>
        </w:rPr>
      </w:pPr>
    </w:p>
    <w:p w14:paraId="56D7CC9B" w14:textId="77777777" w:rsidR="003B2F27" w:rsidRDefault="003B2F27" w:rsidP="00427CDB">
      <w:pPr>
        <w:rPr>
          <w:rFonts w:ascii="GHEA Grapalat" w:hAnsi="GHEA Grapalat"/>
        </w:rPr>
      </w:pPr>
      <w:r>
        <w:rPr>
          <w:rFonts w:ascii="GHEA Grapalat" w:hAnsi="GHEA Grapalat"/>
        </w:rPr>
        <w:lastRenderedPageBreak/>
        <w:br w:type="page"/>
      </w:r>
    </w:p>
    <w:p w14:paraId="2FD135D8" w14:textId="77777777" w:rsidR="003B2F27" w:rsidRPr="00AD29CE" w:rsidRDefault="003B2F27" w:rsidP="00427CDB">
      <w:pPr>
        <w:widowControl w:val="0"/>
        <w:autoSpaceDE w:val="0"/>
        <w:autoSpaceDN w:val="0"/>
        <w:adjustRightInd w:val="0"/>
        <w:jc w:val="right"/>
        <w:rPr>
          <w:rFonts w:ascii="GHEA Grapalat" w:hAnsi="GHEA Grapalat" w:cs="TimesArmenianPSMT"/>
          <w:i/>
        </w:rPr>
      </w:pPr>
      <w:r w:rsidRPr="00AD29CE">
        <w:rPr>
          <w:rFonts w:ascii="GHEA Grapalat" w:hAnsi="GHEA Grapalat"/>
          <w:i/>
        </w:rPr>
        <w:lastRenderedPageBreak/>
        <w:t>Приложение № 3.1</w:t>
      </w:r>
    </w:p>
    <w:p w14:paraId="080B69A7" w14:textId="77777777" w:rsidR="003B2F27" w:rsidRPr="00AD29CE" w:rsidRDefault="003B2F27" w:rsidP="00427CDB">
      <w:pPr>
        <w:widowControl w:val="0"/>
        <w:autoSpaceDE w:val="0"/>
        <w:autoSpaceDN w:val="0"/>
        <w:adjustRightInd w:val="0"/>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8E0D867" w14:textId="77777777" w:rsidR="003B2F27" w:rsidRPr="00AD29CE" w:rsidRDefault="003B2F27" w:rsidP="00427CDB">
      <w:pPr>
        <w:widowControl w:val="0"/>
        <w:rPr>
          <w:rFonts w:ascii="GHEA Grapalat" w:hAnsi="GHEA Grapalat"/>
        </w:rPr>
      </w:pPr>
    </w:p>
    <w:p w14:paraId="24DAABC1" w14:textId="77777777" w:rsidR="003B2F27" w:rsidRPr="00565EAA" w:rsidRDefault="003B2F27" w:rsidP="00427CDB">
      <w:pPr>
        <w:widowControl w:val="0"/>
        <w:tabs>
          <w:tab w:val="left" w:pos="2250"/>
        </w:tabs>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73FBD7C3" w14:textId="77777777" w:rsidR="003B2F27" w:rsidRPr="00007AA4" w:rsidRDefault="003B2F27" w:rsidP="00427CDB">
      <w:pPr>
        <w:widowControl w:val="0"/>
        <w:tabs>
          <w:tab w:val="left" w:pos="360"/>
          <w:tab w:val="left" w:pos="540"/>
          <w:tab w:val="left" w:pos="2250"/>
        </w:tabs>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1F914D13" w14:textId="77777777" w:rsidR="003B2F27" w:rsidRPr="00F65D1E" w:rsidRDefault="003B2F27" w:rsidP="00427CDB">
      <w:pPr>
        <w:widowControl w:val="0"/>
        <w:tabs>
          <w:tab w:val="left" w:pos="360"/>
          <w:tab w:val="left" w:pos="540"/>
          <w:tab w:val="left" w:pos="2250"/>
        </w:tabs>
        <w:jc w:val="center"/>
        <w:rPr>
          <w:rFonts w:ascii="GHEA Grapalat" w:hAnsi="GHEA Grapalat" w:cs="Sylfaen"/>
          <w:bCs/>
        </w:rPr>
      </w:pPr>
    </w:p>
    <w:p w14:paraId="2446A7D9" w14:textId="77777777" w:rsidR="003B2F27" w:rsidRPr="005A78CD" w:rsidRDefault="003B2F27" w:rsidP="00427CDB">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45A1F06C" w14:textId="77777777" w:rsidR="003B2F27" w:rsidRPr="0096584B" w:rsidRDefault="003B2F27" w:rsidP="00427CDB">
      <w:pPr>
        <w:widowControl w:val="0"/>
        <w:ind w:left="7371" w:hanging="141"/>
        <w:jc w:val="both"/>
        <w:rPr>
          <w:rFonts w:ascii="GHEA Grapalat" w:hAnsi="GHEA Grapalat"/>
          <w:sz w:val="16"/>
        </w:rPr>
      </w:pPr>
      <w:r w:rsidRPr="00A979AE">
        <w:rPr>
          <w:rFonts w:ascii="GHEA Grapalat" w:hAnsi="GHEA Grapalat"/>
          <w:sz w:val="16"/>
        </w:rPr>
        <w:t>номер договора</w:t>
      </w:r>
    </w:p>
    <w:p w14:paraId="709128BD" w14:textId="77777777" w:rsidR="003B2F27" w:rsidRPr="00C7119C" w:rsidRDefault="003B2F27" w:rsidP="00427CDB">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0BD4BBC5" w14:textId="77777777" w:rsidR="003B2F27" w:rsidRPr="005A78CD" w:rsidRDefault="003B2F27" w:rsidP="00427CDB">
      <w:pPr>
        <w:widowControl w:val="0"/>
        <w:tabs>
          <w:tab w:val="left" w:pos="6379"/>
        </w:tabs>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7B3437A0" w14:textId="77777777" w:rsidR="003B2F27" w:rsidRPr="0096584B" w:rsidRDefault="003B2F27" w:rsidP="00427CDB">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1D46E4C5" w14:textId="77777777" w:rsidR="003B2F27" w:rsidRPr="00A979AE" w:rsidRDefault="003B2F27" w:rsidP="00427CDB">
      <w:pPr>
        <w:widowControl w:val="0"/>
        <w:ind w:left="3544" w:right="-360"/>
        <w:jc w:val="both"/>
        <w:rPr>
          <w:rFonts w:ascii="GHEA Grapalat" w:hAnsi="GHEA Grapalat"/>
          <w:sz w:val="16"/>
        </w:rPr>
      </w:pPr>
      <w:r w:rsidRPr="00410F7A">
        <w:rPr>
          <w:rFonts w:ascii="GHEA Grapalat" w:hAnsi="GHEA Grapalat"/>
          <w:sz w:val="16"/>
        </w:rPr>
        <w:t>имя Исполнителя</w:t>
      </w:r>
    </w:p>
    <w:p w14:paraId="43C325EB" w14:textId="77777777" w:rsidR="003B2F27" w:rsidRPr="00E467E3" w:rsidRDefault="003B2F27" w:rsidP="00427CDB">
      <w:pPr>
        <w:widowControl w:val="0"/>
        <w:tabs>
          <w:tab w:val="left" w:pos="360"/>
          <w:tab w:val="left" w:pos="540"/>
        </w:tabs>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14:paraId="00213D37"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309285BC" w14:textId="77777777" w:rsidR="003B2F27" w:rsidRPr="00AD29CE" w:rsidRDefault="003B2F27" w:rsidP="00427CDB">
            <w:pPr>
              <w:widowControl w:val="0"/>
              <w:jc w:val="center"/>
              <w:rPr>
                <w:rFonts w:ascii="GHEA Grapalat" w:hAnsi="GHEA Grapalat" w:cs="Sylfaen"/>
                <w:bCs/>
              </w:rPr>
            </w:pPr>
            <w:r w:rsidRPr="00AD29CE">
              <w:rPr>
                <w:rFonts w:ascii="GHEA Grapalat" w:hAnsi="GHEA Grapalat"/>
              </w:rPr>
              <w:t>Услуги</w:t>
            </w:r>
          </w:p>
        </w:tc>
      </w:tr>
      <w:tr w:rsidR="003B2F27" w:rsidRPr="00AD29CE" w14:paraId="703FA0D1"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6361823" w14:textId="77777777" w:rsidR="003B2F27" w:rsidRPr="00AD29CE" w:rsidRDefault="003B2F27" w:rsidP="00427CDB">
            <w:pPr>
              <w:widowControl w:val="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3448B030" w14:textId="77777777" w:rsidR="003B2F27" w:rsidRPr="00AD29CE" w:rsidRDefault="003B2F27" w:rsidP="00427CDB">
            <w:pPr>
              <w:widowControl w:val="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39BEF7E" w14:textId="77777777" w:rsidR="003B2F27" w:rsidRPr="00AD29CE" w:rsidRDefault="003B2F27" w:rsidP="00427CDB">
            <w:pPr>
              <w:widowControl w:val="0"/>
              <w:jc w:val="center"/>
              <w:rPr>
                <w:rFonts w:ascii="GHEA Grapalat" w:hAnsi="GHEA Grapalat"/>
              </w:rPr>
            </w:pPr>
            <w:r w:rsidRPr="00AD29CE">
              <w:rPr>
                <w:rFonts w:ascii="GHEA Grapalat" w:hAnsi="GHEA Grapalat"/>
              </w:rPr>
              <w:t>объем (фактический)</w:t>
            </w:r>
          </w:p>
        </w:tc>
      </w:tr>
      <w:tr w:rsidR="003B2F27" w:rsidRPr="00AD29CE" w14:paraId="69ABC06E"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54096F48" w14:textId="77777777" w:rsidR="003B2F27" w:rsidRPr="00AD29CE" w:rsidRDefault="003B2F27" w:rsidP="00427CDB">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08FEF2A7" w14:textId="77777777" w:rsidR="003B2F27" w:rsidRPr="00AD29CE" w:rsidRDefault="003B2F27" w:rsidP="00427CDB">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37AFADCF" w14:textId="77777777" w:rsidR="003B2F27" w:rsidRPr="00AD29CE" w:rsidRDefault="003B2F27" w:rsidP="00427CDB">
            <w:pPr>
              <w:widowControl w:val="0"/>
              <w:rPr>
                <w:rFonts w:ascii="GHEA Grapalat" w:hAnsi="GHEA Grapalat" w:cs="Sylfaen"/>
              </w:rPr>
            </w:pPr>
          </w:p>
        </w:tc>
      </w:tr>
      <w:tr w:rsidR="003B2F27" w:rsidRPr="00AD29CE" w14:paraId="5932AE0F"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D021AD1" w14:textId="77777777" w:rsidR="003B2F27" w:rsidRPr="00AD29CE" w:rsidRDefault="003B2F27" w:rsidP="00427CDB">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54CBC27B" w14:textId="77777777" w:rsidR="003B2F27" w:rsidRPr="00AD29CE" w:rsidRDefault="003B2F27" w:rsidP="00427CDB">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27F0BA95" w14:textId="77777777" w:rsidR="003B2F27" w:rsidRPr="00AD29CE" w:rsidRDefault="003B2F27" w:rsidP="00427CDB">
            <w:pPr>
              <w:widowControl w:val="0"/>
              <w:rPr>
                <w:rFonts w:ascii="GHEA Grapalat" w:hAnsi="GHEA Grapalat" w:cs="Sylfaen"/>
              </w:rPr>
            </w:pPr>
          </w:p>
        </w:tc>
      </w:tr>
    </w:tbl>
    <w:p w14:paraId="084C5DAE" w14:textId="77777777" w:rsidR="003B2F27" w:rsidRPr="00AD29CE" w:rsidRDefault="003B2F27" w:rsidP="00427CDB">
      <w:pPr>
        <w:widowControl w:val="0"/>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74B282B9" w14:textId="77777777" w:rsidR="003B2F27" w:rsidRDefault="003B2F27" w:rsidP="00427CDB">
      <w:pPr>
        <w:rPr>
          <w:rFonts w:ascii="GHEA Grapalat" w:hAnsi="GHEA Grapalat" w:cs="Sylfaen"/>
        </w:rPr>
      </w:pPr>
      <w:r>
        <w:rPr>
          <w:rFonts w:ascii="GHEA Grapalat" w:hAnsi="GHEA Grapalat" w:cs="Sylfaen"/>
        </w:rPr>
        <w:br w:type="page"/>
      </w:r>
    </w:p>
    <w:p w14:paraId="7F4DDAFB" w14:textId="77777777" w:rsidR="003B2F27" w:rsidRPr="00AD29CE" w:rsidRDefault="003B2F27" w:rsidP="00427CDB">
      <w:pPr>
        <w:widowControl w:val="0"/>
        <w:jc w:val="center"/>
        <w:rPr>
          <w:rFonts w:ascii="GHEA Grapalat" w:hAnsi="GHEA Grapalat" w:cs="Sylfaen"/>
        </w:rPr>
      </w:pPr>
      <w:r w:rsidRPr="00AD29CE">
        <w:rPr>
          <w:rFonts w:ascii="GHEA Grapalat" w:hAnsi="GHEA Grapalat"/>
        </w:rPr>
        <w:lastRenderedPageBreak/>
        <w:t>СТОРОНЫ</w:t>
      </w:r>
    </w:p>
    <w:p w14:paraId="68D6BF0D" w14:textId="77777777" w:rsidR="003B2F27" w:rsidRPr="00AD29CE" w:rsidRDefault="003B2F27" w:rsidP="00427CDB">
      <w:pPr>
        <w:widowControl w:val="0"/>
        <w:tabs>
          <w:tab w:val="left" w:pos="360"/>
          <w:tab w:val="left" w:pos="540"/>
        </w:tabs>
        <w:rPr>
          <w:rFonts w:ascii="GHEA Grapalat" w:hAnsi="GHEA Grapalat" w:cs="Sylfaen"/>
        </w:rPr>
      </w:pPr>
    </w:p>
    <w:tbl>
      <w:tblPr>
        <w:tblW w:w="0" w:type="auto"/>
        <w:tblLook w:val="00A0" w:firstRow="1" w:lastRow="0" w:firstColumn="1" w:lastColumn="0" w:noHBand="0" w:noVBand="0"/>
      </w:tblPr>
      <w:tblGrid>
        <w:gridCol w:w="4323"/>
        <w:gridCol w:w="4747"/>
      </w:tblGrid>
      <w:tr w:rsidR="003B2F27" w:rsidRPr="00AD29CE" w14:paraId="6647BE38" w14:textId="77777777" w:rsidTr="005B7138">
        <w:tc>
          <w:tcPr>
            <w:tcW w:w="4785" w:type="dxa"/>
          </w:tcPr>
          <w:p w14:paraId="116C36E8" w14:textId="77777777" w:rsidR="003B2F27" w:rsidRPr="00AD29CE" w:rsidRDefault="003B2F27" w:rsidP="00427CDB">
            <w:pPr>
              <w:widowControl w:val="0"/>
              <w:tabs>
                <w:tab w:val="left" w:pos="360"/>
                <w:tab w:val="left" w:pos="540"/>
              </w:tabs>
              <w:jc w:val="center"/>
              <w:rPr>
                <w:rFonts w:ascii="GHEA Grapalat" w:hAnsi="GHEA Grapalat" w:cs="Sylfaen"/>
                <w:b/>
                <w:bCs/>
              </w:rPr>
            </w:pPr>
            <w:r w:rsidRPr="00AD29CE">
              <w:rPr>
                <w:rFonts w:ascii="GHEA Grapalat" w:hAnsi="GHEA Grapalat"/>
                <w:b/>
              </w:rPr>
              <w:t>Сдал</w:t>
            </w:r>
          </w:p>
        </w:tc>
        <w:tc>
          <w:tcPr>
            <w:tcW w:w="5223" w:type="dxa"/>
          </w:tcPr>
          <w:p w14:paraId="7F832C4F" w14:textId="77777777" w:rsidR="003B2F27" w:rsidRPr="00AD29CE" w:rsidRDefault="003B2F27" w:rsidP="00427CDB">
            <w:pPr>
              <w:widowControl w:val="0"/>
              <w:tabs>
                <w:tab w:val="left" w:pos="360"/>
                <w:tab w:val="left" w:pos="540"/>
              </w:tabs>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69595D5B" w14:textId="77777777" w:rsidR="003B2F27" w:rsidRPr="00AD29CE" w:rsidRDefault="003B2F27" w:rsidP="00427CDB">
      <w:pPr>
        <w:widowControl w:val="0"/>
        <w:tabs>
          <w:tab w:val="left" w:pos="360"/>
          <w:tab w:val="left" w:pos="540"/>
        </w:tabs>
        <w:jc w:val="right"/>
        <w:rPr>
          <w:rFonts w:ascii="GHEA Grapalat" w:hAnsi="GHEA Grapalat" w:cs="Sylfaen"/>
        </w:rPr>
      </w:pPr>
      <w:r w:rsidRPr="00AD29CE">
        <w:rPr>
          <w:rFonts w:ascii="GHEA Grapalat" w:hAnsi="GHEA Grapalat"/>
        </w:rPr>
        <w:t>представитель, спроектировавший заявку:</w:t>
      </w:r>
    </w:p>
    <w:p w14:paraId="245F654B" w14:textId="77777777" w:rsidR="003B2F27" w:rsidRPr="00AD29CE" w:rsidRDefault="003B2F27" w:rsidP="00427CDB">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14:paraId="689814BB" w14:textId="77777777" w:rsidTr="005B7138">
        <w:trPr>
          <w:tblCellSpacing w:w="7" w:type="dxa"/>
          <w:jc w:val="center"/>
        </w:trPr>
        <w:tc>
          <w:tcPr>
            <w:tcW w:w="0" w:type="auto"/>
            <w:vAlign w:val="center"/>
          </w:tcPr>
          <w:p w14:paraId="7ABDC409" w14:textId="77777777" w:rsidR="003B2F27" w:rsidRPr="00AD29CE" w:rsidRDefault="003B2F27" w:rsidP="00427CDB">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5D168CA5" w14:textId="77777777" w:rsidR="003B2F27" w:rsidRPr="00114F34" w:rsidRDefault="003B2F27" w:rsidP="00427CDB">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451E8E0D" w14:textId="77777777" w:rsidR="003B2F27" w:rsidRPr="00AD29CE" w:rsidRDefault="003B2F27" w:rsidP="00427CDB">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403C6915" w14:textId="77777777" w:rsidR="003B2F27" w:rsidRPr="00114F34" w:rsidRDefault="003B2F27" w:rsidP="00427CDB">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14:paraId="4AAAF5BF" w14:textId="77777777" w:rsidTr="005B7138">
        <w:trPr>
          <w:tblCellSpacing w:w="7" w:type="dxa"/>
          <w:jc w:val="center"/>
        </w:trPr>
        <w:tc>
          <w:tcPr>
            <w:tcW w:w="0" w:type="auto"/>
            <w:vAlign w:val="center"/>
          </w:tcPr>
          <w:p w14:paraId="2D603C6D" w14:textId="77777777" w:rsidR="003B2F27" w:rsidRPr="00AD29CE" w:rsidRDefault="003B2F27" w:rsidP="00427CDB">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5FFAEA0D" w14:textId="77777777" w:rsidR="003B2F27" w:rsidRPr="00114F34" w:rsidRDefault="003B2F27" w:rsidP="00427CDB">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37F1E75D" w14:textId="77777777" w:rsidR="003B2F27" w:rsidRPr="00AD29CE" w:rsidRDefault="003B2F27" w:rsidP="00427CDB">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5645B12D" w14:textId="77777777" w:rsidR="003B2F27" w:rsidRPr="00114F34" w:rsidRDefault="003B2F27" w:rsidP="00427CDB">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14:paraId="4E027259" w14:textId="77777777" w:rsidTr="005B7138">
        <w:trPr>
          <w:tblCellSpacing w:w="7" w:type="dxa"/>
          <w:jc w:val="center"/>
        </w:trPr>
        <w:tc>
          <w:tcPr>
            <w:tcW w:w="0" w:type="auto"/>
            <w:vAlign w:val="center"/>
          </w:tcPr>
          <w:p w14:paraId="1BA27788" w14:textId="77777777" w:rsidR="003B2F27" w:rsidRPr="00AD29CE" w:rsidRDefault="003B2F27" w:rsidP="00427CDB">
            <w:pPr>
              <w:widowControl w:val="0"/>
              <w:rPr>
                <w:rFonts w:ascii="GHEA Grapalat" w:hAnsi="GHEA Grapalat" w:cs="GHEA Grapalat"/>
                <w:color w:val="000000"/>
              </w:rPr>
            </w:pPr>
            <w:r>
              <w:rPr>
                <w:rFonts w:ascii="GHEA Grapalat" w:hAnsi="GHEA Grapalat"/>
                <w:color w:val="000000"/>
              </w:rPr>
              <w:t xml:space="preserve"> </w:t>
            </w:r>
          </w:p>
        </w:tc>
        <w:tc>
          <w:tcPr>
            <w:tcW w:w="0" w:type="auto"/>
            <w:vAlign w:val="center"/>
          </w:tcPr>
          <w:p w14:paraId="42D05966" w14:textId="77777777" w:rsidR="003B2F27" w:rsidRPr="00AD29CE" w:rsidRDefault="003B2F27" w:rsidP="00427CDB">
            <w:pPr>
              <w:widowControl w:val="0"/>
              <w:rPr>
                <w:rFonts w:ascii="GHEA Grapalat" w:hAnsi="GHEA Grapalat" w:cs="GHEA Grapalat"/>
                <w:color w:val="000000"/>
              </w:rPr>
            </w:pPr>
          </w:p>
        </w:tc>
      </w:tr>
    </w:tbl>
    <w:p w14:paraId="4EE9A76F" w14:textId="77777777" w:rsidR="003B2F27" w:rsidRPr="00AD29CE" w:rsidRDefault="003B2F27" w:rsidP="00427CDB">
      <w:pPr>
        <w:widowControl w:val="0"/>
        <w:ind w:left="-142" w:firstLine="142"/>
        <w:jc w:val="center"/>
        <w:rPr>
          <w:rFonts w:ascii="GHEA Grapalat" w:hAnsi="GHEA Grapalat" w:cs="Sylfaen"/>
          <w:b/>
        </w:rPr>
      </w:pPr>
    </w:p>
    <w:p w14:paraId="74C924C3" w14:textId="77777777" w:rsidR="003B2F27" w:rsidRPr="00AD29CE" w:rsidRDefault="003B2F27" w:rsidP="00427CDB">
      <w:pPr>
        <w:pStyle w:val="norm"/>
        <w:widowControl w:val="0"/>
        <w:spacing w:line="240" w:lineRule="auto"/>
        <w:ind w:firstLine="284"/>
        <w:jc w:val="center"/>
        <w:rPr>
          <w:rFonts w:ascii="GHEA Grapalat" w:hAnsi="GHEA Grapalat"/>
          <w:b/>
          <w:sz w:val="24"/>
          <w:szCs w:val="24"/>
        </w:rPr>
      </w:pPr>
    </w:p>
    <w:p w14:paraId="63944C11" w14:textId="77777777" w:rsidR="008D352C" w:rsidRDefault="008D352C" w:rsidP="00427CDB">
      <w:pPr>
        <w:widowControl w:val="0"/>
        <w:ind w:left="-142" w:firstLine="142"/>
        <w:jc w:val="center"/>
        <w:rPr>
          <w:rFonts w:ascii="GHEA Grapalat" w:hAnsi="GHEA Grapalat"/>
          <w:i/>
          <w:lang w:val="en-US"/>
        </w:rPr>
      </w:pPr>
    </w:p>
    <w:p w14:paraId="4B371280" w14:textId="77777777" w:rsidR="00CE3DEB" w:rsidRDefault="00CE3DEB" w:rsidP="00427CDB">
      <w:pPr>
        <w:widowControl w:val="0"/>
        <w:ind w:left="-142" w:firstLine="142"/>
        <w:jc w:val="center"/>
        <w:rPr>
          <w:rFonts w:ascii="GHEA Grapalat" w:hAnsi="GHEA Grapalat"/>
          <w:i/>
          <w:lang w:val="en-US"/>
        </w:rPr>
      </w:pPr>
    </w:p>
    <w:p w14:paraId="1ACD88AD" w14:textId="77777777" w:rsidR="00CE3DEB" w:rsidRDefault="00CE3DEB" w:rsidP="00427CDB">
      <w:pPr>
        <w:widowControl w:val="0"/>
        <w:ind w:left="-142" w:firstLine="142"/>
        <w:jc w:val="center"/>
        <w:rPr>
          <w:rFonts w:ascii="GHEA Grapalat" w:hAnsi="GHEA Grapalat"/>
          <w:i/>
          <w:lang w:val="en-US"/>
        </w:rPr>
      </w:pPr>
    </w:p>
    <w:p w14:paraId="5A0115F6" w14:textId="77777777" w:rsidR="00CE3DEB" w:rsidRDefault="00CE3DEB" w:rsidP="00427CDB">
      <w:pPr>
        <w:widowControl w:val="0"/>
        <w:ind w:left="-142" w:firstLine="142"/>
        <w:jc w:val="center"/>
        <w:rPr>
          <w:rFonts w:ascii="GHEA Grapalat" w:hAnsi="GHEA Grapalat"/>
          <w:i/>
          <w:lang w:val="en-US"/>
        </w:rPr>
      </w:pPr>
    </w:p>
    <w:p w14:paraId="76B45249" w14:textId="77777777" w:rsidR="00CE3DEB" w:rsidRDefault="00CE3DEB" w:rsidP="00427CDB">
      <w:pPr>
        <w:widowControl w:val="0"/>
        <w:ind w:left="-142" w:firstLine="142"/>
        <w:jc w:val="center"/>
        <w:rPr>
          <w:rFonts w:ascii="GHEA Grapalat" w:hAnsi="GHEA Grapalat"/>
          <w:i/>
          <w:lang w:val="en-US"/>
        </w:rPr>
      </w:pPr>
    </w:p>
    <w:p w14:paraId="7EC5A524" w14:textId="77777777" w:rsidR="00CE3DEB" w:rsidRDefault="00CE3DEB" w:rsidP="00427CDB">
      <w:pPr>
        <w:widowControl w:val="0"/>
        <w:ind w:left="-142" w:firstLine="142"/>
        <w:jc w:val="center"/>
        <w:rPr>
          <w:rFonts w:ascii="GHEA Grapalat" w:hAnsi="GHEA Grapalat"/>
          <w:i/>
          <w:lang w:val="en-US"/>
        </w:rPr>
      </w:pPr>
    </w:p>
    <w:p w14:paraId="7F5D4232" w14:textId="77777777" w:rsidR="00CE3DEB" w:rsidRDefault="00CE3DEB" w:rsidP="00427CDB">
      <w:pPr>
        <w:widowControl w:val="0"/>
        <w:ind w:left="-142" w:firstLine="142"/>
        <w:jc w:val="center"/>
        <w:rPr>
          <w:rFonts w:ascii="GHEA Grapalat" w:hAnsi="GHEA Grapalat"/>
          <w:i/>
          <w:lang w:val="en-US"/>
        </w:rPr>
      </w:pPr>
    </w:p>
    <w:p w14:paraId="37C17C90" w14:textId="77777777" w:rsidR="00CE3DEB" w:rsidRDefault="00CE3DEB" w:rsidP="00427CDB">
      <w:pPr>
        <w:widowControl w:val="0"/>
        <w:ind w:left="-142" w:firstLine="142"/>
        <w:jc w:val="center"/>
        <w:rPr>
          <w:rFonts w:ascii="GHEA Grapalat" w:hAnsi="GHEA Grapalat"/>
          <w:i/>
          <w:lang w:val="en-US"/>
        </w:rPr>
      </w:pPr>
    </w:p>
    <w:p w14:paraId="14D478A8" w14:textId="77777777" w:rsidR="00CE3DEB" w:rsidRDefault="00CE3DEB" w:rsidP="00427CDB">
      <w:pPr>
        <w:widowControl w:val="0"/>
        <w:ind w:left="-142" w:firstLine="142"/>
        <w:jc w:val="center"/>
        <w:rPr>
          <w:rFonts w:ascii="GHEA Grapalat" w:hAnsi="GHEA Grapalat"/>
          <w:i/>
          <w:lang w:val="en-US"/>
        </w:rPr>
      </w:pPr>
    </w:p>
    <w:p w14:paraId="36257E6D" w14:textId="77777777" w:rsidR="00CE3DEB" w:rsidRDefault="00CE3DEB" w:rsidP="00427CDB">
      <w:pPr>
        <w:widowControl w:val="0"/>
        <w:ind w:left="-142" w:firstLine="142"/>
        <w:jc w:val="center"/>
        <w:rPr>
          <w:rFonts w:ascii="GHEA Grapalat" w:hAnsi="GHEA Grapalat"/>
          <w:i/>
          <w:lang w:val="en-US"/>
        </w:rPr>
      </w:pPr>
    </w:p>
    <w:p w14:paraId="576FFAAE" w14:textId="77777777" w:rsidR="00CE3DEB" w:rsidRDefault="00CE3DEB" w:rsidP="00427CDB">
      <w:pPr>
        <w:widowControl w:val="0"/>
        <w:ind w:left="-142" w:firstLine="142"/>
        <w:jc w:val="center"/>
        <w:rPr>
          <w:rFonts w:ascii="GHEA Grapalat" w:hAnsi="GHEA Grapalat"/>
          <w:i/>
          <w:lang w:val="en-US"/>
        </w:rPr>
      </w:pPr>
    </w:p>
    <w:p w14:paraId="7DF0D24E" w14:textId="77777777" w:rsidR="00CE3DEB" w:rsidRDefault="00CE3DEB" w:rsidP="00427CDB">
      <w:pPr>
        <w:widowControl w:val="0"/>
        <w:ind w:left="-142" w:firstLine="142"/>
        <w:jc w:val="center"/>
        <w:rPr>
          <w:rFonts w:ascii="GHEA Grapalat" w:hAnsi="GHEA Grapalat"/>
          <w:i/>
          <w:lang w:val="en-US"/>
        </w:rPr>
      </w:pPr>
    </w:p>
    <w:p w14:paraId="1AC0E629" w14:textId="77777777" w:rsidR="00CE3DEB" w:rsidRDefault="00CE3DEB" w:rsidP="00427CDB">
      <w:pPr>
        <w:widowControl w:val="0"/>
        <w:ind w:left="-142" w:firstLine="142"/>
        <w:jc w:val="center"/>
        <w:rPr>
          <w:rFonts w:ascii="GHEA Grapalat" w:hAnsi="GHEA Grapalat"/>
          <w:i/>
          <w:lang w:val="en-US"/>
        </w:rPr>
      </w:pPr>
    </w:p>
    <w:p w14:paraId="754A750E" w14:textId="77777777" w:rsidR="00CE3DEB" w:rsidRDefault="00CE3DEB" w:rsidP="00427CDB">
      <w:pPr>
        <w:widowControl w:val="0"/>
        <w:ind w:left="-142" w:firstLine="142"/>
        <w:jc w:val="center"/>
        <w:rPr>
          <w:rFonts w:ascii="GHEA Grapalat" w:hAnsi="GHEA Grapalat"/>
          <w:i/>
          <w:lang w:val="en-US"/>
        </w:rPr>
      </w:pPr>
    </w:p>
    <w:p w14:paraId="447982D6" w14:textId="77777777" w:rsidR="00CE3DEB" w:rsidRDefault="00CE3DEB" w:rsidP="00427CDB">
      <w:pPr>
        <w:widowControl w:val="0"/>
        <w:ind w:left="-142" w:firstLine="142"/>
        <w:jc w:val="center"/>
        <w:rPr>
          <w:rFonts w:ascii="GHEA Grapalat" w:hAnsi="GHEA Grapalat"/>
          <w:i/>
          <w:lang w:val="en-US"/>
        </w:rPr>
      </w:pPr>
    </w:p>
    <w:p w14:paraId="049D2330" w14:textId="77777777" w:rsidR="00CE3DEB" w:rsidRDefault="00CE3DEB" w:rsidP="00427CDB">
      <w:pPr>
        <w:widowControl w:val="0"/>
        <w:ind w:left="-142" w:firstLine="142"/>
        <w:jc w:val="center"/>
        <w:rPr>
          <w:rFonts w:ascii="GHEA Grapalat" w:hAnsi="GHEA Grapalat"/>
          <w:i/>
          <w:lang w:val="en-US"/>
        </w:rPr>
      </w:pPr>
    </w:p>
    <w:p w14:paraId="1B5B9AF1" w14:textId="77777777" w:rsidR="00CE3DEB" w:rsidRPr="00A33C34" w:rsidRDefault="00CE3DEB" w:rsidP="00427CDB">
      <w:pPr>
        <w:widowControl w:val="0"/>
        <w:jc w:val="right"/>
        <w:rPr>
          <w:rFonts w:ascii="GHEA Grapalat" w:hAnsi="GHEA Grapalat" w:cs="Sylfaen"/>
          <w:i/>
        </w:rPr>
      </w:pPr>
      <w:r w:rsidRPr="00A33C34">
        <w:rPr>
          <w:rFonts w:ascii="GHEA Grapalat" w:hAnsi="GHEA Grapalat"/>
          <w:i/>
        </w:rPr>
        <w:t>Приложение № 4</w:t>
      </w:r>
    </w:p>
    <w:p w14:paraId="2453D35D" w14:textId="77777777" w:rsidR="00CE3DEB" w:rsidRPr="00A33C34" w:rsidRDefault="00CE3DEB" w:rsidP="00427CDB">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14:paraId="3EE05906" w14:textId="77777777" w:rsidR="00CE3DEB" w:rsidRPr="00A33C34" w:rsidRDefault="00CE3DEB" w:rsidP="00427CDB">
      <w:pPr>
        <w:jc w:val="center"/>
        <w:rPr>
          <w:rFonts w:ascii="GHEA Grapalat" w:hAnsi="GHEA Grapalat" w:cs="GHEA Grapalat"/>
        </w:rPr>
      </w:pPr>
    </w:p>
    <w:p w14:paraId="3FC40489" w14:textId="77777777" w:rsidR="00CE3DEB" w:rsidRPr="00A33C34" w:rsidRDefault="00CE3DEB" w:rsidP="00427CDB">
      <w:pPr>
        <w:jc w:val="center"/>
        <w:rPr>
          <w:rFonts w:ascii="GHEA Grapalat" w:hAnsi="GHEA Grapalat" w:cs="GHEA Grapalat"/>
        </w:rPr>
      </w:pPr>
      <w:r w:rsidRPr="00A33C34">
        <w:rPr>
          <w:rFonts w:ascii="GHEA Grapalat" w:hAnsi="GHEA Grapalat" w:cs="GHEA Grapalat"/>
        </w:rPr>
        <w:t>УВЕДОМЛЕНИЕ</w:t>
      </w:r>
    </w:p>
    <w:p w14:paraId="5DEECEF0" w14:textId="77777777" w:rsidR="00CE3DEB" w:rsidRPr="00A33C34" w:rsidRDefault="00CE3DEB" w:rsidP="00427CDB">
      <w:pPr>
        <w:jc w:val="center"/>
        <w:rPr>
          <w:rFonts w:ascii="GHEA Grapalat" w:hAnsi="GHEA Grapalat" w:cs="GHEA Grapalat"/>
          <w:lang w:val="hy-AM"/>
        </w:rPr>
      </w:pPr>
    </w:p>
    <w:p w14:paraId="2D85BEDB" w14:textId="77777777" w:rsidR="00CE3DEB" w:rsidRPr="00A33C34" w:rsidRDefault="00CE3DEB" w:rsidP="00427CDB">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14:paraId="7EF7A016" w14:textId="77777777" w:rsidR="00CE3DEB" w:rsidRPr="00A33C34" w:rsidRDefault="00CE3DEB" w:rsidP="00427CDB">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финансового</w:t>
      </w:r>
      <w:proofErr w:type="spellEnd"/>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агента</w:t>
      </w:r>
      <w:proofErr w:type="spellEnd"/>
    </w:p>
    <w:p w14:paraId="7CC56599" w14:textId="77777777" w:rsidR="00CE3DEB" w:rsidRPr="00A33C34" w:rsidRDefault="00CE3DEB" w:rsidP="00427CDB">
      <w:pPr>
        <w:rPr>
          <w:rFonts w:ascii="GHEA Grapalat" w:hAnsi="GHEA Grapalat"/>
          <w:vertAlign w:val="superscript"/>
          <w:lang w:val="es-ES"/>
        </w:rPr>
      </w:pPr>
    </w:p>
    <w:p w14:paraId="3BD7974B" w14:textId="77777777" w:rsidR="00CE3DEB" w:rsidRPr="00A33C34" w:rsidRDefault="00CE3DEB" w:rsidP="00427CDB">
      <w:pPr>
        <w:pStyle w:val="aff"/>
        <w:numPr>
          <w:ilvl w:val="0"/>
          <w:numId w:val="34"/>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14:paraId="58D3E3B3" w14:textId="77777777" w:rsidR="00CE3DEB" w:rsidRPr="00A33C34" w:rsidRDefault="00CE3DEB" w:rsidP="00427CDB">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53D3207E" w14:textId="77777777" w:rsidR="00CE3DEB" w:rsidRPr="00A33C34" w:rsidRDefault="00CE3DEB" w:rsidP="00427CDB">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 ------------------------- - ом</w:t>
      </w:r>
    </w:p>
    <w:p w14:paraId="65927323" w14:textId="77777777" w:rsidR="00CE3DEB" w:rsidRPr="00A33C34" w:rsidRDefault="00CE3DEB" w:rsidP="00427CDB">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3E57FF19" w14:textId="77777777" w:rsidR="00CE3DEB" w:rsidRPr="00A33C34" w:rsidRDefault="00CE3DEB" w:rsidP="00427CDB">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14:paraId="50E245D0" w14:textId="77777777" w:rsidR="00CE3DEB" w:rsidRPr="00A33C34" w:rsidRDefault="00CE3DEB" w:rsidP="00427CDB">
      <w:pPr>
        <w:rPr>
          <w:rFonts w:ascii="GHEA Grapalat" w:hAnsi="GHEA Grapalat" w:cs="Sylfaen"/>
          <w:sz w:val="20"/>
          <w:szCs w:val="20"/>
          <w:lang w:val="es-ES"/>
        </w:rPr>
      </w:pPr>
    </w:p>
    <w:p w14:paraId="139D0D57" w14:textId="77777777" w:rsidR="00CE3DEB" w:rsidRPr="00A33C34" w:rsidRDefault="00CE3DEB" w:rsidP="00427CDB">
      <w:pPr>
        <w:pStyle w:val="aff"/>
        <w:numPr>
          <w:ilvl w:val="0"/>
          <w:numId w:val="34"/>
        </w:numPr>
        <w:contextualSpacing/>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w:t>
      </w:r>
    </w:p>
    <w:p w14:paraId="0B156EBE" w14:textId="77777777" w:rsidR="00CE3DEB" w:rsidRPr="00A33C34" w:rsidRDefault="00CE3DEB" w:rsidP="00427CDB">
      <w:pPr>
        <w:jc w:val="center"/>
        <w:rPr>
          <w:rFonts w:ascii="GHEA Grapalat" w:hAnsi="GHEA Grapalat" w:cs="GHEA Grapalat"/>
          <w:lang w:val="es-ES"/>
        </w:rPr>
      </w:pPr>
    </w:p>
    <w:p w14:paraId="504621F9" w14:textId="77777777" w:rsidR="00CE3DEB" w:rsidRPr="00A33C34" w:rsidRDefault="00CE3DEB" w:rsidP="00427CDB">
      <w:pPr>
        <w:ind w:firstLine="709"/>
        <w:rPr>
          <w:lang w:val="es-ES"/>
        </w:rPr>
      </w:pPr>
    </w:p>
    <w:p w14:paraId="2D923B14" w14:textId="77777777" w:rsidR="00CE3DEB" w:rsidRPr="00A33C34" w:rsidRDefault="00CE3DEB" w:rsidP="00427CDB">
      <w:pPr>
        <w:ind w:firstLine="709"/>
        <w:rPr>
          <w:lang w:val="es-ES"/>
        </w:rPr>
      </w:pPr>
    </w:p>
    <w:p w14:paraId="5DF13E23" w14:textId="77777777" w:rsidR="00CE3DEB" w:rsidRPr="00A33C34" w:rsidRDefault="00CE3DEB" w:rsidP="00427CDB">
      <w:pPr>
        <w:ind w:firstLine="709"/>
        <w:rPr>
          <w:lang w:val="es-ES"/>
        </w:rPr>
      </w:pPr>
    </w:p>
    <w:p w14:paraId="0AE9B6AF" w14:textId="77777777" w:rsidR="00CE3DEB" w:rsidRPr="00A33C34" w:rsidRDefault="00CE3DEB" w:rsidP="00427CDB">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14:paraId="4312159D" w14:textId="77777777" w:rsidR="00CE3DEB" w:rsidRPr="00A33C34" w:rsidRDefault="00CE3DEB" w:rsidP="00427CDB">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14:paraId="27D41129" w14:textId="77777777" w:rsidR="00CE3DEB" w:rsidRPr="00A33C34" w:rsidRDefault="00CE3DEB" w:rsidP="00427CDB">
      <w:pPr>
        <w:jc w:val="right"/>
        <w:rPr>
          <w:rFonts w:ascii="GHEA Grapalat" w:hAnsi="GHEA Grapalat"/>
          <w:sz w:val="20"/>
          <w:lang w:val="hy-AM"/>
        </w:rPr>
      </w:pPr>
      <w:r w:rsidRPr="00A33C34">
        <w:rPr>
          <w:rFonts w:ascii="GHEA Grapalat" w:hAnsi="GHEA Grapalat"/>
          <w:sz w:val="20"/>
          <w:lang w:val="hy-AM"/>
        </w:rPr>
        <w:t xml:space="preserve">    </w:t>
      </w:r>
    </w:p>
    <w:p w14:paraId="0DA325AB" w14:textId="77777777" w:rsidR="00CE3DEB" w:rsidRPr="00A33C34" w:rsidRDefault="00CE3DEB" w:rsidP="00427CDB">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14:paraId="46E8C772" w14:textId="77777777" w:rsidR="00CE3DEB" w:rsidRPr="00A33C34" w:rsidRDefault="00CE3DEB" w:rsidP="00427CDB">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14:paraId="6B382E56" w14:textId="77777777" w:rsidR="00CE3DEB" w:rsidRPr="00A33C34" w:rsidRDefault="00CE3DEB" w:rsidP="00427CDB">
      <w:pPr>
        <w:jc w:val="center"/>
        <w:rPr>
          <w:rFonts w:ascii="GHEA Grapalat" w:hAnsi="GHEA Grapalat" w:cs="Sylfaen"/>
          <w:sz w:val="16"/>
          <w:szCs w:val="16"/>
          <w:lang w:val="es-ES"/>
        </w:rPr>
      </w:pPr>
    </w:p>
    <w:p w14:paraId="655695D9" w14:textId="77777777" w:rsidR="00CE3DEB" w:rsidRPr="00A33C34" w:rsidRDefault="00CE3DEB" w:rsidP="00427CDB">
      <w:pPr>
        <w:widowControl w:val="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p w14:paraId="45BF825E" w14:textId="77777777" w:rsidR="00CE3DEB" w:rsidRPr="003B2F27" w:rsidRDefault="00CE3DEB" w:rsidP="00427CDB">
      <w:pPr>
        <w:widowControl w:val="0"/>
        <w:ind w:left="-142" w:firstLine="142"/>
        <w:jc w:val="center"/>
        <w:rPr>
          <w:rFonts w:ascii="GHEA Grapalat" w:hAnsi="GHEA Grapalat"/>
          <w:i/>
          <w:lang w:val="en-US"/>
        </w:rPr>
      </w:pPr>
    </w:p>
    <w:sectPr w:rsidR="00CE3DEB"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D4F0A8" w14:textId="77777777" w:rsidR="00280EEE" w:rsidRDefault="00280EEE">
      <w:r>
        <w:separator/>
      </w:r>
    </w:p>
  </w:endnote>
  <w:endnote w:type="continuationSeparator" w:id="0">
    <w:p w14:paraId="7F3A5212" w14:textId="77777777" w:rsidR="00280EEE" w:rsidRDefault="00280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87" w:usb1="00000000" w:usb2="00000000" w:usb3="00000000" w:csb0="0000001B"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inherit">
    <w:altName w:val="Cambria"/>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Cambria Math">
    <w:panose1 w:val="02040503050406030204"/>
    <w:charset w:val="CC"/>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1950196"/>
      <w:docPartObj>
        <w:docPartGallery w:val="Page Numbers (Bottom of Page)"/>
        <w:docPartUnique/>
      </w:docPartObj>
    </w:sdtPr>
    <w:sdtEndPr>
      <w:rPr>
        <w:rFonts w:ascii="GHEA Grapalat" w:hAnsi="GHEA Grapalat"/>
        <w:sz w:val="24"/>
        <w:szCs w:val="24"/>
      </w:rPr>
    </w:sdtEndPr>
    <w:sdtContent>
      <w:p w14:paraId="10F91F58" w14:textId="77777777" w:rsidR="008B7AAE" w:rsidRPr="00305BEC" w:rsidRDefault="008B7AAE">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3A519F">
          <w:rPr>
            <w:rFonts w:ascii="GHEA Grapalat" w:hAnsi="GHEA Grapalat"/>
            <w:noProof/>
            <w:sz w:val="24"/>
            <w:szCs w:val="24"/>
          </w:rPr>
          <w:t>101</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EEC1D2" w14:textId="77777777" w:rsidR="00280EEE" w:rsidRDefault="00280EEE">
      <w:r>
        <w:separator/>
      </w:r>
    </w:p>
  </w:footnote>
  <w:footnote w:type="continuationSeparator" w:id="0">
    <w:p w14:paraId="5A9787BB" w14:textId="77777777" w:rsidR="00280EEE" w:rsidRDefault="00280EEE">
      <w:r>
        <w:continuationSeparator/>
      </w:r>
    </w:p>
  </w:footnote>
  <w:footnote w:id="1">
    <w:p w14:paraId="1C721676" w14:textId="77777777" w:rsidR="00427CDB" w:rsidRPr="002218F2" w:rsidRDefault="00427CDB" w:rsidP="00427CDB">
      <w:pPr>
        <w:pStyle w:val="af2"/>
        <w:jc w:val="both"/>
        <w:rPr>
          <w:rFonts w:asciiTheme="minorHAnsi" w:hAnsiTheme="minorHAnsi"/>
          <w:i/>
          <w:sz w:val="14"/>
          <w:szCs w:val="14"/>
          <w:lang w:val="hy-AM"/>
        </w:rPr>
      </w:pPr>
      <w:r w:rsidRPr="002218F2">
        <w:rPr>
          <w:rFonts w:ascii="GHEA Grapalat" w:hAnsi="GHEA Grapalat"/>
          <w:sz w:val="14"/>
          <w:szCs w:val="14"/>
        </w:rPr>
        <w:t xml:space="preserve">* </w:t>
      </w:r>
      <w:r w:rsidRPr="002218F2">
        <w:rPr>
          <w:rFonts w:ascii="GHEA Grapalat" w:hAnsi="GHEA Grapalat"/>
          <w:i/>
          <w:sz w:val="14"/>
          <w:szCs w:val="14"/>
        </w:rPr>
        <w:t xml:space="preserve">Если закупка осуществляется в форме запроса котировок или закупок у одного </w:t>
      </w:r>
      <w:proofErr w:type="spellStart"/>
      <w:r w:rsidRPr="002218F2">
        <w:rPr>
          <w:rFonts w:ascii="GHEA Grapalat" w:hAnsi="GHEA Grapalat"/>
          <w:i/>
          <w:sz w:val="14"/>
          <w:szCs w:val="14"/>
        </w:rPr>
        <w:t>лица,обусловленного</w:t>
      </w:r>
      <w:proofErr w:type="spellEnd"/>
      <w:r w:rsidRPr="002218F2">
        <w:rPr>
          <w:rFonts w:ascii="GHEA Grapalat" w:hAnsi="GHEA Grapalat"/>
          <w:i/>
          <w:sz w:val="14"/>
          <w:szCs w:val="14"/>
        </w:rPr>
        <w:t xml:space="preserve">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w:t>
      </w:r>
      <w:proofErr w:type="spellStart"/>
      <w:r w:rsidRPr="002218F2">
        <w:rPr>
          <w:rFonts w:ascii="GHEA Grapalat" w:hAnsi="GHEA Grapalat"/>
          <w:i/>
          <w:sz w:val="14"/>
          <w:szCs w:val="14"/>
        </w:rPr>
        <w:t>BMTsDzB</w:t>
      </w:r>
      <w:proofErr w:type="spellEnd"/>
      <w:r w:rsidRPr="002218F2">
        <w:rPr>
          <w:rFonts w:ascii="GHEA Grapalat" w:hAnsi="GHEA Grapalat"/>
          <w:i/>
          <w:sz w:val="14"/>
          <w:szCs w:val="14"/>
        </w:rPr>
        <w:t>", соответственно словами  "</w:t>
      </w:r>
      <w:proofErr w:type="spellStart"/>
      <w:r w:rsidRPr="002218F2">
        <w:rPr>
          <w:rFonts w:ascii="GHEA Grapalat" w:hAnsi="GHEA Grapalat"/>
          <w:i/>
          <w:sz w:val="14"/>
          <w:szCs w:val="14"/>
        </w:rPr>
        <w:t>GHTsDzB</w:t>
      </w:r>
      <w:proofErr w:type="spellEnd"/>
      <w:r w:rsidRPr="002218F2">
        <w:rPr>
          <w:rFonts w:ascii="GHEA Grapalat" w:hAnsi="GHEA Grapalat"/>
          <w:i/>
          <w:sz w:val="14"/>
          <w:szCs w:val="14"/>
        </w:rPr>
        <w:t>" и "</w:t>
      </w:r>
      <w:proofErr w:type="spellStart"/>
      <w:r w:rsidRPr="002218F2">
        <w:rPr>
          <w:rFonts w:ascii="GHEA Grapalat" w:hAnsi="GHEA Grapalat"/>
          <w:i/>
          <w:sz w:val="14"/>
          <w:szCs w:val="14"/>
        </w:rPr>
        <w:t>HMATsDzB</w:t>
      </w:r>
      <w:proofErr w:type="spellEnd"/>
      <w:r w:rsidRPr="002218F2">
        <w:rPr>
          <w:rFonts w:ascii="GHEA Grapalat" w:hAnsi="GHEA Grapalat"/>
          <w:i/>
          <w:sz w:val="14"/>
          <w:szCs w:val="14"/>
        </w:rPr>
        <w:t>"</w:t>
      </w:r>
      <w:r w:rsidRPr="002218F2">
        <w:rPr>
          <w:rFonts w:ascii="GHEA Grapalat" w:hAnsi="GHEA Grapalat"/>
          <w:i/>
          <w:sz w:val="14"/>
          <w:szCs w:val="14"/>
          <w:lang w:val="hy-AM"/>
        </w:rPr>
        <w:t>.</w:t>
      </w:r>
    </w:p>
  </w:footnote>
  <w:footnote w:id="2">
    <w:p w14:paraId="55A1C230" w14:textId="77777777" w:rsidR="008B7AAE" w:rsidRPr="008842CE" w:rsidRDefault="008B7AAE" w:rsidP="008842CE">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5CA2768D" w14:textId="77777777" w:rsidR="008B7AAE" w:rsidRPr="00617E69" w:rsidRDefault="008B7AAE"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14:paraId="5FAAE293" w14:textId="77777777" w:rsidR="008B7AAE" w:rsidRPr="00CD6B60" w:rsidRDefault="008B7AAE" w:rsidP="00FC69A8">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r>
        <w:rPr>
          <w:rFonts w:ascii="GHEA Grapalat" w:hAnsi="GHEA Grapalat"/>
          <w:i/>
          <w:sz w:val="20"/>
          <w:szCs w:val="20"/>
        </w:rPr>
        <w:t xml:space="preserve"> </w:t>
      </w:r>
      <w:r w:rsidRPr="00CD6B60">
        <w:rPr>
          <w:rFonts w:ascii="GHEA Grapalat" w:hAnsi="GHEA Grapalat"/>
          <w:i/>
          <w:sz w:val="20"/>
          <w:szCs w:val="20"/>
        </w:rPr>
        <w:t>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39C31C10" w14:textId="77777777" w:rsidR="008B7AAE" w:rsidRPr="001115E9" w:rsidRDefault="008B7AAE" w:rsidP="00BD2C67">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D18528E" w14:textId="77777777" w:rsidR="008B7AAE" w:rsidRPr="00CD6B60" w:rsidRDefault="008B7AAE" w:rsidP="00BD2C67">
      <w:pPr>
        <w:widowControl w:val="0"/>
        <w:tabs>
          <w:tab w:val="left" w:pos="1134"/>
        </w:tabs>
        <w:spacing w:after="160"/>
        <w:ind w:firstLine="142"/>
        <w:contextualSpacing/>
        <w:jc w:val="both"/>
        <w:rPr>
          <w:rFonts w:ascii="GHEA Grapalat" w:hAnsi="GHEA Grapalat"/>
          <w:i/>
        </w:rPr>
      </w:pPr>
      <w:r w:rsidRPr="00CD6B60">
        <w:rPr>
          <w:rFonts w:ascii="GHEA Grapalat" w:hAnsi="GHEA Grapalat"/>
          <w:i/>
        </w:rPr>
        <w:t xml:space="preserve"> </w:t>
      </w:r>
      <w:r w:rsidRPr="00BD2C67">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CD6B60">
        <w:rPr>
          <w:rFonts w:ascii="GHEA Grapalat" w:hAnsi="GHEA Grapalat"/>
          <w:i/>
        </w:rPr>
        <w:t xml:space="preserve"> </w:t>
      </w:r>
    </w:p>
  </w:footnote>
  <w:footnote w:id="4">
    <w:p w14:paraId="7923C2A9" w14:textId="77777777" w:rsidR="008B7AAE" w:rsidRPr="00123E8B" w:rsidRDefault="008B7AAE" w:rsidP="002B51FB">
      <w:pPr>
        <w:widowControl w:val="0"/>
        <w:jc w:val="both"/>
        <w:rPr>
          <w:rFonts w:ascii="GHEA Grapalat" w:hAnsi="GHEA Grapalat"/>
          <w:i/>
          <w:sz w:val="19"/>
          <w:szCs w:val="19"/>
        </w:rPr>
      </w:pPr>
      <w:r>
        <w:rPr>
          <w:rStyle w:val="af6"/>
          <w:rFonts w:ascii="Times Armenian" w:hAnsi="Times Armenian"/>
          <w:sz w:val="20"/>
          <w:szCs w:val="20"/>
        </w:rPr>
        <w:t>6</w:t>
      </w:r>
      <w:r>
        <w:rPr>
          <w:rFonts w:ascii="Times Armenian" w:hAnsi="Times Armenian"/>
          <w:sz w:val="20"/>
          <w:szCs w:val="20"/>
        </w:rPr>
        <w:t xml:space="preserve"> </w:t>
      </w:r>
      <w:r w:rsidRPr="00123E8B">
        <w:rPr>
          <w:rFonts w:ascii="GHEA Grapalat" w:hAnsi="GHEA Grapalat"/>
          <w:i/>
          <w:sz w:val="19"/>
          <w:szCs w:val="19"/>
        </w:rPr>
        <w:t xml:space="preserve">При организации закупок по конкурсу или по запросу котировок, настоящее предложение исключается из приглашения, если </w:t>
      </w:r>
    </w:p>
    <w:p w14:paraId="6BEFCC9F" w14:textId="77777777" w:rsidR="008B7AAE" w:rsidRPr="00123E8B" w:rsidRDefault="008B7AAE" w:rsidP="002B51FB">
      <w:pPr>
        <w:widowControl w:val="0"/>
        <w:jc w:val="both"/>
        <w:rPr>
          <w:rFonts w:ascii="GHEA Grapalat" w:hAnsi="GHEA Grapalat"/>
          <w:i/>
          <w:sz w:val="19"/>
          <w:szCs w:val="19"/>
        </w:rPr>
      </w:pPr>
      <w:r w:rsidRPr="00123E8B">
        <w:rPr>
          <w:rFonts w:ascii="GHEA Grapalat" w:hAnsi="GHEA Grapalat"/>
          <w:i/>
          <w:sz w:val="19"/>
          <w:szCs w:val="19"/>
        </w:rPr>
        <w:t xml:space="preserve">-процедура закупки организована на основании 1-ого пункта части 6 статьи 15 Закона, </w:t>
      </w:r>
    </w:p>
    <w:p w14:paraId="6989DA15" w14:textId="77777777" w:rsidR="008B7AAE" w:rsidRPr="00123E8B" w:rsidRDefault="008B7AAE" w:rsidP="005B2723">
      <w:pPr>
        <w:widowControl w:val="0"/>
        <w:tabs>
          <w:tab w:val="left" w:pos="142"/>
        </w:tabs>
        <w:ind w:left="142" w:hanging="142"/>
        <w:jc w:val="both"/>
        <w:rPr>
          <w:rFonts w:ascii="GHEA Grapalat" w:hAnsi="GHEA Grapalat"/>
          <w:i/>
          <w:sz w:val="19"/>
          <w:szCs w:val="19"/>
        </w:rPr>
      </w:pPr>
      <w:r w:rsidRPr="00123E8B">
        <w:rPr>
          <w:rFonts w:ascii="GHEA Grapalat" w:hAnsi="GHEA Grapalat"/>
          <w:i/>
          <w:sz w:val="19"/>
          <w:szCs w:val="19"/>
        </w:rPr>
        <w:t>- запланированная (прогнозируемая) общая цена закупки услуги по заявке на закупку в рамках данной процедуры не превышает 25 млн. драмов РА.</w:t>
      </w:r>
    </w:p>
  </w:footnote>
  <w:footnote w:id="5">
    <w:p w14:paraId="68804E3D" w14:textId="77777777" w:rsidR="008B7AAE" w:rsidRPr="00C24DBE" w:rsidRDefault="008B7AAE" w:rsidP="008D64EE">
      <w:pPr>
        <w:pStyle w:val="af2"/>
        <w:widowControl w:val="0"/>
        <w:jc w:val="both"/>
        <w:rPr>
          <w:rFonts w:ascii="GHEA Grapalat" w:hAnsi="GHEA Grapalat"/>
          <w:i/>
          <w:lang w:val="hy-AM"/>
        </w:rPr>
      </w:pPr>
      <w:r w:rsidRPr="005838BB">
        <w:rPr>
          <w:rFonts w:ascii="GHEA Grapalat" w:hAnsi="GHEA Grapalat"/>
          <w:i/>
          <w:vertAlign w:val="superscript"/>
          <w:lang w:val="hy-AM"/>
        </w:rPr>
        <w:t>6.1</w:t>
      </w:r>
      <w:r w:rsidRPr="005838BB">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838BB">
        <w:rPr>
          <w:rFonts w:ascii="GHEA Grapalat" w:hAnsi="GHEA Grapalat"/>
          <w:i/>
          <w:lang w:val="hy-AM"/>
        </w:rPr>
        <w:t>.</w:t>
      </w:r>
    </w:p>
    <w:p w14:paraId="1D46689B" w14:textId="77777777" w:rsidR="008B7AAE" w:rsidRPr="005838BB" w:rsidRDefault="008B7AAE" w:rsidP="00AF1F59">
      <w:pPr>
        <w:pStyle w:val="af2"/>
        <w:jc w:val="both"/>
        <w:rPr>
          <w:rFonts w:asciiTheme="minorHAnsi" w:hAnsiTheme="minorHAnsi"/>
        </w:rPr>
      </w:pPr>
    </w:p>
    <w:p w14:paraId="3127D21C" w14:textId="77777777" w:rsidR="008B7AAE" w:rsidRPr="00D3436F" w:rsidRDefault="008B7AAE" w:rsidP="00AF1F59">
      <w:pPr>
        <w:pStyle w:val="af2"/>
        <w:jc w:val="both"/>
        <w:rPr>
          <w:rFonts w:ascii="GHEA Grapalat" w:hAnsi="GHEA Grapalat"/>
          <w:i/>
        </w:rPr>
      </w:pPr>
      <w:r>
        <w:rPr>
          <w:rStyle w:val="af6"/>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FB440CE" w14:textId="77777777" w:rsidR="008B7AAE" w:rsidRPr="000811C1" w:rsidRDefault="008B7AAE">
      <w:pPr>
        <w:pStyle w:val="af2"/>
        <w:rPr>
          <w:rFonts w:asciiTheme="minorHAnsi" w:hAnsiTheme="minorHAnsi"/>
        </w:rPr>
      </w:pPr>
    </w:p>
  </w:footnote>
  <w:footnote w:id="6">
    <w:p w14:paraId="4E04B982" w14:textId="77777777" w:rsidR="008B7AAE" w:rsidRPr="008842CE" w:rsidRDefault="008B7AAE" w:rsidP="0093610F">
      <w:pPr>
        <w:pStyle w:val="af2"/>
        <w:widowControl w:val="0"/>
        <w:jc w:val="both"/>
        <w:rPr>
          <w:rFonts w:ascii="GHEA Grapalat" w:hAnsi="GHEA Grapalat"/>
          <w:lang w:val="af-ZA"/>
        </w:rPr>
      </w:pPr>
      <w:r>
        <w:rPr>
          <w:rStyle w:val="af6"/>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264D832D" w14:textId="77777777" w:rsidR="008B7AAE" w:rsidRPr="000811C1" w:rsidRDefault="008B7AAE">
      <w:pPr>
        <w:pStyle w:val="af2"/>
        <w:rPr>
          <w:lang w:val="af-ZA"/>
        </w:rPr>
      </w:pPr>
    </w:p>
  </w:footnote>
  <w:footnote w:id="7">
    <w:p w14:paraId="06AE0BC0" w14:textId="77777777" w:rsidR="007D69E3" w:rsidRPr="00503411" w:rsidRDefault="007D69E3" w:rsidP="007D69E3">
      <w:pPr>
        <w:pStyle w:val="af2"/>
        <w:jc w:val="both"/>
        <w:rPr>
          <w:rFonts w:ascii="GHEA Grapalat" w:hAnsi="GHEA Grapalat"/>
          <w:i/>
        </w:rPr>
      </w:pPr>
      <w:r w:rsidRPr="007D69E3">
        <w:rPr>
          <w:rFonts w:ascii="GHEA Grapalat" w:hAnsi="GHEA Grapalat"/>
          <w:i/>
          <w:vertAlign w:val="superscript"/>
        </w:rPr>
        <w:t>11</w:t>
      </w:r>
      <w:r>
        <w:rPr>
          <w:rFonts w:ascii="GHEA Grapalat" w:hAnsi="GHEA Grapalat"/>
          <w:i/>
        </w:rPr>
        <w:t xml:space="preserve"> </w:t>
      </w:r>
      <w:r w:rsidRPr="008C1FF8">
        <w:rPr>
          <w:rFonts w:ascii="GHEA Grapalat" w:hAnsi="GHEA Grapalat"/>
          <w:i/>
        </w:rPr>
        <w:t xml:space="preserve">Размер обеспечения </w:t>
      </w:r>
      <w:r>
        <w:rPr>
          <w:rFonts w:ascii="GHEA Grapalat" w:hAnsi="GHEA Grapalat"/>
          <w:i/>
        </w:rPr>
        <w:t>договора</w:t>
      </w:r>
      <w:r w:rsidRPr="008C1FF8">
        <w:rPr>
          <w:rFonts w:ascii="GHEA Grapalat" w:hAnsi="GHEA Grapalat"/>
          <w:i/>
        </w:rPr>
        <w:t xml:space="preserve"> определяется приглашением и не может быть менее 10 процентов от цены </w:t>
      </w:r>
      <w:r>
        <w:rPr>
          <w:rFonts w:ascii="GHEA Grapalat" w:hAnsi="GHEA Grapalat"/>
          <w:i/>
        </w:rPr>
        <w:t>за</w:t>
      </w:r>
      <w:r w:rsidRPr="008C1FF8">
        <w:rPr>
          <w:rFonts w:ascii="GHEA Grapalat" w:hAnsi="GHEA Grapalat"/>
          <w:i/>
        </w:rPr>
        <w:t>купки</w:t>
      </w:r>
      <w:r>
        <w:rPr>
          <w:rFonts w:ascii="GHEA Grapalat" w:hAnsi="GHEA Grapalat"/>
          <w:i/>
        </w:rPr>
        <w:t>.</w:t>
      </w:r>
    </w:p>
    <w:p w14:paraId="5E057347" w14:textId="77777777" w:rsidR="007D69E3" w:rsidRPr="00CD2651" w:rsidDel="009A515F" w:rsidRDefault="007D69E3" w:rsidP="007D69E3">
      <w:pPr>
        <w:pStyle w:val="af2"/>
        <w:rPr>
          <w:del w:id="2" w:author="Inesa Kocharyan" w:date="2025-03-21T20:21:00Z"/>
        </w:rPr>
      </w:pPr>
    </w:p>
  </w:footnote>
  <w:footnote w:id="8">
    <w:p w14:paraId="12246348" w14:textId="77777777" w:rsidR="008B7AAE" w:rsidRPr="00511966" w:rsidRDefault="008B7AAE" w:rsidP="00C67FAB">
      <w:pPr>
        <w:pStyle w:val="af2"/>
        <w:jc w:val="both"/>
        <w:rPr>
          <w:rFonts w:ascii="GHEA Grapalat" w:hAnsi="GHEA Grapalat"/>
          <w:i/>
        </w:rPr>
      </w:pPr>
      <w:r>
        <w:rPr>
          <w:rStyle w:val="af6"/>
        </w:rPr>
        <w:t>12</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25</w:t>
      </w:r>
      <w:r w:rsidRPr="00C67FAB">
        <w:rPr>
          <w:rFonts w:ascii="GHEA Grapalat" w:hAnsi="GHEA Grapalat"/>
          <w:i/>
        </w:rPr>
        <w:t xml:space="preserve"> млн. драмов РА </w:t>
      </w:r>
      <w:r>
        <w:rPr>
          <w:rFonts w:ascii="GHEA Grapalat" w:hAnsi="GHEA Grapalat"/>
          <w:i/>
        </w:rPr>
        <w:t xml:space="preserve">и предметом закупки не являются услуги по экспертизе проектной документации, необходимой для выполнения строительных программ,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1933DA">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9">
    <w:p w14:paraId="190177A2" w14:textId="77777777" w:rsidR="008B7AAE" w:rsidRPr="00B15560" w:rsidRDefault="008B7AAE"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14:paraId="68573759" w14:textId="77777777" w:rsidR="008B7AAE" w:rsidRPr="000811C1" w:rsidRDefault="008B7AAE" w:rsidP="0027573B">
      <w:pPr>
        <w:pStyle w:val="af2"/>
        <w:rPr>
          <w:rFonts w:ascii="Sylfaen" w:hAnsi="Sylfaen"/>
          <w:sz w:val="18"/>
          <w:szCs w:val="18"/>
        </w:rPr>
      </w:pPr>
    </w:p>
  </w:footnote>
  <w:footnote w:id="10">
    <w:p w14:paraId="74F345B1" w14:textId="77777777" w:rsidR="008B7AAE" w:rsidRPr="00A31673" w:rsidRDefault="008B7AAE">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1">
    <w:p w14:paraId="4D725B3D" w14:textId="77777777" w:rsidR="008B7AAE" w:rsidRDefault="008B7AAE" w:rsidP="006B3E56">
      <w:pPr>
        <w:jc w:val="both"/>
      </w:pPr>
    </w:p>
    <w:p w14:paraId="3723123F" w14:textId="77777777" w:rsidR="008B7AAE" w:rsidRDefault="008B7AAE" w:rsidP="007906A2">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14:paraId="577FC19E" w14:textId="77777777" w:rsidR="008B7AAE" w:rsidRPr="00503980" w:rsidRDefault="008B7AAE"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sidR="008D67E1">
        <w:rPr>
          <w:rFonts w:ascii="GHEA Grapalat" w:hAnsi="GHEA Grapalat"/>
          <w:i/>
          <w:sz w:val="20"/>
          <w:szCs w:val="20"/>
        </w:rPr>
        <w:t>4</w:t>
      </w:r>
      <w:r>
        <w:rPr>
          <w:rFonts w:ascii="GHEA Grapalat" w:hAnsi="GHEA Grapalat"/>
          <w:i/>
          <w:sz w:val="20"/>
          <w:szCs w:val="20"/>
        </w:rPr>
        <w:t>"</w:t>
      </w:r>
    </w:p>
    <w:p w14:paraId="5B33B638" w14:textId="77777777" w:rsidR="008B7AAE" w:rsidRPr="003905B4" w:rsidRDefault="008B7AAE"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14:paraId="69E26ACB" w14:textId="77777777" w:rsidR="008B7AAE" w:rsidRPr="008D64EE" w:rsidRDefault="008B7AAE" w:rsidP="006B3E56">
      <w:pPr>
        <w:pStyle w:val="af2"/>
        <w:rPr>
          <w:rFonts w:asciiTheme="minorHAnsi" w:hAnsiTheme="minorHAnsi"/>
        </w:rPr>
      </w:pPr>
    </w:p>
  </w:footnote>
  <w:footnote w:id="12">
    <w:p w14:paraId="732437FF" w14:textId="77777777" w:rsidR="008B7AAE" w:rsidRPr="00DC619D" w:rsidRDefault="008B7AAE"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3">
    <w:p w14:paraId="4F852AF2" w14:textId="77777777" w:rsidR="008B7AAE" w:rsidRPr="00D3436F" w:rsidRDefault="008B7AAE"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14:paraId="42CD62C0" w14:textId="77777777" w:rsidR="008B7AAE" w:rsidRPr="00D3436F" w:rsidRDefault="008B7AAE">
      <w:pPr>
        <w:pStyle w:val="af2"/>
        <w:rPr>
          <w:lang w:val="es-ES"/>
        </w:rPr>
      </w:pPr>
    </w:p>
  </w:footnote>
  <w:footnote w:id="14">
    <w:p w14:paraId="4547C906" w14:textId="77777777" w:rsidR="008B7AAE" w:rsidRPr="00217344" w:rsidRDefault="008B7AAE" w:rsidP="00235549">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5">
    <w:p w14:paraId="6DF7CAF0" w14:textId="77777777" w:rsidR="008B7AAE" w:rsidRPr="008842CE" w:rsidRDefault="008B7AAE"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56313845" w14:textId="77777777" w:rsidR="008B7AAE" w:rsidRPr="008842CE" w:rsidRDefault="008B7AAE" w:rsidP="000A214C">
      <w:pPr>
        <w:pStyle w:val="af2"/>
        <w:jc w:val="both"/>
        <w:rPr>
          <w:rFonts w:ascii="GHEA Grapalat" w:hAnsi="GHEA Grapalat"/>
        </w:rPr>
      </w:pPr>
    </w:p>
  </w:footnote>
  <w:footnote w:id="16">
    <w:p w14:paraId="39489C3D" w14:textId="77777777" w:rsidR="008B7AAE" w:rsidRPr="008842CE" w:rsidRDefault="008B7AAE" w:rsidP="000A214C">
      <w:pPr>
        <w:pStyle w:val="af2"/>
        <w:jc w:val="both"/>
      </w:pPr>
    </w:p>
  </w:footnote>
  <w:footnote w:id="17">
    <w:p w14:paraId="6524D02B" w14:textId="77777777" w:rsidR="006918EA" w:rsidRPr="008842CE" w:rsidRDefault="006918EA" w:rsidP="006918EA">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5052E739" w14:textId="77777777" w:rsidR="006918EA" w:rsidRPr="008842CE" w:rsidRDefault="006918EA" w:rsidP="006918EA">
      <w:pPr>
        <w:pStyle w:val="af2"/>
        <w:jc w:val="both"/>
        <w:rPr>
          <w:rFonts w:ascii="GHEA Grapalat" w:hAnsi="GHEA Grapalat"/>
        </w:rPr>
      </w:pPr>
    </w:p>
  </w:footnote>
  <w:footnote w:id="18">
    <w:p w14:paraId="2CEA0AD3" w14:textId="77777777" w:rsidR="008B7AAE" w:rsidRPr="008115D2" w:rsidRDefault="008B7AAE" w:rsidP="003B2F27">
      <w:pPr>
        <w:pStyle w:val="af2"/>
        <w:jc w:val="both"/>
        <w:rPr>
          <w:rFonts w:ascii="Times New Roman" w:hAnsi="Times New Roman"/>
          <w:i/>
          <w:color w:val="FF0000"/>
          <w:sz w:val="16"/>
          <w:szCs w:val="16"/>
          <w:vertAlign w:val="superscript"/>
        </w:rPr>
      </w:pPr>
      <w:r w:rsidRPr="008115D2">
        <w:rPr>
          <w:rStyle w:val="af6"/>
          <w:sz w:val="16"/>
          <w:szCs w:val="16"/>
        </w:rPr>
        <w:t>*</w:t>
      </w:r>
      <w:r w:rsidRPr="008115D2">
        <w:rPr>
          <w:sz w:val="16"/>
          <w:szCs w:val="16"/>
        </w:rPr>
        <w:t xml:space="preserve"> </w:t>
      </w:r>
      <w:r w:rsidRPr="008115D2">
        <w:rPr>
          <w:rFonts w:ascii="GHEA Grapalat" w:hAnsi="GHEA Grapalat"/>
          <w:i/>
          <w:sz w:val="16"/>
          <w:szCs w:val="16"/>
        </w:rPr>
        <w:t>Заполняется секретарем Комиссии до опубликования приглашения в бюллетене.</w:t>
      </w:r>
    </w:p>
    <w:p w14:paraId="29ADFC72" w14:textId="77777777" w:rsidR="008B7AAE" w:rsidRPr="008115D2" w:rsidRDefault="008B7AAE" w:rsidP="003B2F27">
      <w:pPr>
        <w:pStyle w:val="af2"/>
        <w:jc w:val="both"/>
        <w:rPr>
          <w:rFonts w:ascii="GHEA Grapalat" w:hAnsi="GHEA Grapalat"/>
          <w:i/>
          <w:sz w:val="16"/>
          <w:szCs w:val="16"/>
        </w:rPr>
      </w:pPr>
      <w:r w:rsidRPr="008115D2">
        <w:rPr>
          <w:rFonts w:ascii="GHEA Grapalat" w:hAnsi="GHEA Grapalat"/>
          <w:i/>
          <w:sz w:val="16"/>
          <w:szCs w:val="16"/>
          <w:vertAlign w:val="superscript"/>
        </w:rPr>
        <w:t>15.1</w:t>
      </w:r>
      <w:r w:rsidRPr="008115D2">
        <w:rPr>
          <w:rFonts w:ascii="GHEA Grapalat" w:hAnsi="GHEA Grapalat"/>
          <w:i/>
          <w:sz w:val="16"/>
          <w:szCs w:val="16"/>
        </w:rPr>
        <w:t xml:space="preserve"> Если предметом закупки является оказание услуг по техническому надзору за выполнением строительных программ, то после слова </w:t>
      </w:r>
      <w:r w:rsidRPr="008115D2">
        <w:rPr>
          <w:rFonts w:ascii="GHEA Grapalat" w:hAnsi="GHEA Grapalat"/>
          <w:sz w:val="16"/>
          <w:szCs w:val="16"/>
        </w:rPr>
        <w:t>"</w:t>
      </w:r>
      <w:r w:rsidRPr="008115D2">
        <w:rPr>
          <w:rFonts w:ascii="GHEA Grapalat" w:hAnsi="GHEA Grapalat"/>
          <w:i/>
          <w:sz w:val="16"/>
          <w:szCs w:val="16"/>
        </w:rPr>
        <w:t>в соответствии с</w:t>
      </w:r>
      <w:r w:rsidRPr="008115D2">
        <w:rPr>
          <w:rFonts w:ascii="GHEA Grapalat" w:hAnsi="GHEA Grapalat"/>
          <w:sz w:val="16"/>
          <w:szCs w:val="16"/>
        </w:rPr>
        <w:t>"</w:t>
      </w:r>
      <w:r w:rsidRPr="008115D2">
        <w:rPr>
          <w:rFonts w:ascii="GHEA Grapalat" w:hAnsi="GHEA Grapalat"/>
          <w:i/>
          <w:sz w:val="16"/>
          <w:szCs w:val="16"/>
        </w:rPr>
        <w:t xml:space="preserve"> дополняется словами </w:t>
      </w:r>
      <w:r w:rsidRPr="008115D2">
        <w:rPr>
          <w:rFonts w:ascii="GHEA Grapalat" w:hAnsi="GHEA Grapalat"/>
          <w:sz w:val="16"/>
          <w:szCs w:val="16"/>
        </w:rPr>
        <w:t>"</w:t>
      </w:r>
      <w:r w:rsidRPr="008115D2">
        <w:rPr>
          <w:rFonts w:ascii="GHEA Grapalat" w:hAnsi="GHEA Grapalat"/>
          <w:i/>
          <w:sz w:val="16"/>
          <w:szCs w:val="16"/>
        </w:rPr>
        <w:t xml:space="preserve">градостроительной нормативно-технической и утвержденной проектно-сметной документацией и </w:t>
      </w:r>
      <w:r w:rsidRPr="008115D2">
        <w:rPr>
          <w:rFonts w:ascii="GHEA Grapalat" w:hAnsi="GHEA Grapalat"/>
          <w:sz w:val="16"/>
          <w:szCs w:val="16"/>
        </w:rPr>
        <w:t>"</w:t>
      </w:r>
    </w:p>
    <w:p w14:paraId="12BA794F" w14:textId="77777777" w:rsidR="008B7AAE" w:rsidRPr="008115D2" w:rsidRDefault="008B7AAE" w:rsidP="003B2F27">
      <w:pPr>
        <w:pStyle w:val="af2"/>
        <w:jc w:val="both"/>
        <w:rPr>
          <w:rFonts w:asciiTheme="minorHAnsi" w:hAnsiTheme="minorHAnsi"/>
          <w:sz w:val="16"/>
          <w:szCs w:val="16"/>
        </w:rPr>
      </w:pPr>
    </w:p>
  </w:footnote>
  <w:footnote w:id="19">
    <w:p w14:paraId="437FB5C7" w14:textId="77777777" w:rsidR="008115D2" w:rsidRPr="008115D2" w:rsidRDefault="008115D2" w:rsidP="008115D2">
      <w:pPr>
        <w:pStyle w:val="af2"/>
        <w:jc w:val="both"/>
        <w:rPr>
          <w:rFonts w:ascii="Times New Roman" w:hAnsi="Times New Roman"/>
          <w:i/>
          <w:color w:val="FF0000"/>
          <w:sz w:val="16"/>
          <w:szCs w:val="16"/>
          <w:vertAlign w:val="superscript"/>
        </w:rPr>
      </w:pPr>
      <w:r w:rsidRPr="008115D2">
        <w:rPr>
          <w:rStyle w:val="af6"/>
          <w:sz w:val="16"/>
          <w:szCs w:val="16"/>
        </w:rPr>
        <w:t>*</w:t>
      </w:r>
      <w:r w:rsidRPr="008115D2">
        <w:rPr>
          <w:sz w:val="16"/>
          <w:szCs w:val="16"/>
        </w:rPr>
        <w:t xml:space="preserve"> </w:t>
      </w:r>
      <w:r w:rsidRPr="008115D2">
        <w:rPr>
          <w:rFonts w:ascii="GHEA Grapalat" w:hAnsi="GHEA Grapalat"/>
          <w:i/>
          <w:sz w:val="16"/>
          <w:szCs w:val="16"/>
        </w:rPr>
        <w:t>Заполняется секретарем Комиссии до опубликования приглашения в бюллетене.</w:t>
      </w:r>
    </w:p>
    <w:p w14:paraId="156D6ABD" w14:textId="77777777" w:rsidR="008115D2" w:rsidRPr="008115D2" w:rsidRDefault="008115D2" w:rsidP="008115D2">
      <w:pPr>
        <w:pStyle w:val="af2"/>
        <w:jc w:val="both"/>
        <w:rPr>
          <w:rFonts w:ascii="GHEA Grapalat" w:hAnsi="GHEA Grapalat"/>
          <w:i/>
          <w:sz w:val="16"/>
          <w:szCs w:val="16"/>
        </w:rPr>
      </w:pPr>
      <w:r w:rsidRPr="008115D2">
        <w:rPr>
          <w:rFonts w:ascii="GHEA Grapalat" w:hAnsi="GHEA Grapalat"/>
          <w:i/>
          <w:sz w:val="16"/>
          <w:szCs w:val="16"/>
          <w:vertAlign w:val="superscript"/>
        </w:rPr>
        <w:t>15.1</w:t>
      </w:r>
      <w:r w:rsidRPr="008115D2">
        <w:rPr>
          <w:rFonts w:ascii="GHEA Grapalat" w:hAnsi="GHEA Grapalat"/>
          <w:i/>
          <w:sz w:val="16"/>
          <w:szCs w:val="16"/>
        </w:rPr>
        <w:t xml:space="preserve"> Если предметом закупки является оказание услуг по техническому надзору за выполнением строительных программ, то после слова </w:t>
      </w:r>
      <w:r w:rsidRPr="008115D2">
        <w:rPr>
          <w:rFonts w:ascii="GHEA Grapalat" w:hAnsi="GHEA Grapalat"/>
          <w:sz w:val="16"/>
          <w:szCs w:val="16"/>
        </w:rPr>
        <w:t>"</w:t>
      </w:r>
      <w:r w:rsidRPr="008115D2">
        <w:rPr>
          <w:rFonts w:ascii="GHEA Grapalat" w:hAnsi="GHEA Grapalat"/>
          <w:i/>
          <w:sz w:val="16"/>
          <w:szCs w:val="16"/>
        </w:rPr>
        <w:t>в соответствии с</w:t>
      </w:r>
      <w:r w:rsidRPr="008115D2">
        <w:rPr>
          <w:rFonts w:ascii="GHEA Grapalat" w:hAnsi="GHEA Grapalat"/>
          <w:sz w:val="16"/>
          <w:szCs w:val="16"/>
        </w:rPr>
        <w:t>"</w:t>
      </w:r>
      <w:r w:rsidRPr="008115D2">
        <w:rPr>
          <w:rFonts w:ascii="GHEA Grapalat" w:hAnsi="GHEA Grapalat"/>
          <w:i/>
          <w:sz w:val="16"/>
          <w:szCs w:val="16"/>
        </w:rPr>
        <w:t xml:space="preserve"> дополняется словами </w:t>
      </w:r>
      <w:r w:rsidRPr="008115D2">
        <w:rPr>
          <w:rFonts w:ascii="GHEA Grapalat" w:hAnsi="GHEA Grapalat"/>
          <w:sz w:val="16"/>
          <w:szCs w:val="16"/>
        </w:rPr>
        <w:t>"</w:t>
      </w:r>
      <w:r w:rsidRPr="008115D2">
        <w:rPr>
          <w:rFonts w:ascii="GHEA Grapalat" w:hAnsi="GHEA Grapalat"/>
          <w:i/>
          <w:sz w:val="16"/>
          <w:szCs w:val="16"/>
        </w:rPr>
        <w:t xml:space="preserve">градостроительной нормативно-технической и утвержденной проектно-сметной документацией и </w:t>
      </w:r>
      <w:r w:rsidRPr="008115D2">
        <w:rPr>
          <w:rFonts w:ascii="GHEA Grapalat" w:hAnsi="GHEA Grapalat"/>
          <w:sz w:val="16"/>
          <w:szCs w:val="16"/>
        </w:rPr>
        <w:t>"</w:t>
      </w:r>
    </w:p>
    <w:p w14:paraId="7BCE78E3" w14:textId="77777777" w:rsidR="008115D2" w:rsidRPr="008115D2" w:rsidRDefault="008115D2" w:rsidP="008115D2">
      <w:pPr>
        <w:jc w:val="both"/>
        <w:rPr>
          <w:rFonts w:ascii="GHEA Grapalat" w:hAnsi="GHEA Grapalat"/>
          <w:sz w:val="16"/>
          <w:szCs w:val="16"/>
          <w:lang w:val="hy-AM"/>
        </w:rPr>
      </w:pPr>
      <w:r w:rsidRPr="008115D2">
        <w:rPr>
          <w:rFonts w:ascii="GHEA Grapalat" w:hAnsi="GHEA Grapalat"/>
          <w:b/>
          <w:sz w:val="16"/>
          <w:szCs w:val="16"/>
          <w:vertAlign w:val="superscript"/>
          <w:lang w:val="hy-AM"/>
        </w:rPr>
        <w:t>15.</w:t>
      </w:r>
      <w:r w:rsidRPr="008115D2">
        <w:rPr>
          <w:rFonts w:ascii="GHEA Grapalat" w:hAnsi="GHEA Grapalat"/>
          <w:b/>
          <w:sz w:val="16"/>
          <w:szCs w:val="16"/>
          <w:vertAlign w:val="superscript"/>
        </w:rPr>
        <w:t>2</w:t>
      </w:r>
      <w:r w:rsidRPr="008115D2">
        <w:rPr>
          <w:rFonts w:ascii="GHEA Grapalat" w:hAnsi="GHEA Grapalat"/>
          <w:b/>
          <w:sz w:val="16"/>
          <w:szCs w:val="16"/>
        </w:rPr>
        <w:t xml:space="preserve"> </w:t>
      </w:r>
      <w:r w:rsidRPr="008115D2">
        <w:rPr>
          <w:rFonts w:ascii="GHEA Grapalat" w:hAnsi="GHEA Grapalat"/>
          <w:i/>
          <w:sz w:val="16"/>
          <w:szCs w:val="16"/>
        </w:rPr>
        <w:t xml:space="preserve">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w:t>
      </w:r>
      <w:proofErr w:type="spellStart"/>
      <w:r w:rsidRPr="008115D2">
        <w:rPr>
          <w:rFonts w:ascii="GHEA Grapalat" w:hAnsi="GHEA Grapalat"/>
          <w:i/>
          <w:sz w:val="16"/>
          <w:szCs w:val="16"/>
        </w:rPr>
        <w:t>предусмотренней</w:t>
      </w:r>
      <w:proofErr w:type="spellEnd"/>
      <w:r w:rsidRPr="008115D2">
        <w:rPr>
          <w:rFonts w:ascii="GHEA Grapalat" w:hAnsi="GHEA Grapalat"/>
          <w:i/>
          <w:sz w:val="16"/>
          <w:szCs w:val="16"/>
        </w:rPr>
        <w:t xml:space="preserve"> пунктом 5.3 договора»</w:t>
      </w:r>
    </w:p>
    <w:p w14:paraId="21A4872A" w14:textId="77777777" w:rsidR="008115D2" w:rsidRPr="008115D2" w:rsidRDefault="008115D2" w:rsidP="008115D2">
      <w:pPr>
        <w:pStyle w:val="af2"/>
        <w:jc w:val="both"/>
        <w:rPr>
          <w:rFonts w:asciiTheme="minorHAnsi" w:hAnsiTheme="minorHAnsi"/>
          <w:lang w:val="hy-AM"/>
        </w:rPr>
      </w:pPr>
    </w:p>
  </w:footnote>
  <w:footnote w:id="20">
    <w:p w14:paraId="16CC81A7" w14:textId="77777777" w:rsidR="008B7AAE" w:rsidRPr="002A7C6E" w:rsidRDefault="008B7AAE" w:rsidP="005A1ECB">
      <w:pPr>
        <w:pStyle w:val="af2"/>
        <w:jc w:val="both"/>
        <w:rPr>
          <w:rFonts w:ascii="GHEA Grapalat" w:hAnsi="GHEA Grapalat"/>
        </w:rPr>
      </w:pPr>
      <w:r>
        <w:rPr>
          <w:rStyle w:val="af6"/>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14:paraId="3E968EC1" w14:textId="77777777" w:rsidR="008B7AAE" w:rsidRPr="00D81E0E" w:rsidRDefault="008B7AAE" w:rsidP="005A1ECB">
      <w:pPr>
        <w:pStyle w:val="af2"/>
        <w:jc w:val="both"/>
        <w:rPr>
          <w:rFonts w:ascii="GHEA Grapalat" w:hAnsi="GHEA Grapalat"/>
          <w:i/>
        </w:rPr>
      </w:pPr>
      <w:r w:rsidRPr="008E54F0">
        <w:rPr>
          <w:rFonts w:ascii="GHEA Grapalat" w:hAnsi="GHEA Grapalat"/>
          <w:i/>
          <w:vertAlign w:val="superscript"/>
        </w:rPr>
        <w:t>16.1</w:t>
      </w:r>
      <w:r w:rsidRPr="00D81E0E">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p>
  </w:footnote>
  <w:footnote w:id="21">
    <w:p w14:paraId="30EF4699" w14:textId="77777777" w:rsidR="008B7AAE" w:rsidRPr="006F5F33" w:rsidRDefault="008B7AAE"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22">
    <w:p w14:paraId="6674362B" w14:textId="77777777" w:rsidR="008B7AAE" w:rsidRPr="006F5F33" w:rsidRDefault="008B7AAE" w:rsidP="003B2F27">
      <w:pPr>
        <w:pStyle w:val="af2"/>
        <w:jc w:val="both"/>
        <w:rPr>
          <w:rFonts w:ascii="GHEA Grapalat" w:hAnsi="GHEA Grapalat"/>
        </w:rPr>
      </w:pPr>
      <w:r>
        <w:rPr>
          <w:rStyle w:val="af6"/>
        </w:rPr>
        <w:t>18</w:t>
      </w:r>
      <w:r w:rsidRPr="006F5F33">
        <w:rPr>
          <w:rFonts w:ascii="GHEA Grapalat" w:hAnsi="GHEA Grapalat"/>
        </w:rPr>
        <w:t xml:space="preserve"> </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23">
    <w:p w14:paraId="134F009E" w14:textId="77777777" w:rsidR="008B7AAE" w:rsidRPr="00EB336B" w:rsidRDefault="008B7AAE" w:rsidP="009919C6">
      <w:pPr>
        <w:pStyle w:val="af2"/>
        <w:widowControl w:val="0"/>
        <w:jc w:val="both"/>
        <w:rPr>
          <w:rFonts w:ascii="GHEA Grapalat" w:hAnsi="GHEA Grapalat"/>
          <w:sz w:val="18"/>
          <w:szCs w:val="18"/>
          <w:lang w:val="hy-AM"/>
        </w:rPr>
      </w:pPr>
      <w:r w:rsidRPr="009B7BE7">
        <w:rPr>
          <w:rFonts w:asciiTheme="minorHAnsi" w:hAnsiTheme="minorHAnsi"/>
          <w:vertAlign w:val="superscript"/>
        </w:rPr>
        <w:t>18.1</w:t>
      </w:r>
      <w:r>
        <w:rPr>
          <w:rFonts w:asciiTheme="minorHAnsi" w:hAnsiTheme="minorHAnsi"/>
          <w:vertAlign w:val="superscript"/>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58D75D93" w14:textId="77777777" w:rsidR="008B7AAE" w:rsidRDefault="008B7AAE" w:rsidP="003B2F27">
      <w:pPr>
        <w:pStyle w:val="af2"/>
        <w:rPr>
          <w:rFonts w:asciiTheme="minorHAnsi" w:hAnsiTheme="minorHAnsi"/>
        </w:rPr>
      </w:pPr>
    </w:p>
    <w:p w14:paraId="592DC8BC" w14:textId="77777777" w:rsidR="008B7AAE" w:rsidRPr="008F6EF8" w:rsidRDefault="008B7AAE" w:rsidP="003B2F27">
      <w:pPr>
        <w:pStyle w:val="af2"/>
        <w:rPr>
          <w:rFonts w:asciiTheme="minorHAnsi" w:hAnsiTheme="minorHAnsi"/>
        </w:rPr>
      </w:pPr>
      <w:r>
        <w:rPr>
          <w:rStyle w:val="af6"/>
        </w:rPr>
        <w:t>19</w:t>
      </w:r>
      <w:r>
        <w:t xml:space="preserve"> </w:t>
      </w:r>
      <w:r w:rsidRPr="00A63E72">
        <w:rPr>
          <w:rFonts w:ascii="GHEA Grapalat" w:hAnsi="GHEA Grapalat"/>
          <w:i/>
        </w:rPr>
        <w:t>Абзац исключается, если услуги не являются услугами по ремонту автомобилей, устройств и оборудования</w:t>
      </w:r>
    </w:p>
    <w:p w14:paraId="4C7AC98F" w14:textId="77777777" w:rsidR="008B7AAE" w:rsidRPr="00576D9C" w:rsidRDefault="008B7AAE" w:rsidP="003B2F27">
      <w:pPr>
        <w:pStyle w:val="af2"/>
        <w:rPr>
          <w:rFonts w:asciiTheme="minorHAnsi" w:hAnsiTheme="minorHAnsi"/>
        </w:rPr>
      </w:pPr>
    </w:p>
  </w:footnote>
  <w:footnote w:id="24">
    <w:p w14:paraId="1D93570E" w14:textId="77777777" w:rsidR="008B7AAE" w:rsidRPr="00892F7F" w:rsidRDefault="008B7AAE" w:rsidP="003B2F27">
      <w:pPr>
        <w:pStyle w:val="af2"/>
        <w:jc w:val="both"/>
        <w:rPr>
          <w:rFonts w:ascii="GHEA Grapalat" w:hAnsi="GHEA Grapalat"/>
          <w:i/>
        </w:rPr>
      </w:pPr>
      <w:r>
        <w:rPr>
          <w:rStyle w:val="af6"/>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14:paraId="387F8156" w14:textId="77777777" w:rsidR="008B7AAE" w:rsidRPr="0013046C" w:rsidRDefault="008B7AAE" w:rsidP="003B2F27">
      <w:pPr>
        <w:pStyle w:val="af2"/>
        <w:jc w:val="both"/>
        <w:rPr>
          <w:rFonts w:ascii="GHEA Grapalat" w:hAnsi="GHEA Grapalat"/>
          <w:i/>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14:paraId="0E91A480" w14:textId="77777777" w:rsidR="008B7AAE" w:rsidRPr="0013046C" w:rsidRDefault="008B7AAE" w:rsidP="0067463A">
      <w:pPr>
        <w:pStyle w:val="af2"/>
        <w:jc w:val="both"/>
        <w:rPr>
          <w:rFonts w:ascii="GHEA Grapalat" w:hAnsi="GHEA Grapalat"/>
          <w:i/>
        </w:rPr>
      </w:pPr>
      <w:r w:rsidRPr="001C5541">
        <w:rPr>
          <w:rFonts w:ascii="GHEA Grapalat" w:hAnsi="GHEA Grapalat"/>
          <w:i/>
          <w:vertAlign w:val="superscript"/>
        </w:rPr>
        <w:t>20.1</w:t>
      </w:r>
      <w:r w:rsidRPr="0013046C">
        <w:rPr>
          <w:rFonts w:ascii="GHEA Grapalat" w:hAnsi="GHEA Grapalat"/>
          <w:i/>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04607754" w14:textId="77777777" w:rsidR="008B7AAE" w:rsidRPr="006F5F33" w:rsidRDefault="008B7AAE" w:rsidP="0067463A">
      <w:pPr>
        <w:pStyle w:val="af2"/>
        <w:jc w:val="both"/>
        <w:rPr>
          <w:rFonts w:ascii="GHEA Grapalat" w:hAnsi="GHEA Grapalat"/>
          <w:lang w:val="hy-AM"/>
        </w:rPr>
      </w:pPr>
      <w:r w:rsidRPr="006F5F33">
        <w:rPr>
          <w:rFonts w:ascii="GHEA Grapalat" w:hAnsi="GHEA Grapalat"/>
          <w:i/>
        </w:rPr>
        <w:t>.</w:t>
      </w:r>
    </w:p>
    <w:tbl>
      <w:tblPr>
        <w:tblStyle w:val="afe"/>
        <w:tblW w:w="0" w:type="auto"/>
        <w:tblLook w:val="04A0" w:firstRow="1" w:lastRow="0" w:firstColumn="1" w:lastColumn="0" w:noHBand="0" w:noVBand="1"/>
      </w:tblPr>
      <w:tblGrid>
        <w:gridCol w:w="2631"/>
        <w:gridCol w:w="2631"/>
        <w:gridCol w:w="2632"/>
      </w:tblGrid>
      <w:tr w:rsidR="008B7AAE" w:rsidRPr="00552B23" w14:paraId="261B5A71" w14:textId="77777777" w:rsidTr="00E3441C">
        <w:tc>
          <w:tcPr>
            <w:tcW w:w="2631" w:type="dxa"/>
          </w:tcPr>
          <w:p w14:paraId="03CE872B" w14:textId="77777777" w:rsidR="008B7AAE" w:rsidRPr="00552B23" w:rsidRDefault="008B7AAE" w:rsidP="00E3441C">
            <w:pPr>
              <w:pStyle w:val="af4"/>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25243232" w14:textId="77777777" w:rsidR="008B7AAE" w:rsidRPr="0067463A" w:rsidRDefault="008B7AAE" w:rsidP="00E3441C">
            <w:pPr>
              <w:pStyle w:val="af4"/>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cs="Sylfaen"/>
                <w:i/>
                <w:sz w:val="16"/>
                <w:szCs w:val="16"/>
                <w:u w:val="single"/>
                <w:lang w:val="hy-AM"/>
              </w:rPr>
              <w:t>Нарушение</w:t>
            </w:r>
          </w:p>
        </w:tc>
        <w:tc>
          <w:tcPr>
            <w:tcW w:w="2632" w:type="dxa"/>
          </w:tcPr>
          <w:p w14:paraId="78A67D21" w14:textId="77777777" w:rsidR="008B7AAE" w:rsidRPr="0067463A" w:rsidRDefault="008B7AAE" w:rsidP="00E3441C">
            <w:pPr>
              <w:pStyle w:val="af4"/>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i/>
                <w:sz w:val="16"/>
                <w:szCs w:val="16"/>
                <w:u w:val="single"/>
                <w:lang w:val="en-US"/>
              </w:rPr>
              <w:t>О</w:t>
            </w:r>
            <w:proofErr w:type="spellStart"/>
            <w:r w:rsidRPr="0067463A">
              <w:rPr>
                <w:rFonts w:ascii="GHEA Grapalat" w:hAnsi="GHEA Grapalat"/>
                <w:i/>
                <w:sz w:val="16"/>
                <w:szCs w:val="16"/>
                <w:u w:val="single"/>
              </w:rPr>
              <w:t>тветственност</w:t>
            </w:r>
            <w:proofErr w:type="spellEnd"/>
            <w:r w:rsidRPr="0067463A">
              <w:rPr>
                <w:rFonts w:ascii="GHEA Grapalat" w:hAnsi="GHEA Grapalat"/>
                <w:i/>
                <w:sz w:val="16"/>
                <w:szCs w:val="16"/>
                <w:u w:val="single"/>
                <w:lang w:val="en-US"/>
              </w:rPr>
              <w:t>ь</w:t>
            </w:r>
          </w:p>
        </w:tc>
      </w:tr>
      <w:tr w:rsidR="008B7AAE" w:rsidRPr="00552B23" w14:paraId="15FE7638" w14:textId="77777777" w:rsidTr="00E3441C">
        <w:tc>
          <w:tcPr>
            <w:tcW w:w="2631" w:type="dxa"/>
          </w:tcPr>
          <w:p w14:paraId="026979D8" w14:textId="77777777" w:rsidR="008B7AAE" w:rsidRPr="00552B23" w:rsidRDefault="008B7AAE" w:rsidP="00E3441C">
            <w:pPr>
              <w:pStyle w:val="af4"/>
              <w:spacing w:before="0" w:beforeAutospacing="0" w:after="0" w:afterAutospacing="0" w:line="360" w:lineRule="auto"/>
              <w:jc w:val="center"/>
              <w:rPr>
                <w:rFonts w:ascii="GHEA Grapalat" w:hAnsi="GHEA Grapalat"/>
                <w:i/>
                <w:sz w:val="16"/>
              </w:rPr>
            </w:pPr>
          </w:p>
        </w:tc>
        <w:tc>
          <w:tcPr>
            <w:tcW w:w="2631" w:type="dxa"/>
          </w:tcPr>
          <w:p w14:paraId="23741050" w14:textId="77777777" w:rsidR="008B7AAE" w:rsidRPr="00552B23" w:rsidRDefault="008B7AAE" w:rsidP="00E3441C">
            <w:pPr>
              <w:pStyle w:val="af4"/>
              <w:spacing w:before="0" w:beforeAutospacing="0" w:after="0" w:afterAutospacing="0" w:line="360" w:lineRule="auto"/>
              <w:jc w:val="center"/>
              <w:rPr>
                <w:rFonts w:ascii="GHEA Grapalat" w:hAnsi="GHEA Grapalat"/>
                <w:i/>
                <w:sz w:val="16"/>
              </w:rPr>
            </w:pPr>
          </w:p>
        </w:tc>
        <w:tc>
          <w:tcPr>
            <w:tcW w:w="2632" w:type="dxa"/>
          </w:tcPr>
          <w:p w14:paraId="36A2936C" w14:textId="77777777" w:rsidR="008B7AAE" w:rsidRPr="00552B23" w:rsidRDefault="008B7AAE" w:rsidP="00E3441C">
            <w:pPr>
              <w:pStyle w:val="af4"/>
              <w:spacing w:before="0" w:beforeAutospacing="0" w:after="0" w:afterAutospacing="0" w:line="360" w:lineRule="auto"/>
              <w:jc w:val="center"/>
              <w:rPr>
                <w:rFonts w:ascii="GHEA Grapalat" w:hAnsi="GHEA Grapalat"/>
                <w:i/>
                <w:sz w:val="16"/>
              </w:rPr>
            </w:pPr>
          </w:p>
        </w:tc>
      </w:tr>
      <w:tr w:rsidR="008B7AAE" w:rsidRPr="00552B23" w14:paraId="678A6F77" w14:textId="77777777" w:rsidTr="00E3441C">
        <w:tc>
          <w:tcPr>
            <w:tcW w:w="2631" w:type="dxa"/>
          </w:tcPr>
          <w:p w14:paraId="5E0A0FF8" w14:textId="77777777" w:rsidR="008B7AAE" w:rsidRPr="00552B23" w:rsidRDefault="008B7AAE" w:rsidP="00E3441C">
            <w:pPr>
              <w:pStyle w:val="af4"/>
              <w:spacing w:before="0" w:beforeAutospacing="0" w:after="0" w:afterAutospacing="0" w:line="360" w:lineRule="auto"/>
              <w:jc w:val="center"/>
              <w:rPr>
                <w:rFonts w:ascii="GHEA Grapalat" w:hAnsi="GHEA Grapalat"/>
                <w:i/>
                <w:sz w:val="16"/>
              </w:rPr>
            </w:pPr>
          </w:p>
        </w:tc>
        <w:tc>
          <w:tcPr>
            <w:tcW w:w="2631" w:type="dxa"/>
          </w:tcPr>
          <w:p w14:paraId="43137DD4" w14:textId="77777777" w:rsidR="008B7AAE" w:rsidRPr="00552B23" w:rsidRDefault="008B7AAE" w:rsidP="00E3441C">
            <w:pPr>
              <w:pStyle w:val="af4"/>
              <w:spacing w:before="0" w:beforeAutospacing="0" w:after="0" w:afterAutospacing="0" w:line="360" w:lineRule="auto"/>
              <w:jc w:val="center"/>
              <w:rPr>
                <w:rFonts w:ascii="GHEA Grapalat" w:hAnsi="GHEA Grapalat"/>
                <w:i/>
                <w:sz w:val="16"/>
              </w:rPr>
            </w:pPr>
          </w:p>
        </w:tc>
        <w:tc>
          <w:tcPr>
            <w:tcW w:w="2632" w:type="dxa"/>
          </w:tcPr>
          <w:p w14:paraId="5DCEF499" w14:textId="77777777" w:rsidR="008B7AAE" w:rsidRPr="00552B23" w:rsidRDefault="008B7AAE" w:rsidP="00E3441C">
            <w:pPr>
              <w:pStyle w:val="af4"/>
              <w:spacing w:before="0" w:beforeAutospacing="0" w:after="0" w:afterAutospacing="0" w:line="360" w:lineRule="auto"/>
              <w:jc w:val="center"/>
              <w:rPr>
                <w:rFonts w:ascii="GHEA Grapalat" w:hAnsi="GHEA Grapalat"/>
                <w:i/>
                <w:sz w:val="16"/>
              </w:rPr>
            </w:pPr>
          </w:p>
        </w:tc>
      </w:tr>
      <w:tr w:rsidR="008B7AAE" w:rsidRPr="00552B23" w14:paraId="02FBE3CD" w14:textId="77777777" w:rsidTr="00E3441C">
        <w:tc>
          <w:tcPr>
            <w:tcW w:w="2631" w:type="dxa"/>
          </w:tcPr>
          <w:p w14:paraId="44E318EC" w14:textId="77777777" w:rsidR="008B7AAE" w:rsidRPr="00552B23" w:rsidRDefault="008B7AAE" w:rsidP="00E3441C">
            <w:pPr>
              <w:pStyle w:val="af4"/>
              <w:spacing w:before="0" w:beforeAutospacing="0" w:after="0" w:afterAutospacing="0" w:line="360" w:lineRule="auto"/>
              <w:jc w:val="center"/>
              <w:rPr>
                <w:rFonts w:ascii="GHEA Grapalat" w:hAnsi="GHEA Grapalat"/>
                <w:i/>
                <w:sz w:val="16"/>
              </w:rPr>
            </w:pPr>
          </w:p>
        </w:tc>
        <w:tc>
          <w:tcPr>
            <w:tcW w:w="2631" w:type="dxa"/>
          </w:tcPr>
          <w:p w14:paraId="573FF6C4" w14:textId="77777777" w:rsidR="008B7AAE" w:rsidRPr="00552B23" w:rsidRDefault="008B7AAE" w:rsidP="00E3441C">
            <w:pPr>
              <w:pStyle w:val="af4"/>
              <w:spacing w:before="0" w:beforeAutospacing="0" w:after="0" w:afterAutospacing="0" w:line="360" w:lineRule="auto"/>
              <w:jc w:val="center"/>
              <w:rPr>
                <w:rFonts w:ascii="GHEA Grapalat" w:hAnsi="GHEA Grapalat"/>
                <w:i/>
                <w:sz w:val="16"/>
              </w:rPr>
            </w:pPr>
          </w:p>
        </w:tc>
        <w:tc>
          <w:tcPr>
            <w:tcW w:w="2632" w:type="dxa"/>
          </w:tcPr>
          <w:p w14:paraId="4BEA9FA9" w14:textId="77777777" w:rsidR="008B7AAE" w:rsidRPr="00552B23" w:rsidRDefault="008B7AAE" w:rsidP="00E3441C">
            <w:pPr>
              <w:pStyle w:val="af4"/>
              <w:spacing w:before="0" w:beforeAutospacing="0" w:after="0" w:afterAutospacing="0" w:line="360" w:lineRule="auto"/>
              <w:jc w:val="center"/>
              <w:rPr>
                <w:rFonts w:ascii="GHEA Grapalat" w:hAnsi="GHEA Grapalat"/>
                <w:i/>
                <w:sz w:val="16"/>
              </w:rPr>
            </w:pPr>
          </w:p>
        </w:tc>
      </w:tr>
      <w:tr w:rsidR="008B7AAE" w:rsidRPr="00552B23" w14:paraId="6A5264B9" w14:textId="77777777" w:rsidTr="00E3441C">
        <w:tc>
          <w:tcPr>
            <w:tcW w:w="2631" w:type="dxa"/>
          </w:tcPr>
          <w:p w14:paraId="145ED4F1" w14:textId="77777777" w:rsidR="008B7AAE" w:rsidRPr="00552B23" w:rsidRDefault="008B7AAE" w:rsidP="00E3441C">
            <w:pPr>
              <w:pStyle w:val="af4"/>
              <w:spacing w:before="0" w:beforeAutospacing="0" w:after="0" w:afterAutospacing="0" w:line="360" w:lineRule="auto"/>
              <w:jc w:val="center"/>
              <w:rPr>
                <w:rFonts w:ascii="GHEA Grapalat" w:hAnsi="GHEA Grapalat"/>
                <w:i/>
                <w:sz w:val="16"/>
              </w:rPr>
            </w:pPr>
          </w:p>
        </w:tc>
        <w:tc>
          <w:tcPr>
            <w:tcW w:w="2631" w:type="dxa"/>
          </w:tcPr>
          <w:p w14:paraId="151BCE23" w14:textId="77777777" w:rsidR="008B7AAE" w:rsidRPr="00552B23" w:rsidRDefault="008B7AAE" w:rsidP="00E3441C">
            <w:pPr>
              <w:pStyle w:val="af4"/>
              <w:spacing w:before="0" w:beforeAutospacing="0" w:after="0" w:afterAutospacing="0" w:line="360" w:lineRule="auto"/>
              <w:jc w:val="center"/>
              <w:rPr>
                <w:rFonts w:ascii="GHEA Grapalat" w:hAnsi="GHEA Grapalat"/>
                <w:i/>
                <w:sz w:val="16"/>
              </w:rPr>
            </w:pPr>
          </w:p>
        </w:tc>
        <w:tc>
          <w:tcPr>
            <w:tcW w:w="2632" w:type="dxa"/>
          </w:tcPr>
          <w:p w14:paraId="66BFE21D" w14:textId="77777777" w:rsidR="008B7AAE" w:rsidRPr="00552B23" w:rsidRDefault="008B7AAE" w:rsidP="00E3441C">
            <w:pPr>
              <w:pStyle w:val="af4"/>
              <w:spacing w:before="0" w:beforeAutospacing="0" w:after="0" w:afterAutospacing="0" w:line="360" w:lineRule="auto"/>
              <w:jc w:val="center"/>
              <w:rPr>
                <w:rFonts w:ascii="GHEA Grapalat" w:hAnsi="GHEA Grapalat"/>
                <w:i/>
                <w:sz w:val="16"/>
              </w:rPr>
            </w:pPr>
          </w:p>
        </w:tc>
      </w:tr>
    </w:tbl>
    <w:p w14:paraId="75EF0683" w14:textId="77777777" w:rsidR="008B7AAE" w:rsidRPr="006F5F33" w:rsidRDefault="008B7AAE" w:rsidP="003B2F27">
      <w:pPr>
        <w:pStyle w:val="af2"/>
        <w:jc w:val="both"/>
        <w:rPr>
          <w:rFonts w:ascii="GHEA Grapalat" w:hAnsi="GHEA Grapalat"/>
          <w:lang w:val="hy-AM"/>
        </w:rPr>
      </w:pPr>
      <w:r w:rsidRPr="00A144D9">
        <w:rPr>
          <w:rFonts w:ascii="GHEA Grapalat" w:hAnsi="GHEA Grapalat"/>
          <w:i/>
          <w:lang w:val="hy-AM"/>
        </w:rPr>
        <w:t>...» а в пункте 5.4 цифры "5.2 и 5.3" заменяются цифрами " 5.2, 5.3 и 5.5.1"</w:t>
      </w:r>
      <w:r w:rsidRPr="006F5F33">
        <w:rPr>
          <w:rFonts w:ascii="GHEA Grapalat" w:hAnsi="GHEA Grapalat"/>
          <w:i/>
        </w:rPr>
        <w:t>.</w:t>
      </w:r>
    </w:p>
    <w:p w14:paraId="6DD9D2B6" w14:textId="77777777" w:rsidR="008B7AAE" w:rsidRPr="00576D9C" w:rsidRDefault="008B7AAE" w:rsidP="003B2F27">
      <w:pPr>
        <w:pStyle w:val="af2"/>
        <w:jc w:val="both"/>
        <w:rPr>
          <w:rFonts w:ascii="GHEA Grapalat" w:hAnsi="GHEA Grapalat"/>
          <w:lang w:val="hy-AM"/>
        </w:rPr>
      </w:pPr>
    </w:p>
  </w:footnote>
  <w:footnote w:id="25">
    <w:p w14:paraId="58758B86" w14:textId="77777777" w:rsidR="008B7AAE" w:rsidRDefault="008B7AAE" w:rsidP="003B2F27">
      <w:pPr>
        <w:pStyle w:val="af2"/>
        <w:jc w:val="both"/>
        <w:rPr>
          <w:rFonts w:ascii="GHEA Grapalat" w:hAnsi="GHEA Grapalat"/>
          <w:i/>
          <w:lang w:val="hy-AM"/>
        </w:rPr>
      </w:pPr>
      <w:r>
        <w:rPr>
          <w:rStyle w:val="af6"/>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3E09F42D" w14:textId="77777777" w:rsidR="00785BA2" w:rsidRDefault="00785BA2" w:rsidP="003B2F27">
      <w:pPr>
        <w:pStyle w:val="af2"/>
        <w:jc w:val="both"/>
        <w:rPr>
          <w:rFonts w:ascii="GHEA Grapalat" w:hAnsi="GHEA Grapalat"/>
          <w:i/>
          <w:lang w:val="hy-AM"/>
        </w:rPr>
      </w:pPr>
    </w:p>
    <w:p w14:paraId="75BF4335" w14:textId="77777777" w:rsidR="00785BA2" w:rsidRPr="00785BA2" w:rsidRDefault="00785BA2" w:rsidP="003B2F27">
      <w:pPr>
        <w:pStyle w:val="af2"/>
        <w:jc w:val="both"/>
        <w:rPr>
          <w:rFonts w:ascii="GHEA Grapalat" w:hAnsi="GHEA Grapalat"/>
          <w:lang w:val="hy-AM"/>
        </w:rPr>
      </w:pPr>
    </w:p>
  </w:footnote>
  <w:footnote w:id="26">
    <w:p w14:paraId="307673D0" w14:textId="77777777" w:rsidR="008B7AAE" w:rsidRPr="006F5F33" w:rsidRDefault="008B7AAE"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7">
    <w:p w14:paraId="4B45CE20" w14:textId="77777777" w:rsidR="008B7AAE" w:rsidRPr="006F5F33" w:rsidRDefault="008B7AAE"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8">
    <w:p w14:paraId="50017A1D" w14:textId="77777777" w:rsidR="008B7AAE" w:rsidRPr="00D658AD" w:rsidRDefault="008B7AAE" w:rsidP="003B2F27">
      <w:pPr>
        <w:pStyle w:val="af2"/>
        <w:jc w:val="both"/>
        <w:rPr>
          <w:sz w:val="16"/>
          <w:szCs w:val="16"/>
        </w:rPr>
      </w:pPr>
      <w:r w:rsidRPr="00D658AD">
        <w:rPr>
          <w:rStyle w:val="af6"/>
          <w:sz w:val="16"/>
          <w:szCs w:val="16"/>
        </w:rPr>
        <w:t>*</w:t>
      </w:r>
      <w:r w:rsidRPr="00D658AD">
        <w:rPr>
          <w:rFonts w:ascii="GHEA Grapalat" w:eastAsiaTheme="minorEastAsia" w:hAnsi="GHEA Grapalat" w:cstheme="minorBidi"/>
          <w:i/>
          <w:sz w:val="16"/>
          <w:szCs w:val="16"/>
          <w:lang w:eastAsia="en-US" w:bidi="ar-SA"/>
        </w:rPr>
        <w:t xml:space="preserve">Срок оказания услуг, а в случае поэтапного оказания </w:t>
      </w:r>
      <w:proofErr w:type="spellStart"/>
      <w:r w:rsidRPr="00D658AD">
        <w:rPr>
          <w:rFonts w:ascii="GHEA Grapalat" w:eastAsiaTheme="minorEastAsia" w:hAnsi="GHEA Grapalat" w:cstheme="minorBidi"/>
          <w:i/>
          <w:sz w:val="16"/>
          <w:szCs w:val="16"/>
          <w:lang w:eastAsia="en-US" w:bidi="ar-SA"/>
        </w:rPr>
        <w:t>ускуг</w:t>
      </w:r>
      <w:proofErr w:type="spellEnd"/>
      <w:r w:rsidRPr="00D658AD">
        <w:rPr>
          <w:rFonts w:ascii="GHEA Grapalat" w:eastAsiaTheme="minorEastAsia" w:hAnsi="GHEA Grapalat" w:cstheme="minorBidi"/>
          <w:i/>
          <w:sz w:val="16"/>
          <w:szCs w:val="16"/>
          <w:lang w:eastAsia="en-US" w:bidi="ar-SA"/>
        </w:rPr>
        <w:t xml:space="preserve">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D658AD">
        <w:rPr>
          <w:rFonts w:ascii="GHEA Grapalat" w:hAnsi="GHEA Grapalat"/>
          <w:i/>
          <w:sz w:val="16"/>
          <w:szCs w:val="16"/>
        </w:rPr>
        <w:t>.</w:t>
      </w:r>
    </w:p>
  </w:footnote>
  <w:footnote w:id="29">
    <w:p w14:paraId="63B6983A" w14:textId="77777777" w:rsidR="008B7AAE" w:rsidRPr="00D658AD" w:rsidRDefault="008B7AAE" w:rsidP="003B2F27">
      <w:pPr>
        <w:pStyle w:val="af2"/>
        <w:jc w:val="both"/>
        <w:rPr>
          <w:sz w:val="16"/>
          <w:szCs w:val="16"/>
        </w:rPr>
      </w:pPr>
      <w:r w:rsidRPr="00D658AD">
        <w:rPr>
          <w:rStyle w:val="af6"/>
          <w:sz w:val="16"/>
          <w:szCs w:val="16"/>
        </w:rPr>
        <w:t>**</w:t>
      </w:r>
      <w:r w:rsidRPr="00D658AD">
        <w:rPr>
          <w:sz w:val="16"/>
          <w:szCs w:val="16"/>
        </w:rPr>
        <w:t xml:space="preserve"> </w:t>
      </w:r>
      <w:r w:rsidRPr="00D658AD">
        <w:rPr>
          <w:rFonts w:ascii="GHEA Grapalat" w:hAnsi="GHEA Grapalat"/>
          <w:i/>
          <w:sz w:val="16"/>
          <w:szCs w:val="16"/>
        </w:rPr>
        <w:t xml:space="preserve">Если договор заключается на основании части 6 статьи 15 Закона РА "О закупках", то в </w:t>
      </w:r>
      <w:r w:rsidRPr="00D658AD">
        <w:rPr>
          <w:rFonts w:ascii="GHEA Grapalat" w:hAnsi="GHEA Grapalat"/>
          <w:sz w:val="16"/>
          <w:szCs w:val="16"/>
        </w:rPr>
        <w:t xml:space="preserve">графе </w:t>
      </w:r>
      <w:r w:rsidRPr="00D658AD">
        <w:rPr>
          <w:rFonts w:ascii="GHEA Grapalat" w:hAnsi="GHEA Grapalat"/>
          <w:i/>
          <w:sz w:val="16"/>
          <w:szCs w:val="16"/>
        </w:rPr>
        <w:t xml:space="preserve">срок </w:t>
      </w:r>
      <w:r w:rsidRPr="00D658AD">
        <w:rPr>
          <w:rFonts w:ascii="GHEA Grapalat" w:hAnsi="GHEA Grapalat"/>
          <w:i/>
          <w:color w:val="000000" w:themeColor="text1"/>
          <w:sz w:val="16"/>
          <w:szCs w:val="16"/>
        </w:rPr>
        <w:t>устанавливается в календарных днях, а его</w:t>
      </w:r>
      <w:r w:rsidRPr="00D658AD">
        <w:rPr>
          <w:rFonts w:ascii="GHEA Grapalat" w:hAnsi="GHEA Grapalat"/>
          <w:i/>
          <w:sz w:val="16"/>
          <w:szCs w:val="16"/>
        </w:rPr>
        <w:t xml:space="preserve"> 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30">
    <w:p w14:paraId="6EFAE646" w14:textId="77777777" w:rsidR="008B7AAE" w:rsidRPr="00CA2754" w:rsidRDefault="008B7AAE" w:rsidP="003B2F27">
      <w:pPr>
        <w:widowControl w:val="0"/>
        <w:spacing w:after="160" w:line="360" w:lineRule="auto"/>
        <w:jc w:val="both"/>
        <w:rPr>
          <w:rFonts w:ascii="GHEA Grapalat" w:hAnsi="GHEA Grapalat" w:cs="Sylfaen"/>
          <w:i/>
          <w:sz w:val="20"/>
          <w:szCs w:val="20"/>
        </w:rPr>
      </w:pPr>
      <w:r w:rsidRPr="00CA2754">
        <w:rPr>
          <w:rStyle w:val="af6"/>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A60F947" w14:textId="77777777" w:rsidR="008B7AAE" w:rsidRPr="00CA2754" w:rsidRDefault="008B7AAE" w:rsidP="003B2F27">
      <w:pPr>
        <w:pStyle w:val="af2"/>
        <w:jc w:val="both"/>
        <w:rPr>
          <w:sz w:val="2"/>
          <w:szCs w:val="2"/>
        </w:rPr>
      </w:pPr>
    </w:p>
  </w:footnote>
  <w:footnote w:id="31">
    <w:p w14:paraId="6547D75B" w14:textId="77777777" w:rsidR="008B7AAE" w:rsidRPr="00CA2754" w:rsidRDefault="008B7AAE" w:rsidP="003B2F27">
      <w:pPr>
        <w:pStyle w:val="af2"/>
        <w:jc w:val="both"/>
      </w:pPr>
      <w:r w:rsidRPr="00CA2754">
        <w:rPr>
          <w:rStyle w:val="af6"/>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8"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6B6686B"/>
    <w:multiLevelType w:val="hybridMultilevel"/>
    <w:tmpl w:val="5AA60E38"/>
    <w:lvl w:ilvl="0" w:tplc="04190001">
      <w:start w:val="1"/>
      <w:numFmt w:val="bullet"/>
      <w:lvlText w:val=""/>
      <w:lvlJc w:val="left"/>
      <w:pPr>
        <w:ind w:left="825" w:hanging="360"/>
      </w:pPr>
      <w:rPr>
        <w:rFonts w:ascii="Symbol" w:hAnsi="Symbol" w:hint="default"/>
      </w:rPr>
    </w:lvl>
    <w:lvl w:ilvl="1" w:tplc="04190003" w:tentative="1">
      <w:start w:val="1"/>
      <w:numFmt w:val="bullet"/>
      <w:lvlText w:val="o"/>
      <w:lvlJc w:val="left"/>
      <w:pPr>
        <w:ind w:left="1545" w:hanging="360"/>
      </w:pPr>
      <w:rPr>
        <w:rFonts w:ascii="Courier New" w:hAnsi="Courier New" w:cs="Courier New" w:hint="default"/>
      </w:rPr>
    </w:lvl>
    <w:lvl w:ilvl="2" w:tplc="04190005" w:tentative="1">
      <w:start w:val="1"/>
      <w:numFmt w:val="bullet"/>
      <w:lvlText w:val=""/>
      <w:lvlJc w:val="left"/>
      <w:pPr>
        <w:ind w:left="2265" w:hanging="360"/>
      </w:pPr>
      <w:rPr>
        <w:rFonts w:ascii="Wingdings" w:hAnsi="Wingdings" w:hint="default"/>
      </w:rPr>
    </w:lvl>
    <w:lvl w:ilvl="3" w:tplc="04190001" w:tentative="1">
      <w:start w:val="1"/>
      <w:numFmt w:val="bullet"/>
      <w:lvlText w:val=""/>
      <w:lvlJc w:val="left"/>
      <w:pPr>
        <w:ind w:left="2985" w:hanging="360"/>
      </w:pPr>
      <w:rPr>
        <w:rFonts w:ascii="Symbol" w:hAnsi="Symbol" w:hint="default"/>
      </w:rPr>
    </w:lvl>
    <w:lvl w:ilvl="4" w:tplc="04190003" w:tentative="1">
      <w:start w:val="1"/>
      <w:numFmt w:val="bullet"/>
      <w:lvlText w:val="o"/>
      <w:lvlJc w:val="left"/>
      <w:pPr>
        <w:ind w:left="3705" w:hanging="360"/>
      </w:pPr>
      <w:rPr>
        <w:rFonts w:ascii="Courier New" w:hAnsi="Courier New" w:cs="Courier New" w:hint="default"/>
      </w:rPr>
    </w:lvl>
    <w:lvl w:ilvl="5" w:tplc="04190005" w:tentative="1">
      <w:start w:val="1"/>
      <w:numFmt w:val="bullet"/>
      <w:lvlText w:val=""/>
      <w:lvlJc w:val="left"/>
      <w:pPr>
        <w:ind w:left="4425" w:hanging="360"/>
      </w:pPr>
      <w:rPr>
        <w:rFonts w:ascii="Wingdings" w:hAnsi="Wingdings" w:hint="default"/>
      </w:rPr>
    </w:lvl>
    <w:lvl w:ilvl="6" w:tplc="04190001" w:tentative="1">
      <w:start w:val="1"/>
      <w:numFmt w:val="bullet"/>
      <w:lvlText w:val=""/>
      <w:lvlJc w:val="left"/>
      <w:pPr>
        <w:ind w:left="5145" w:hanging="360"/>
      </w:pPr>
      <w:rPr>
        <w:rFonts w:ascii="Symbol" w:hAnsi="Symbol" w:hint="default"/>
      </w:rPr>
    </w:lvl>
    <w:lvl w:ilvl="7" w:tplc="04190003" w:tentative="1">
      <w:start w:val="1"/>
      <w:numFmt w:val="bullet"/>
      <w:lvlText w:val="o"/>
      <w:lvlJc w:val="left"/>
      <w:pPr>
        <w:ind w:left="5865" w:hanging="360"/>
      </w:pPr>
      <w:rPr>
        <w:rFonts w:ascii="Courier New" w:hAnsi="Courier New" w:cs="Courier New" w:hint="default"/>
      </w:rPr>
    </w:lvl>
    <w:lvl w:ilvl="8" w:tplc="04190005" w:tentative="1">
      <w:start w:val="1"/>
      <w:numFmt w:val="bullet"/>
      <w:lvlText w:val=""/>
      <w:lvlJc w:val="left"/>
      <w:pPr>
        <w:ind w:left="6585"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839805173">
    <w:abstractNumId w:val="20"/>
  </w:num>
  <w:num w:numId="2" w16cid:durableId="825246304">
    <w:abstractNumId w:val="10"/>
  </w:num>
  <w:num w:numId="3" w16cid:durableId="2242386">
    <w:abstractNumId w:val="19"/>
  </w:num>
  <w:num w:numId="4" w16cid:durableId="104204506">
    <w:abstractNumId w:val="14"/>
  </w:num>
  <w:num w:numId="5" w16cid:durableId="1373312521">
    <w:abstractNumId w:val="24"/>
  </w:num>
  <w:num w:numId="6" w16cid:durableId="1684357593">
    <w:abstractNumId w:val="20"/>
    <w:lvlOverride w:ilvl="0">
      <w:startOverride w:val="1"/>
    </w:lvlOverride>
    <w:lvlOverride w:ilvl="1"/>
    <w:lvlOverride w:ilvl="2"/>
    <w:lvlOverride w:ilvl="3"/>
    <w:lvlOverride w:ilvl="4"/>
    <w:lvlOverride w:ilvl="5"/>
    <w:lvlOverride w:ilvl="6"/>
    <w:lvlOverride w:ilvl="7"/>
    <w:lvlOverride w:ilvl="8"/>
  </w:num>
  <w:num w:numId="7" w16cid:durableId="43806309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945719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09017284">
    <w:abstractNumId w:val="16"/>
  </w:num>
  <w:num w:numId="10" w16cid:durableId="1338968987">
    <w:abstractNumId w:val="5"/>
  </w:num>
  <w:num w:numId="11" w16cid:durableId="663051518">
    <w:abstractNumId w:val="8"/>
  </w:num>
  <w:num w:numId="12" w16cid:durableId="587887392">
    <w:abstractNumId w:val="29"/>
  </w:num>
  <w:num w:numId="13" w16cid:durableId="1017578741">
    <w:abstractNumId w:val="26"/>
  </w:num>
  <w:num w:numId="14" w16cid:durableId="1775632722">
    <w:abstractNumId w:val="12"/>
  </w:num>
  <w:num w:numId="15" w16cid:durableId="1854107030">
    <w:abstractNumId w:val="27"/>
  </w:num>
  <w:num w:numId="16" w16cid:durableId="1203789825">
    <w:abstractNumId w:val="13"/>
  </w:num>
  <w:num w:numId="17" w16cid:durableId="2124962007">
    <w:abstractNumId w:val="6"/>
  </w:num>
  <w:num w:numId="18" w16cid:durableId="1315451079">
    <w:abstractNumId w:val="1"/>
  </w:num>
  <w:num w:numId="19" w16cid:durableId="54209357">
    <w:abstractNumId w:val="15"/>
  </w:num>
  <w:num w:numId="20" w16cid:durableId="1740858585">
    <w:abstractNumId w:val="15"/>
  </w:num>
  <w:num w:numId="21" w16cid:durableId="528875606">
    <w:abstractNumId w:val="17"/>
  </w:num>
  <w:num w:numId="22" w16cid:durableId="1134251113">
    <w:abstractNumId w:val="21"/>
  </w:num>
  <w:num w:numId="23" w16cid:durableId="1558668499">
    <w:abstractNumId w:val="7"/>
  </w:num>
  <w:num w:numId="24" w16cid:durableId="86925999">
    <w:abstractNumId w:val="17"/>
  </w:num>
  <w:num w:numId="25" w16cid:durableId="359867420">
    <w:abstractNumId w:val="11"/>
  </w:num>
  <w:num w:numId="26" w16cid:durableId="778914886">
    <w:abstractNumId w:val="4"/>
  </w:num>
  <w:num w:numId="27" w16cid:durableId="1204366413">
    <w:abstractNumId w:val="3"/>
  </w:num>
  <w:num w:numId="28" w16cid:durableId="850723494">
    <w:abstractNumId w:val="0"/>
  </w:num>
  <w:num w:numId="29" w16cid:durableId="702946648">
    <w:abstractNumId w:val="9"/>
  </w:num>
  <w:num w:numId="30" w16cid:durableId="621499726">
    <w:abstractNumId w:val="25"/>
  </w:num>
  <w:num w:numId="31" w16cid:durableId="1666712419">
    <w:abstractNumId w:val="22"/>
  </w:num>
  <w:num w:numId="32" w16cid:durableId="553589783">
    <w:abstractNumId w:val="23"/>
  </w:num>
  <w:num w:numId="33" w16cid:durableId="809984868">
    <w:abstractNumId w:val="18"/>
  </w:num>
  <w:num w:numId="34" w16cid:durableId="1386103208">
    <w:abstractNumId w:val="2"/>
  </w:num>
  <w:num w:numId="35" w16cid:durableId="1290821127">
    <w:abstractNumId w:val="28"/>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B00"/>
    <w:rsid w:val="00003DF0"/>
    <w:rsid w:val="00004B08"/>
    <w:rsid w:val="00004E07"/>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5267"/>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87F"/>
    <w:rsid w:val="00045796"/>
    <w:rsid w:val="0004596A"/>
    <w:rsid w:val="00045B9E"/>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6F7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632"/>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89E"/>
    <w:rsid w:val="000B0B17"/>
    <w:rsid w:val="000B259E"/>
    <w:rsid w:val="000B269D"/>
    <w:rsid w:val="000B2CFA"/>
    <w:rsid w:val="000B33B2"/>
    <w:rsid w:val="000B3864"/>
    <w:rsid w:val="000B4129"/>
    <w:rsid w:val="000B52F2"/>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14E"/>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5F83"/>
    <w:rsid w:val="000E624C"/>
    <w:rsid w:val="000E7612"/>
    <w:rsid w:val="000E79BD"/>
    <w:rsid w:val="000F018C"/>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BE4"/>
    <w:rsid w:val="000F6C24"/>
    <w:rsid w:val="000F7026"/>
    <w:rsid w:val="000F7590"/>
    <w:rsid w:val="000F7944"/>
    <w:rsid w:val="000F7AE0"/>
    <w:rsid w:val="000F7EC6"/>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E8B"/>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C64"/>
    <w:rsid w:val="00146D61"/>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6FB3"/>
    <w:rsid w:val="00177A5C"/>
    <w:rsid w:val="00177D71"/>
    <w:rsid w:val="00180134"/>
    <w:rsid w:val="001802E6"/>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427"/>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A19"/>
    <w:rsid w:val="001E3BBA"/>
    <w:rsid w:val="001E3D3F"/>
    <w:rsid w:val="001E44A8"/>
    <w:rsid w:val="001E47D5"/>
    <w:rsid w:val="001E4A24"/>
    <w:rsid w:val="001E5412"/>
    <w:rsid w:val="001E55B2"/>
    <w:rsid w:val="001E5866"/>
    <w:rsid w:val="001E7585"/>
    <w:rsid w:val="001E7733"/>
    <w:rsid w:val="001E7AA5"/>
    <w:rsid w:val="001F0335"/>
    <w:rsid w:val="001F0371"/>
    <w:rsid w:val="001F07A1"/>
    <w:rsid w:val="001F0970"/>
    <w:rsid w:val="001F0B18"/>
    <w:rsid w:val="001F0F81"/>
    <w:rsid w:val="001F1CCB"/>
    <w:rsid w:val="001F1DF0"/>
    <w:rsid w:val="001F1DF7"/>
    <w:rsid w:val="001F2099"/>
    <w:rsid w:val="001F25E0"/>
    <w:rsid w:val="001F2926"/>
    <w:rsid w:val="001F2F70"/>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3922"/>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128"/>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816"/>
    <w:rsid w:val="00265A4B"/>
    <w:rsid w:val="00265D18"/>
    <w:rsid w:val="00265FD8"/>
    <w:rsid w:val="00266522"/>
    <w:rsid w:val="002665A4"/>
    <w:rsid w:val="002670B7"/>
    <w:rsid w:val="002674D5"/>
    <w:rsid w:val="0027052A"/>
    <w:rsid w:val="00270D59"/>
    <w:rsid w:val="00270F75"/>
    <w:rsid w:val="002716CA"/>
    <w:rsid w:val="00271DF6"/>
    <w:rsid w:val="0027256A"/>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0EEE"/>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240"/>
    <w:rsid w:val="002B6548"/>
    <w:rsid w:val="002B66A2"/>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4FA5"/>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B52"/>
    <w:rsid w:val="00301EBE"/>
    <w:rsid w:val="00302773"/>
    <w:rsid w:val="00303732"/>
    <w:rsid w:val="003041A8"/>
    <w:rsid w:val="00304237"/>
    <w:rsid w:val="00304436"/>
    <w:rsid w:val="00304D64"/>
    <w:rsid w:val="003053EF"/>
    <w:rsid w:val="003058CA"/>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5E6"/>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388"/>
    <w:rsid w:val="003354AF"/>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5DF1"/>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0C67"/>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19F"/>
    <w:rsid w:val="003A5533"/>
    <w:rsid w:val="003A62A4"/>
    <w:rsid w:val="003A645E"/>
    <w:rsid w:val="003A6791"/>
    <w:rsid w:val="003A734A"/>
    <w:rsid w:val="003A792E"/>
    <w:rsid w:val="003A7A2C"/>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2FC5"/>
    <w:rsid w:val="003C3660"/>
    <w:rsid w:val="003C3E7A"/>
    <w:rsid w:val="003C53D4"/>
    <w:rsid w:val="003C5795"/>
    <w:rsid w:val="003C5E16"/>
    <w:rsid w:val="003C61D5"/>
    <w:rsid w:val="003C6689"/>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1A6"/>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8E3"/>
    <w:rsid w:val="00407B0C"/>
    <w:rsid w:val="00407DB3"/>
    <w:rsid w:val="0041023E"/>
    <w:rsid w:val="004110AC"/>
    <w:rsid w:val="004116A0"/>
    <w:rsid w:val="00411D9D"/>
    <w:rsid w:val="00412DF7"/>
    <w:rsid w:val="00413390"/>
    <w:rsid w:val="00413595"/>
    <w:rsid w:val="00416546"/>
    <w:rsid w:val="00416CC1"/>
    <w:rsid w:val="00416F1E"/>
    <w:rsid w:val="0041739A"/>
    <w:rsid w:val="004175B6"/>
    <w:rsid w:val="00417E48"/>
    <w:rsid w:val="00417F33"/>
    <w:rsid w:val="00421AEB"/>
    <w:rsid w:val="00422802"/>
    <w:rsid w:val="00423B3F"/>
    <w:rsid w:val="00427585"/>
    <w:rsid w:val="00427CDB"/>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7D1"/>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537"/>
    <w:rsid w:val="004D1C32"/>
    <w:rsid w:val="004D1E87"/>
    <w:rsid w:val="004D2727"/>
    <w:rsid w:val="004D28BA"/>
    <w:rsid w:val="004D2B0B"/>
    <w:rsid w:val="004D2B4B"/>
    <w:rsid w:val="004D3620"/>
    <w:rsid w:val="004D5671"/>
    <w:rsid w:val="004D5FF6"/>
    <w:rsid w:val="004D6035"/>
    <w:rsid w:val="004D6073"/>
    <w:rsid w:val="004D64A9"/>
    <w:rsid w:val="004D6743"/>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3E61"/>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26DC0"/>
    <w:rsid w:val="00530BD2"/>
    <w:rsid w:val="00530C17"/>
    <w:rsid w:val="00530DA1"/>
    <w:rsid w:val="00530F97"/>
    <w:rsid w:val="0053183E"/>
    <w:rsid w:val="00531A6E"/>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29"/>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5953"/>
    <w:rsid w:val="00596025"/>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618"/>
    <w:rsid w:val="005F1793"/>
    <w:rsid w:val="005F1A20"/>
    <w:rsid w:val="005F1DBB"/>
    <w:rsid w:val="005F1F95"/>
    <w:rsid w:val="005F25EF"/>
    <w:rsid w:val="005F2F3B"/>
    <w:rsid w:val="005F3AEC"/>
    <w:rsid w:val="005F44DA"/>
    <w:rsid w:val="005F53F2"/>
    <w:rsid w:val="005F581A"/>
    <w:rsid w:val="005F7C1D"/>
    <w:rsid w:val="005F7EA4"/>
    <w:rsid w:val="006016F3"/>
    <w:rsid w:val="00603F00"/>
    <w:rsid w:val="006042F8"/>
    <w:rsid w:val="0060526C"/>
    <w:rsid w:val="00606328"/>
    <w:rsid w:val="0060652B"/>
    <w:rsid w:val="00606B84"/>
    <w:rsid w:val="00607120"/>
    <w:rsid w:val="00607407"/>
    <w:rsid w:val="00607F7B"/>
    <w:rsid w:val="00607FB0"/>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1939"/>
    <w:rsid w:val="00632AC2"/>
    <w:rsid w:val="00632EAC"/>
    <w:rsid w:val="00633389"/>
    <w:rsid w:val="006333F6"/>
    <w:rsid w:val="00633E1E"/>
    <w:rsid w:val="00634DC9"/>
    <w:rsid w:val="00635D52"/>
    <w:rsid w:val="00636A8E"/>
    <w:rsid w:val="006371D0"/>
    <w:rsid w:val="00637DAB"/>
    <w:rsid w:val="00640E26"/>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79D"/>
    <w:rsid w:val="00675CA2"/>
    <w:rsid w:val="00676178"/>
    <w:rsid w:val="0067669A"/>
    <w:rsid w:val="00676A27"/>
    <w:rsid w:val="00677658"/>
    <w:rsid w:val="00677E00"/>
    <w:rsid w:val="006818FF"/>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18EA"/>
    <w:rsid w:val="00692C09"/>
    <w:rsid w:val="00692FA3"/>
    <w:rsid w:val="00693101"/>
    <w:rsid w:val="0069380F"/>
    <w:rsid w:val="00693A0D"/>
    <w:rsid w:val="00693C4E"/>
    <w:rsid w:val="006953B6"/>
    <w:rsid w:val="00695EA5"/>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5F43"/>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1A6"/>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6F7DEE"/>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5BA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6E7"/>
    <w:rsid w:val="007A59D6"/>
    <w:rsid w:val="007A5F50"/>
    <w:rsid w:val="007A6841"/>
    <w:rsid w:val="007A7DEB"/>
    <w:rsid w:val="007B00E3"/>
    <w:rsid w:val="007B0562"/>
    <w:rsid w:val="007B188A"/>
    <w:rsid w:val="007B207A"/>
    <w:rsid w:val="007B36E4"/>
    <w:rsid w:val="007B3F5F"/>
    <w:rsid w:val="007B6811"/>
    <w:rsid w:val="007B7940"/>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69E3"/>
    <w:rsid w:val="007D716A"/>
    <w:rsid w:val="007D73EF"/>
    <w:rsid w:val="007D74FE"/>
    <w:rsid w:val="007D7707"/>
    <w:rsid w:val="007E009D"/>
    <w:rsid w:val="007E0AAE"/>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0893"/>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5D2"/>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0EAE"/>
    <w:rsid w:val="00861623"/>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0E6C"/>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23F"/>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AAE"/>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7E1"/>
    <w:rsid w:val="008D68DB"/>
    <w:rsid w:val="008D6A46"/>
    <w:rsid w:val="008D7428"/>
    <w:rsid w:val="008D77B2"/>
    <w:rsid w:val="008D7FF8"/>
    <w:rsid w:val="008E00F2"/>
    <w:rsid w:val="008E1FEB"/>
    <w:rsid w:val="008E24DC"/>
    <w:rsid w:val="008E28AD"/>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606"/>
    <w:rsid w:val="00926875"/>
    <w:rsid w:val="00926E87"/>
    <w:rsid w:val="00927888"/>
    <w:rsid w:val="00931A1F"/>
    <w:rsid w:val="00932115"/>
    <w:rsid w:val="0093354D"/>
    <w:rsid w:val="009335A0"/>
    <w:rsid w:val="0093396A"/>
    <w:rsid w:val="0093460D"/>
    <w:rsid w:val="00934B33"/>
    <w:rsid w:val="00934FCC"/>
    <w:rsid w:val="00935003"/>
    <w:rsid w:val="0093507A"/>
    <w:rsid w:val="009352EE"/>
    <w:rsid w:val="009354D8"/>
    <w:rsid w:val="009356E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5F"/>
    <w:rsid w:val="009A5190"/>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4A"/>
    <w:rsid w:val="009E0C7F"/>
    <w:rsid w:val="009E1181"/>
    <w:rsid w:val="009E19C7"/>
    <w:rsid w:val="009E21A5"/>
    <w:rsid w:val="009E2596"/>
    <w:rsid w:val="009E27FC"/>
    <w:rsid w:val="009E2E30"/>
    <w:rsid w:val="009E2F59"/>
    <w:rsid w:val="009E35C5"/>
    <w:rsid w:val="009E38B9"/>
    <w:rsid w:val="009E39FC"/>
    <w:rsid w:val="009E45F3"/>
    <w:rsid w:val="009E460F"/>
    <w:rsid w:val="009E49AB"/>
    <w:rsid w:val="009E4A0F"/>
    <w:rsid w:val="009E5048"/>
    <w:rsid w:val="009E7100"/>
    <w:rsid w:val="009E7298"/>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C6"/>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2E9F"/>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217"/>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1B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3BC7"/>
    <w:rsid w:val="00A74478"/>
    <w:rsid w:val="00A747D4"/>
    <w:rsid w:val="00A74B2F"/>
    <w:rsid w:val="00A74CC7"/>
    <w:rsid w:val="00A74D0E"/>
    <w:rsid w:val="00A75242"/>
    <w:rsid w:val="00A75726"/>
    <w:rsid w:val="00A76200"/>
    <w:rsid w:val="00A76C15"/>
    <w:rsid w:val="00A779D8"/>
    <w:rsid w:val="00A804F2"/>
    <w:rsid w:val="00A8081F"/>
    <w:rsid w:val="00A80BA2"/>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64"/>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2BA0"/>
    <w:rsid w:val="00B03678"/>
    <w:rsid w:val="00B0401C"/>
    <w:rsid w:val="00B04537"/>
    <w:rsid w:val="00B04651"/>
    <w:rsid w:val="00B04817"/>
    <w:rsid w:val="00B048B2"/>
    <w:rsid w:val="00B051BE"/>
    <w:rsid w:val="00B06EC9"/>
    <w:rsid w:val="00B07086"/>
    <w:rsid w:val="00B072A0"/>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50C"/>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22B"/>
    <w:rsid w:val="00B54C65"/>
    <w:rsid w:val="00B54F63"/>
    <w:rsid w:val="00B553D4"/>
    <w:rsid w:val="00B55B64"/>
    <w:rsid w:val="00B56139"/>
    <w:rsid w:val="00B561F2"/>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CAD"/>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3BE6"/>
    <w:rsid w:val="00B853BF"/>
    <w:rsid w:val="00B85DEF"/>
    <w:rsid w:val="00B8636F"/>
    <w:rsid w:val="00B86BCB"/>
    <w:rsid w:val="00B86C5F"/>
    <w:rsid w:val="00B9100A"/>
    <w:rsid w:val="00B922D0"/>
    <w:rsid w:val="00B925B0"/>
    <w:rsid w:val="00B92CA7"/>
    <w:rsid w:val="00B932B8"/>
    <w:rsid w:val="00B941D0"/>
    <w:rsid w:val="00B9461C"/>
    <w:rsid w:val="00B95FE0"/>
    <w:rsid w:val="00B96B73"/>
    <w:rsid w:val="00B975FA"/>
    <w:rsid w:val="00B9778A"/>
    <w:rsid w:val="00B9796D"/>
    <w:rsid w:val="00B97FA8"/>
    <w:rsid w:val="00BA17C2"/>
    <w:rsid w:val="00BA2853"/>
    <w:rsid w:val="00BA3172"/>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0F9"/>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31C"/>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C57"/>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A46"/>
    <w:rsid w:val="00C72D0E"/>
    <w:rsid w:val="00C72E21"/>
    <w:rsid w:val="00C73902"/>
    <w:rsid w:val="00C73E62"/>
    <w:rsid w:val="00C74E96"/>
    <w:rsid w:val="00C752FC"/>
    <w:rsid w:val="00C763FB"/>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19"/>
    <w:rsid w:val="00C864DC"/>
    <w:rsid w:val="00C86AB3"/>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78E"/>
    <w:rsid w:val="00CC3BAC"/>
    <w:rsid w:val="00CC46E8"/>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3C2C"/>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3DEB"/>
    <w:rsid w:val="00CE4D1D"/>
    <w:rsid w:val="00CE56FD"/>
    <w:rsid w:val="00CE5A9F"/>
    <w:rsid w:val="00CE7B83"/>
    <w:rsid w:val="00CE7BC6"/>
    <w:rsid w:val="00CE7BF1"/>
    <w:rsid w:val="00CF0D0D"/>
    <w:rsid w:val="00CF0D4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0C3"/>
    <w:rsid w:val="00D12E3B"/>
    <w:rsid w:val="00D132BC"/>
    <w:rsid w:val="00D13662"/>
    <w:rsid w:val="00D13E20"/>
    <w:rsid w:val="00D148B3"/>
    <w:rsid w:val="00D14FAA"/>
    <w:rsid w:val="00D150B0"/>
    <w:rsid w:val="00D15272"/>
    <w:rsid w:val="00D161B8"/>
    <w:rsid w:val="00D17258"/>
    <w:rsid w:val="00D21019"/>
    <w:rsid w:val="00D21510"/>
    <w:rsid w:val="00D216E4"/>
    <w:rsid w:val="00D219A5"/>
    <w:rsid w:val="00D21AD1"/>
    <w:rsid w:val="00D22464"/>
    <w:rsid w:val="00D22CBB"/>
    <w:rsid w:val="00D23C17"/>
    <w:rsid w:val="00D23D67"/>
    <w:rsid w:val="00D23E36"/>
    <w:rsid w:val="00D24A14"/>
    <w:rsid w:val="00D25A2A"/>
    <w:rsid w:val="00D25F3D"/>
    <w:rsid w:val="00D25FC1"/>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8AD"/>
    <w:rsid w:val="00D659B3"/>
    <w:rsid w:val="00D65BF2"/>
    <w:rsid w:val="00D65E4E"/>
    <w:rsid w:val="00D65EBA"/>
    <w:rsid w:val="00D7013C"/>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2D7"/>
    <w:rsid w:val="00DA27F6"/>
    <w:rsid w:val="00DA35A6"/>
    <w:rsid w:val="00DA3C30"/>
    <w:rsid w:val="00DA3EA6"/>
    <w:rsid w:val="00DA3F9C"/>
    <w:rsid w:val="00DA41B1"/>
    <w:rsid w:val="00DA4643"/>
    <w:rsid w:val="00DA5D3D"/>
    <w:rsid w:val="00DA6648"/>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2839"/>
    <w:rsid w:val="00DC30CC"/>
    <w:rsid w:val="00DC5332"/>
    <w:rsid w:val="00DC567F"/>
    <w:rsid w:val="00DC59F5"/>
    <w:rsid w:val="00DC619D"/>
    <w:rsid w:val="00DC64B5"/>
    <w:rsid w:val="00DC6FEB"/>
    <w:rsid w:val="00DC765A"/>
    <w:rsid w:val="00DC769E"/>
    <w:rsid w:val="00DC7702"/>
    <w:rsid w:val="00DD0158"/>
    <w:rsid w:val="00DD0FED"/>
    <w:rsid w:val="00DD1632"/>
    <w:rsid w:val="00DD2498"/>
    <w:rsid w:val="00DD27B0"/>
    <w:rsid w:val="00DD322C"/>
    <w:rsid w:val="00DD38F4"/>
    <w:rsid w:val="00DD3E3D"/>
    <w:rsid w:val="00DD41E4"/>
    <w:rsid w:val="00DD4F48"/>
    <w:rsid w:val="00DD51F0"/>
    <w:rsid w:val="00DD56AA"/>
    <w:rsid w:val="00DD5CF9"/>
    <w:rsid w:val="00DD5ED5"/>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0D9B"/>
    <w:rsid w:val="00DF11C4"/>
    <w:rsid w:val="00DF1625"/>
    <w:rsid w:val="00DF19A1"/>
    <w:rsid w:val="00DF239C"/>
    <w:rsid w:val="00DF2E0C"/>
    <w:rsid w:val="00DF3688"/>
    <w:rsid w:val="00DF4121"/>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78E"/>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92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310"/>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6FFA"/>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22"/>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36D"/>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877"/>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4B67"/>
    <w:rsid w:val="00EF548A"/>
    <w:rsid w:val="00EF6526"/>
    <w:rsid w:val="00EF7868"/>
    <w:rsid w:val="00F00004"/>
    <w:rsid w:val="00F004EE"/>
    <w:rsid w:val="00F00565"/>
    <w:rsid w:val="00F00C96"/>
    <w:rsid w:val="00F01964"/>
    <w:rsid w:val="00F01D1E"/>
    <w:rsid w:val="00F04AA1"/>
    <w:rsid w:val="00F04FC3"/>
    <w:rsid w:val="00F061E8"/>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119"/>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71C2"/>
    <w:rsid w:val="00F8797A"/>
    <w:rsid w:val="00F87FD4"/>
    <w:rsid w:val="00F914CF"/>
    <w:rsid w:val="00F917A1"/>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2425"/>
    <w:rsid w:val="00FB2C22"/>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D45"/>
    <w:rsid w:val="00FD7E3A"/>
    <w:rsid w:val="00FE0FD2"/>
    <w:rsid w:val="00FE1316"/>
    <w:rsid w:val="00FE1FAB"/>
    <w:rsid w:val="00FE2378"/>
    <w:rsid w:val="00FE23C4"/>
    <w:rsid w:val="00FE2AA4"/>
    <w:rsid w:val="00FE2CCB"/>
    <w:rsid w:val="00FE2CFD"/>
    <w:rsid w:val="00FE2DB6"/>
    <w:rsid w:val="00FE449E"/>
    <w:rsid w:val="00FE54DC"/>
    <w:rsid w:val="00FE5743"/>
    <w:rsid w:val="00FE5D6C"/>
    <w:rsid w:val="00FE6887"/>
    <w:rsid w:val="00FE6C2A"/>
    <w:rsid w:val="00FE6D93"/>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277EF4"/>
  <w15:docId w15:val="{46EC2BD6-CC46-491B-9735-ABB71C91B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aliases w:val="List Paragraph-ExecSummary,Bullets"/>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aliases w:val="List Paragraph-ExecSummary Знак,Bullets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1802E6"/>
  </w:style>
  <w:style w:type="paragraph" w:styleId="HTML">
    <w:name w:val="HTML Preformatted"/>
    <w:basedOn w:val="a"/>
    <w:link w:val="HTML0"/>
    <w:uiPriority w:val="99"/>
    <w:unhideWhenUsed/>
    <w:rsid w:val="00B255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B2550C"/>
    <w:rPr>
      <w:rFonts w:ascii="Courier New" w:hAnsi="Courier New" w:cs="Courier New"/>
      <w:lang w:val="en-US" w:eastAsia="en-US" w:bidi="ar-SA"/>
    </w:rPr>
  </w:style>
  <w:style w:type="character" w:customStyle="1" w:styleId="y2iqfc">
    <w:name w:val="y2iqfc"/>
    <w:basedOn w:val="a0"/>
    <w:rsid w:val="00B2550C"/>
  </w:style>
  <w:style w:type="character" w:styleId="aff4">
    <w:name w:val="Unresolved Mention"/>
    <w:basedOn w:val="a0"/>
    <w:uiPriority w:val="99"/>
    <w:semiHidden/>
    <w:unhideWhenUsed/>
    <w:rsid w:val="006918EA"/>
    <w:rPr>
      <w:color w:val="605E5C"/>
      <w:shd w:val="clear" w:color="auto" w:fill="E1DFDD"/>
    </w:rPr>
  </w:style>
  <w:style w:type="paragraph" w:customStyle="1" w:styleId="ListParagraph2">
    <w:name w:val="List Paragraph2"/>
    <w:basedOn w:val="a"/>
    <w:rsid w:val="00595953"/>
    <w:pPr>
      <w:ind w:left="720"/>
      <w:contextualSpacing/>
    </w:pPr>
    <w:rPr>
      <w:rFonts w:eastAsia="Calibri"/>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25586320">
      <w:bodyDiv w:val="1"/>
      <w:marLeft w:val="0"/>
      <w:marRight w:val="0"/>
      <w:marTop w:val="0"/>
      <w:marBottom w:val="0"/>
      <w:divBdr>
        <w:top w:val="none" w:sz="0" w:space="0" w:color="auto"/>
        <w:left w:val="none" w:sz="0" w:space="0" w:color="auto"/>
        <w:bottom w:val="none" w:sz="0" w:space="0" w:color="auto"/>
        <w:right w:val="none" w:sz="0" w:space="0" w:color="auto"/>
      </w:divBdr>
    </w:div>
    <w:div w:id="15735653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3037138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04566746">
      <w:bodyDiv w:val="1"/>
      <w:marLeft w:val="0"/>
      <w:marRight w:val="0"/>
      <w:marTop w:val="0"/>
      <w:marBottom w:val="0"/>
      <w:divBdr>
        <w:top w:val="none" w:sz="0" w:space="0" w:color="auto"/>
        <w:left w:val="none" w:sz="0" w:space="0" w:color="auto"/>
        <w:bottom w:val="none" w:sz="0" w:space="0" w:color="auto"/>
        <w:right w:val="none" w:sz="0" w:space="0" w:color="auto"/>
      </w:divBdr>
      <w:divsChild>
        <w:div w:id="1812747848">
          <w:marLeft w:val="0"/>
          <w:marRight w:val="0"/>
          <w:marTop w:val="0"/>
          <w:marBottom w:val="0"/>
          <w:divBdr>
            <w:top w:val="none" w:sz="0" w:space="0" w:color="auto"/>
            <w:left w:val="none" w:sz="0" w:space="0" w:color="auto"/>
            <w:bottom w:val="none" w:sz="0" w:space="0" w:color="auto"/>
            <w:right w:val="none" w:sz="0" w:space="0" w:color="auto"/>
          </w:divBdr>
        </w:div>
        <w:div w:id="883445806">
          <w:marLeft w:val="0"/>
          <w:marRight w:val="0"/>
          <w:marTop w:val="0"/>
          <w:marBottom w:val="0"/>
          <w:divBdr>
            <w:top w:val="none" w:sz="0" w:space="0" w:color="auto"/>
            <w:left w:val="none" w:sz="0" w:space="0" w:color="auto"/>
            <w:bottom w:val="none" w:sz="0" w:space="0" w:color="auto"/>
            <w:right w:val="none" w:sz="0" w:space="0" w:color="auto"/>
          </w:divBdr>
        </w:div>
      </w:divsChild>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08777059">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704647120">
      <w:bodyDiv w:val="1"/>
      <w:marLeft w:val="0"/>
      <w:marRight w:val="0"/>
      <w:marTop w:val="0"/>
      <w:marBottom w:val="0"/>
      <w:divBdr>
        <w:top w:val="none" w:sz="0" w:space="0" w:color="auto"/>
        <w:left w:val="none" w:sz="0" w:space="0" w:color="auto"/>
        <w:bottom w:val="none" w:sz="0" w:space="0" w:color="auto"/>
        <w:right w:val="none" w:sz="0" w:space="0" w:color="auto"/>
      </w:divBdr>
    </w:div>
    <w:div w:id="786655186">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5163118">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62040570">
      <w:bodyDiv w:val="1"/>
      <w:marLeft w:val="0"/>
      <w:marRight w:val="0"/>
      <w:marTop w:val="0"/>
      <w:marBottom w:val="0"/>
      <w:divBdr>
        <w:top w:val="none" w:sz="0" w:space="0" w:color="auto"/>
        <w:left w:val="none" w:sz="0" w:space="0" w:color="auto"/>
        <w:bottom w:val="none" w:sz="0" w:space="0" w:color="auto"/>
        <w:right w:val="none" w:sz="0" w:space="0" w:color="auto"/>
      </w:divBdr>
    </w:div>
    <w:div w:id="1169056772">
      <w:bodyDiv w:val="1"/>
      <w:marLeft w:val="0"/>
      <w:marRight w:val="0"/>
      <w:marTop w:val="0"/>
      <w:marBottom w:val="0"/>
      <w:divBdr>
        <w:top w:val="none" w:sz="0" w:space="0" w:color="auto"/>
        <w:left w:val="none" w:sz="0" w:space="0" w:color="auto"/>
        <w:bottom w:val="none" w:sz="0" w:space="0" w:color="auto"/>
        <w:right w:val="none" w:sz="0" w:space="0" w:color="auto"/>
      </w:divBdr>
    </w:div>
    <w:div w:id="1248272318">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6705784">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553738140">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2381094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15184017">
      <w:bodyDiv w:val="1"/>
      <w:marLeft w:val="0"/>
      <w:marRight w:val="0"/>
      <w:marTop w:val="0"/>
      <w:marBottom w:val="0"/>
      <w:divBdr>
        <w:top w:val="none" w:sz="0" w:space="0" w:color="auto"/>
        <w:left w:val="none" w:sz="0" w:space="0" w:color="auto"/>
        <w:bottom w:val="none" w:sz="0" w:space="0" w:color="auto"/>
        <w:right w:val="none" w:sz="0" w:space="0" w:color="auto"/>
      </w:divBdr>
    </w:div>
    <w:div w:id="2015985486">
      <w:bodyDiv w:val="1"/>
      <w:marLeft w:val="0"/>
      <w:marRight w:val="0"/>
      <w:marTop w:val="0"/>
      <w:marBottom w:val="0"/>
      <w:divBdr>
        <w:top w:val="none" w:sz="0" w:space="0" w:color="auto"/>
        <w:left w:val="none" w:sz="0" w:space="0" w:color="auto"/>
        <w:bottom w:val="none" w:sz="0" w:space="0" w:color="auto"/>
        <w:right w:val="none" w:sz="0" w:space="0" w:color="auto"/>
      </w:divBdr>
      <w:divsChild>
        <w:div w:id="738750828">
          <w:marLeft w:val="0"/>
          <w:marRight w:val="0"/>
          <w:marTop w:val="0"/>
          <w:marBottom w:val="0"/>
          <w:divBdr>
            <w:top w:val="none" w:sz="0" w:space="0" w:color="auto"/>
            <w:left w:val="none" w:sz="0" w:space="0" w:color="auto"/>
            <w:bottom w:val="none" w:sz="0" w:space="0" w:color="auto"/>
            <w:right w:val="none" w:sz="0" w:space="0" w:color="auto"/>
          </w:divBdr>
        </w:div>
        <w:div w:id="1472868245">
          <w:marLeft w:val="0"/>
          <w:marRight w:val="0"/>
          <w:marTop w:val="0"/>
          <w:marBottom w:val="0"/>
          <w:divBdr>
            <w:top w:val="none" w:sz="0" w:space="0" w:color="auto"/>
            <w:left w:val="none" w:sz="0" w:space="0" w:color="auto"/>
            <w:bottom w:val="none" w:sz="0" w:space="0" w:color="auto"/>
            <w:right w:val="none" w:sz="0" w:space="0" w:color="auto"/>
          </w:divBdr>
        </w:div>
      </w:divsChild>
    </w:div>
    <w:div w:id="2036416831">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81098716">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aqsfinans@mai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D23A6E-D75E-4279-9097-B10B993E5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72</Pages>
  <Words>19704</Words>
  <Characters>112318</Characters>
  <Application>Microsoft Office Word</Application>
  <DocSecurity>0</DocSecurity>
  <Lines>935</Lines>
  <Paragraphs>263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131759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11</cp:revision>
  <cp:lastPrinted>2018-02-16T07:12:00Z</cp:lastPrinted>
  <dcterms:created xsi:type="dcterms:W3CDTF">2025-04-02T10:08:00Z</dcterms:created>
  <dcterms:modified xsi:type="dcterms:W3CDTF">2025-04-03T10:32:00Z</dcterms:modified>
</cp:coreProperties>
</file>